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7108DB" w14:textId="77777777" w:rsidR="00373F08" w:rsidRPr="00B40619" w:rsidRDefault="00373F08" w:rsidP="00373F08">
      <w:pPr>
        <w:shd w:val="clear" w:color="auto" w:fill="FFFFFF"/>
        <w:jc w:val="center"/>
        <w:rPr>
          <w:b/>
        </w:rPr>
      </w:pPr>
      <w:r w:rsidRPr="00584F55">
        <w:rPr>
          <w:b/>
        </w:rPr>
        <w:t xml:space="preserve">КОНТРАКТ </w:t>
      </w:r>
      <w:r w:rsidRPr="003A4716">
        <w:rPr>
          <w:b/>
        </w:rPr>
        <w:t>№</w:t>
      </w:r>
      <w:r>
        <w:rPr>
          <w:b/>
        </w:rPr>
        <w:t xml:space="preserve"> 33-05/25</w:t>
      </w:r>
      <w:r w:rsidRPr="00584F55">
        <w:br/>
      </w:r>
      <w:bookmarkStart w:id="0" w:name="_Приложение_№1_1"/>
      <w:bookmarkEnd w:id="0"/>
      <w:r w:rsidRPr="00584F55">
        <w:rPr>
          <w:b/>
        </w:rPr>
        <w:t xml:space="preserve">на </w:t>
      </w:r>
      <w:r w:rsidRPr="00B40619">
        <w:rPr>
          <w:b/>
        </w:rPr>
        <w:t xml:space="preserve">выполнение работ по строительству объекта капитального строительства: </w:t>
      </w:r>
    </w:p>
    <w:p w14:paraId="676D76C6" w14:textId="77777777" w:rsidR="00373F08" w:rsidRPr="00B40619" w:rsidRDefault="00373F08" w:rsidP="00373F08">
      <w:pPr>
        <w:shd w:val="clear" w:color="auto" w:fill="FFFFFF"/>
        <w:jc w:val="center"/>
        <w:rPr>
          <w:b/>
          <w:i/>
        </w:rPr>
      </w:pPr>
      <w:r w:rsidRPr="00B40619">
        <w:rPr>
          <w:b/>
        </w:rPr>
        <w:t xml:space="preserve">«ОГБУ «Кологривский дом-интернат для престарелых и инвалидов», Костромская область, </w:t>
      </w:r>
      <w:r>
        <w:rPr>
          <w:b/>
        </w:rPr>
        <w:br/>
      </w:r>
      <w:r w:rsidRPr="00B40619">
        <w:rPr>
          <w:b/>
        </w:rPr>
        <w:t>г. Кологрив, ул. Кирова, д. 9а, строительство корпуса на 120 мест»</w:t>
      </w:r>
    </w:p>
    <w:p w14:paraId="6D727320" w14:textId="77777777" w:rsidR="00373F08" w:rsidRPr="00E607E3" w:rsidRDefault="00373F08" w:rsidP="00373F08">
      <w:pPr>
        <w:jc w:val="center"/>
        <w:rPr>
          <w:i/>
        </w:rPr>
      </w:pPr>
      <w:r w:rsidRPr="00B40619">
        <w:rPr>
          <w:i/>
        </w:rPr>
        <w:t>(идентификационный</w:t>
      </w:r>
      <w:r>
        <w:rPr>
          <w:i/>
        </w:rPr>
        <w:t xml:space="preserve"> </w:t>
      </w:r>
      <w:r w:rsidRPr="00B40619">
        <w:rPr>
          <w:i/>
        </w:rPr>
        <w:t>код</w:t>
      </w:r>
      <w:r>
        <w:rPr>
          <w:i/>
        </w:rPr>
        <w:t xml:space="preserve"> </w:t>
      </w:r>
      <w:r w:rsidRPr="00B40619">
        <w:rPr>
          <w:i/>
        </w:rPr>
        <w:t>закупки</w:t>
      </w:r>
      <w:r>
        <w:rPr>
          <w:i/>
        </w:rPr>
        <w:t xml:space="preserve"> </w:t>
      </w:r>
      <w:r w:rsidRPr="00E607E3">
        <w:rPr>
          <w:i/>
        </w:rPr>
        <w:t>252440101226544010100100130014120407)</w:t>
      </w:r>
    </w:p>
    <w:p w14:paraId="5AB793BA" w14:textId="77777777" w:rsidR="00373F08" w:rsidRPr="00B40619" w:rsidRDefault="00373F08" w:rsidP="00373F08">
      <w:pPr>
        <w:jc w:val="center"/>
        <w:rPr>
          <w:rStyle w:val="a6"/>
          <w:i/>
          <w:color w:val="auto"/>
        </w:rPr>
      </w:pPr>
    </w:p>
    <w:tbl>
      <w:tblPr>
        <w:tblW w:w="10598" w:type="dxa"/>
        <w:tblLook w:val="04A0" w:firstRow="1" w:lastRow="0" w:firstColumn="1" w:lastColumn="0" w:noHBand="0" w:noVBand="1"/>
      </w:tblPr>
      <w:tblGrid>
        <w:gridCol w:w="4738"/>
        <w:gridCol w:w="5860"/>
      </w:tblGrid>
      <w:tr w:rsidR="00373F08" w:rsidRPr="00584F55" w14:paraId="110EE611" w14:textId="77777777" w:rsidTr="00373F08">
        <w:trPr>
          <w:trHeight w:val="329"/>
        </w:trPr>
        <w:tc>
          <w:tcPr>
            <w:tcW w:w="4738" w:type="dxa"/>
            <w:shd w:val="clear" w:color="auto" w:fill="auto"/>
          </w:tcPr>
          <w:p w14:paraId="4FAB1F36" w14:textId="77777777" w:rsidR="00373F08" w:rsidRPr="00584F55" w:rsidRDefault="00373F08" w:rsidP="00373F08">
            <w:pPr>
              <w:widowControl w:val="0"/>
              <w:autoSpaceDE w:val="0"/>
              <w:autoSpaceDN w:val="0"/>
              <w:adjustRightInd w:val="0"/>
              <w:spacing w:line="240" w:lineRule="exact"/>
              <w:jc w:val="both"/>
            </w:pPr>
            <w:r w:rsidRPr="00584F55">
              <w:t>г. Кострома</w:t>
            </w:r>
          </w:p>
        </w:tc>
        <w:tc>
          <w:tcPr>
            <w:tcW w:w="5860" w:type="dxa"/>
            <w:shd w:val="clear" w:color="auto" w:fill="auto"/>
          </w:tcPr>
          <w:p w14:paraId="72D92FE2" w14:textId="77777777" w:rsidR="00373F08" w:rsidRPr="00584F55" w:rsidRDefault="00373F08" w:rsidP="00373F08">
            <w:pPr>
              <w:widowControl w:val="0"/>
              <w:autoSpaceDE w:val="0"/>
              <w:autoSpaceDN w:val="0"/>
              <w:adjustRightInd w:val="0"/>
              <w:spacing w:line="240" w:lineRule="exact"/>
              <w:jc w:val="right"/>
            </w:pPr>
            <w:r w:rsidRPr="00584F55">
              <w:t>«___» _______ 202</w:t>
            </w:r>
            <w:r>
              <w:t>5</w:t>
            </w:r>
            <w:r w:rsidRPr="00584F55">
              <w:t xml:space="preserve"> г.</w:t>
            </w:r>
          </w:p>
        </w:tc>
      </w:tr>
    </w:tbl>
    <w:p w14:paraId="039CE27C" w14:textId="77777777" w:rsidR="00373F08" w:rsidRDefault="00373F08" w:rsidP="00373F08">
      <w:pPr>
        <w:keepNext/>
        <w:keepLines/>
        <w:suppressLineNumbers/>
        <w:ind w:firstLine="709"/>
        <w:jc w:val="both"/>
        <w:rPr>
          <w:bCs/>
        </w:rPr>
      </w:pPr>
      <w:r>
        <w:rPr>
          <w:b/>
        </w:rPr>
        <w:t xml:space="preserve">Областное государственное бюджетное учреждение «Управление капитального строительства Костромской области» </w:t>
      </w:r>
      <w:r>
        <w:rPr>
          <w:bCs/>
        </w:rPr>
        <w:t>(ОГБУ «Управление капитального строительства Костромской области»), именуемое в дальнейшем «Заказчик», в лице директора учреждения Баринова Сергея Алексеевича, действующего на основании Устава, с одной стороны, и</w:t>
      </w:r>
    </w:p>
    <w:p w14:paraId="34A96D63" w14:textId="77777777" w:rsidR="00373F08" w:rsidRDefault="00373F08" w:rsidP="00373F08">
      <w:pPr>
        <w:ind w:firstLine="709"/>
        <w:jc w:val="both"/>
        <w:rPr>
          <w:bCs/>
        </w:rPr>
      </w:pPr>
      <w:r w:rsidRPr="002F4B64">
        <w:rPr>
          <w:b/>
        </w:rPr>
        <w:t>Общество с ограниченной ответственностью «Виннер»</w:t>
      </w:r>
      <w:r>
        <w:rPr>
          <w:bCs/>
        </w:rPr>
        <w:t xml:space="preserve"> (ООО «Виннер»), именуемое в дальнейшем «Подрядчик», в лице исполнительного директора </w:t>
      </w:r>
      <w:r w:rsidRPr="002F4B64">
        <w:rPr>
          <w:bCs/>
        </w:rPr>
        <w:t>Пономарева Алексея Николаевича, д</w:t>
      </w:r>
      <w:r>
        <w:rPr>
          <w:bCs/>
        </w:rPr>
        <w:t xml:space="preserve">ействующего на основании Устава, с другой стороны, вместе именуемые «Стороны», и каждый в отдельности «Сторона», на основании протокола </w:t>
      </w:r>
      <w:r w:rsidRPr="002F4B64">
        <w:rPr>
          <w:bCs/>
        </w:rPr>
        <w:t xml:space="preserve">подведения итогов определения поставщика (подрядчика, исполнителя) </w:t>
      </w:r>
      <w:r>
        <w:rPr>
          <w:bCs/>
        </w:rPr>
        <w:t>от 23.05.2025 № ИЭА1, размещенного в единой информационной системе (далее – ЕИС) на сайте https://zakupki.gov.ru, заключили настоящий Контракт о нижеследующем:</w:t>
      </w:r>
    </w:p>
    <w:p w14:paraId="65C9AE7E" w14:textId="77777777" w:rsidR="0092768A" w:rsidRPr="00014897" w:rsidRDefault="0092768A" w:rsidP="0092768A">
      <w:pPr>
        <w:keepNext/>
        <w:keepLines/>
        <w:suppressLineNumbers/>
        <w:spacing w:before="240" w:after="120"/>
        <w:ind w:firstLine="709"/>
        <w:jc w:val="center"/>
        <w:rPr>
          <w:b/>
          <w:bCs/>
          <w:i/>
          <w:iCs/>
        </w:rPr>
      </w:pPr>
      <w:r w:rsidRPr="00014897">
        <w:rPr>
          <w:b/>
          <w:bCs/>
        </w:rPr>
        <w:t>1. Предмет контракта.</w:t>
      </w:r>
    </w:p>
    <w:p w14:paraId="0537F211" w14:textId="77777777" w:rsidR="0092768A" w:rsidRPr="00014897" w:rsidRDefault="0092768A" w:rsidP="0092768A">
      <w:pPr>
        <w:widowControl w:val="0"/>
        <w:ind w:firstLine="709"/>
        <w:jc w:val="both"/>
      </w:pPr>
      <w:r w:rsidRPr="00014897">
        <w:rPr>
          <w:rFonts w:eastAsia="Calibri"/>
          <w:lang w:eastAsia="en-US"/>
        </w:rPr>
        <w:t>1.1.</w:t>
      </w:r>
      <w:r w:rsidRPr="00014897">
        <w:rPr>
          <w:rFonts w:eastAsia="Calibri"/>
          <w:lang w:eastAsia="en-US"/>
        </w:rPr>
        <w:tab/>
        <w:t xml:space="preserve">Заказчик поручает, а </w:t>
      </w:r>
      <w:r w:rsidRPr="00014897">
        <w:t xml:space="preserve">Подрядчик принимает на себя обязательства выполнить </w:t>
      </w:r>
      <w:r w:rsidR="00C74336" w:rsidRPr="00014897">
        <w:t>предусмотренные контрактом работы по строительству</w:t>
      </w:r>
      <w:r w:rsidRPr="00014897">
        <w:rPr>
          <w:b/>
        </w:rPr>
        <w:t xml:space="preserve"> </w:t>
      </w:r>
      <w:r w:rsidRPr="00014897">
        <w:t xml:space="preserve">объекта капитального строительства: «ОГБУ «Кологривский дом-интернат для престарелых и инвалидов», Костромская область, г. Кологрив, ул. Кирова, д. 9а, строительство корпуса на 120 мест» </w:t>
      </w:r>
      <w:r w:rsidRPr="00014897">
        <w:rPr>
          <w:rFonts w:eastAsia="Calibri"/>
          <w:lang w:eastAsia="en-US"/>
        </w:rPr>
        <w:t xml:space="preserve">(далее – Объект), </w:t>
      </w:r>
      <w:r w:rsidRPr="00014897">
        <w:rPr>
          <w:rFonts w:eastAsia="Calibri"/>
        </w:rPr>
        <w:t>в соответствии</w:t>
      </w:r>
      <w:r w:rsidRPr="00014897">
        <w:t xml:space="preserve"> с проектной документацией</w:t>
      </w:r>
      <w:r w:rsidR="00301B0F" w:rsidRPr="00014897">
        <w:t>, Градостроительным Кодексом Российской Федерации</w:t>
      </w:r>
      <w:r w:rsidR="00C74336" w:rsidRPr="00014897">
        <w:t xml:space="preserve"> </w:t>
      </w:r>
      <w:r w:rsidRPr="00014897">
        <w:t>и условиями настоящего Контракта, передать в соответствии с Контрактом Заказчику результаты указанных Работ</w:t>
      </w:r>
      <w:r w:rsidR="007B0693" w:rsidRPr="00014897">
        <w:t xml:space="preserve">, а Заказчик обязуется принять и </w:t>
      </w:r>
      <w:r w:rsidRPr="00014897">
        <w:t>оплатить выполненные работы.</w:t>
      </w:r>
    </w:p>
    <w:p w14:paraId="4E4E24EE" w14:textId="77777777" w:rsidR="0092768A" w:rsidRPr="00014897" w:rsidRDefault="0092768A" w:rsidP="0092768A">
      <w:pPr>
        <w:ind w:firstLine="709"/>
        <w:jc w:val="both"/>
      </w:pPr>
      <w:r w:rsidRPr="00014897">
        <w:t>Место нахождения Объекта (место выполнения работ):</w:t>
      </w:r>
      <w:r w:rsidRPr="00014897">
        <w:rPr>
          <w:bCs/>
        </w:rPr>
        <w:t xml:space="preserve"> </w:t>
      </w:r>
      <w:r w:rsidRPr="00014897">
        <w:t>Костромская область, г. Кологрив, ул. Кирова, д. 9а.</w:t>
      </w:r>
    </w:p>
    <w:p w14:paraId="26EBA57D" w14:textId="77777777" w:rsidR="00F9739F" w:rsidRPr="00014897" w:rsidRDefault="00F9739F" w:rsidP="00F9739F">
      <w:pPr>
        <w:ind w:firstLine="709"/>
        <w:jc w:val="both"/>
      </w:pPr>
      <w:r w:rsidRPr="00014897">
        <w:t>Уникальный код объекта: 234612101001190004.</w:t>
      </w:r>
    </w:p>
    <w:p w14:paraId="39387CE2" w14:textId="77777777" w:rsidR="00F9739F" w:rsidRDefault="00F9739F" w:rsidP="00F9739F">
      <w:pPr>
        <w:ind w:firstLine="709"/>
        <w:jc w:val="both"/>
      </w:pPr>
      <w:r w:rsidRPr="00014897">
        <w:t xml:space="preserve">1.2. При исполнении контракта (за исключением случаев, предусмотренных подпунктом "в" пункта 1, подпунктом "б" пункта 2, подпунктом "в" пункта 3 части 4 статьи 14 </w:t>
      </w:r>
      <w:r w:rsidR="00EE4A39" w:rsidRPr="00014897">
        <w:rPr>
          <w:bCs/>
        </w:rPr>
        <w:t>Закона № 44-ФЗ</w:t>
      </w:r>
      <w:r w:rsidRPr="00014897">
        <w:t>) по согласованию заказчика с поставщиком (подрядчиком, исполнителем) допускается поставка товара</w:t>
      </w:r>
      <w:r>
        <w:t>,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p w14:paraId="471BC716" w14:textId="77777777" w:rsidR="0092768A" w:rsidRPr="00584F55" w:rsidRDefault="0092768A" w:rsidP="0092768A">
      <w:pPr>
        <w:ind w:firstLine="709"/>
        <w:jc w:val="both"/>
      </w:pPr>
      <w:r>
        <w:t>1.</w:t>
      </w:r>
      <w:r w:rsidR="00F9739F">
        <w:t>3</w:t>
      </w:r>
      <w:r>
        <w:t xml:space="preserve">. </w:t>
      </w:r>
      <w:r w:rsidRPr="00EB759A">
        <w:t xml:space="preserve">Объем, содержание работ, определены проектной документацией, а также иной технической документацией, предусмотренной Контрактом. При этом выполнение работ по Контракту осуществляется в соответствии с графиком выполнения </w:t>
      </w:r>
      <w:r w:rsidR="00710F5C">
        <w:t xml:space="preserve">строительно-монтажных </w:t>
      </w:r>
      <w:r w:rsidRPr="00EB759A">
        <w:t xml:space="preserve">работ </w:t>
      </w:r>
      <w:r w:rsidRPr="00197BBD">
        <w:t>(</w:t>
      </w:r>
      <w:r w:rsidRPr="00197BBD">
        <w:rPr>
          <w:rStyle w:val="a6"/>
          <w:color w:val="auto"/>
          <w:u w:val="none"/>
        </w:rPr>
        <w:t>Приложение №</w:t>
      </w:r>
      <w:r w:rsidR="00710F5C" w:rsidRPr="00197BBD">
        <w:rPr>
          <w:rStyle w:val="a6"/>
          <w:color w:val="auto"/>
          <w:u w:val="none"/>
        </w:rPr>
        <w:t>4</w:t>
      </w:r>
      <w:r w:rsidRPr="00197BBD">
        <w:t>).</w:t>
      </w:r>
    </w:p>
    <w:p w14:paraId="0FB180CB" w14:textId="77777777" w:rsidR="0092768A" w:rsidRPr="00584F55" w:rsidRDefault="0092768A" w:rsidP="0092768A">
      <w:pPr>
        <w:pStyle w:val="2"/>
        <w:spacing w:before="120" w:line="240" w:lineRule="exact"/>
        <w:jc w:val="center"/>
        <w:rPr>
          <w:rFonts w:ascii="Times New Roman" w:hAnsi="Times New Roman"/>
          <w:bCs w:val="0"/>
          <w:i w:val="0"/>
          <w:iCs w:val="0"/>
          <w:sz w:val="24"/>
          <w:szCs w:val="24"/>
          <w:lang w:val="ru-RU"/>
        </w:rPr>
      </w:pPr>
      <w:r w:rsidRPr="00584F55">
        <w:rPr>
          <w:rFonts w:ascii="Times New Roman" w:hAnsi="Times New Roman"/>
          <w:bCs w:val="0"/>
          <w:i w:val="0"/>
          <w:iCs w:val="0"/>
          <w:sz w:val="24"/>
          <w:szCs w:val="24"/>
          <w:lang w:val="ru-RU"/>
        </w:rPr>
        <w:t>2. Цена Контракта.</w:t>
      </w:r>
    </w:p>
    <w:p w14:paraId="2A1BA49A" w14:textId="77777777" w:rsidR="00373F08" w:rsidRDefault="00373F08" w:rsidP="00373F08">
      <w:pPr>
        <w:ind w:firstLine="709"/>
        <w:jc w:val="both"/>
      </w:pPr>
      <w:r>
        <w:t>2.1. Цена контракта является твердой, определена на весь срок исполнения контракта и включает в себя прибыль Подрядчика, уплату налогов, сборов, других обязательных платежей и иных расходов Подрядчика, связанных с выполнением обязательств по Контракту, при котором цена контракта (цена работ) составляет</w:t>
      </w:r>
      <w:r>
        <w:rPr>
          <w:b/>
        </w:rPr>
        <w:t xml:space="preserve">: </w:t>
      </w:r>
      <w:r w:rsidRPr="00D710BF">
        <w:rPr>
          <w:b/>
        </w:rPr>
        <w:t>462 386</w:t>
      </w:r>
      <w:r>
        <w:rPr>
          <w:b/>
        </w:rPr>
        <w:t> </w:t>
      </w:r>
      <w:r w:rsidRPr="00D710BF">
        <w:rPr>
          <w:b/>
        </w:rPr>
        <w:t>006</w:t>
      </w:r>
      <w:r>
        <w:rPr>
          <w:b/>
        </w:rPr>
        <w:t xml:space="preserve"> (Четыреста шестьдесят два миллиона триста восемьдесят шесть тысяч шесть) рублей 56 копеек,</w:t>
      </w:r>
      <w:r>
        <w:t xml:space="preserve"> в том числе налог на добавленную стоимость (далее - НДС) по налоговой ставке 20 процентов. </w:t>
      </w:r>
    </w:p>
    <w:p w14:paraId="36598145" w14:textId="77777777" w:rsidR="00F9739F" w:rsidRDefault="00F9739F" w:rsidP="00F9739F">
      <w:pPr>
        <w:widowControl w:val="0"/>
        <w:ind w:firstLine="709"/>
        <w:jc w:val="both"/>
        <w:rPr>
          <w:i/>
        </w:rPr>
      </w:pPr>
      <w:r>
        <w:t xml:space="preserve">2.2. Изменение цены Контракта осуществляется в порядке, утвержденном </w:t>
      </w:r>
      <w:r>
        <w:rPr>
          <w:bCs/>
        </w:rPr>
        <w:t>Приказом</w:t>
      </w:r>
      <w:r>
        <w:t xml:space="preserve"> Минстроя России </w:t>
      </w:r>
      <w:r>
        <w:rPr>
          <w:bCs/>
        </w:rPr>
        <w:t>от</w:t>
      </w:r>
      <w:r>
        <w:t xml:space="preserve"> </w:t>
      </w:r>
      <w:r>
        <w:rPr>
          <w:bCs/>
        </w:rPr>
        <w:t>23</w:t>
      </w:r>
      <w:r>
        <w:t>.</w:t>
      </w:r>
      <w:r>
        <w:rPr>
          <w:bCs/>
        </w:rPr>
        <w:t>12</w:t>
      </w:r>
      <w:r>
        <w:t>.</w:t>
      </w:r>
      <w:r>
        <w:rPr>
          <w:bCs/>
        </w:rPr>
        <w:t>2019</w:t>
      </w:r>
      <w:r>
        <w:t xml:space="preserve"> № </w:t>
      </w:r>
      <w:r>
        <w:rPr>
          <w:bCs/>
        </w:rPr>
        <w:t>841</w:t>
      </w:r>
      <w:r>
        <w:t>/</w:t>
      </w:r>
      <w:proofErr w:type="spellStart"/>
      <w:r>
        <w:rPr>
          <w:bCs/>
        </w:rPr>
        <w:t>пр</w:t>
      </w:r>
      <w:proofErr w:type="spellEnd"/>
      <w:r>
        <w:t xml:space="preserve"> «</w:t>
      </w:r>
      <w:r>
        <w:rPr>
          <w:bCs/>
        </w:rPr>
        <w:t>Об</w:t>
      </w:r>
      <w:r>
        <w:t xml:space="preserve"> </w:t>
      </w:r>
      <w:r>
        <w:rPr>
          <w:bCs/>
        </w:rPr>
        <w:t>утверждении</w:t>
      </w:r>
      <w:r>
        <w:t xml:space="preserve"> </w:t>
      </w:r>
      <w:r>
        <w:rPr>
          <w:bCs/>
        </w:rPr>
        <w:t>Порядка</w:t>
      </w:r>
      <w:r>
        <w:t xml:space="preserve"> </w:t>
      </w:r>
      <w:r>
        <w:rPr>
          <w:bCs/>
        </w:rPr>
        <w:t>определения</w:t>
      </w:r>
      <w:r>
        <w:t xml:space="preserve"> </w:t>
      </w:r>
      <w:r>
        <w:rPr>
          <w:bCs/>
        </w:rPr>
        <w:t>начальной</w:t>
      </w:r>
      <w:r>
        <w:t xml:space="preserve"> (</w:t>
      </w:r>
      <w:r>
        <w:rPr>
          <w:bCs/>
        </w:rPr>
        <w:t>максимальной</w:t>
      </w:r>
      <w:r>
        <w:t xml:space="preserve">) </w:t>
      </w:r>
      <w:r>
        <w:rPr>
          <w:bCs/>
        </w:rPr>
        <w:t>цены</w:t>
      </w:r>
      <w:r>
        <w:t xml:space="preserve"> </w:t>
      </w:r>
      <w:r>
        <w:rPr>
          <w:bCs/>
        </w:rPr>
        <w:t>контракта</w:t>
      </w:r>
      <w:r>
        <w:t xml:space="preserve">, </w:t>
      </w:r>
      <w:r>
        <w:rPr>
          <w:bCs/>
        </w:rPr>
        <w:t>цены</w:t>
      </w:r>
      <w:r>
        <w:t xml:space="preserve"> </w:t>
      </w:r>
      <w:r>
        <w:rPr>
          <w:bCs/>
        </w:rPr>
        <w:t>контракта</w:t>
      </w:r>
      <w:r>
        <w:t xml:space="preserve">, </w:t>
      </w:r>
      <w:r>
        <w:rPr>
          <w:bCs/>
        </w:rPr>
        <w:t>заключаемого</w:t>
      </w:r>
      <w:r>
        <w:t xml:space="preserve"> </w:t>
      </w:r>
      <w:r>
        <w:rPr>
          <w:bCs/>
        </w:rPr>
        <w:t>с</w:t>
      </w:r>
      <w:r>
        <w:t xml:space="preserve"> </w:t>
      </w:r>
      <w:r>
        <w:rPr>
          <w:bCs/>
        </w:rPr>
        <w:t>единственным</w:t>
      </w:r>
      <w:r>
        <w:t xml:space="preserve"> </w:t>
      </w:r>
      <w:r>
        <w:rPr>
          <w:bCs/>
        </w:rPr>
        <w:t>поставщиком</w:t>
      </w:r>
      <w:r>
        <w:t xml:space="preserve"> (</w:t>
      </w:r>
      <w:r>
        <w:rPr>
          <w:bCs/>
        </w:rPr>
        <w:t>подрядчиком</w:t>
      </w:r>
      <w:r>
        <w:t xml:space="preserve">, </w:t>
      </w:r>
      <w:r>
        <w:rPr>
          <w:bCs/>
        </w:rPr>
        <w:t>исполнителем</w:t>
      </w:r>
      <w:r>
        <w:t xml:space="preserve">), </w:t>
      </w:r>
      <w:r>
        <w:rPr>
          <w:bCs/>
        </w:rPr>
        <w:t>начальной</w:t>
      </w:r>
      <w:r>
        <w:t xml:space="preserve"> </w:t>
      </w:r>
      <w:r>
        <w:rPr>
          <w:bCs/>
        </w:rPr>
        <w:t>цены</w:t>
      </w:r>
      <w:r>
        <w:t xml:space="preserve"> </w:t>
      </w:r>
      <w:r>
        <w:rPr>
          <w:bCs/>
        </w:rPr>
        <w:t>единицы товара</w:t>
      </w:r>
      <w:r>
        <w:t xml:space="preserve">, </w:t>
      </w:r>
      <w:r>
        <w:rPr>
          <w:bCs/>
        </w:rPr>
        <w:t>работы</w:t>
      </w:r>
      <w:r>
        <w:t xml:space="preserve">, </w:t>
      </w:r>
      <w:r>
        <w:rPr>
          <w:bCs/>
        </w:rPr>
        <w:t>услуги при</w:t>
      </w:r>
      <w:r>
        <w:t xml:space="preserve"> </w:t>
      </w:r>
      <w:r>
        <w:rPr>
          <w:bCs/>
        </w:rPr>
        <w:t>осуществлении</w:t>
      </w:r>
      <w:r>
        <w:t xml:space="preserve"> </w:t>
      </w:r>
      <w:r>
        <w:rPr>
          <w:bCs/>
        </w:rPr>
        <w:t>закупок в сфере</w:t>
      </w:r>
      <w:r>
        <w:t xml:space="preserve"> </w:t>
      </w:r>
      <w:r>
        <w:rPr>
          <w:bCs/>
        </w:rPr>
        <w:t>градостроительной</w:t>
      </w:r>
      <w:r>
        <w:t xml:space="preserve"> </w:t>
      </w:r>
      <w:r>
        <w:rPr>
          <w:bCs/>
        </w:rPr>
        <w:t>деятельности</w:t>
      </w:r>
      <w:r>
        <w:t xml:space="preserve"> (</w:t>
      </w:r>
      <w:r>
        <w:rPr>
          <w:bCs/>
        </w:rPr>
        <w:t>за исключением территориального планирования</w:t>
      </w:r>
      <w:r>
        <w:t xml:space="preserve">) </w:t>
      </w:r>
      <w:r>
        <w:rPr>
          <w:bCs/>
        </w:rPr>
        <w:t>и Методики</w:t>
      </w:r>
      <w:r>
        <w:t xml:space="preserve"> </w:t>
      </w:r>
      <w:r>
        <w:rPr>
          <w:bCs/>
        </w:rPr>
        <w:t>составления</w:t>
      </w:r>
      <w:r>
        <w:t xml:space="preserve"> </w:t>
      </w:r>
      <w:r>
        <w:rPr>
          <w:bCs/>
        </w:rPr>
        <w:t>сметы</w:t>
      </w:r>
      <w:r>
        <w:t xml:space="preserve"> </w:t>
      </w:r>
      <w:r>
        <w:rPr>
          <w:bCs/>
        </w:rPr>
        <w:t>контракта</w:t>
      </w:r>
      <w:r>
        <w:t>, предметом которого являются строительство, реконструкция объектов капитального строительства».</w:t>
      </w:r>
    </w:p>
    <w:p w14:paraId="22C0FDF3" w14:textId="77777777" w:rsidR="0092768A" w:rsidRPr="00584F55" w:rsidRDefault="0092768A" w:rsidP="0092768A">
      <w:pPr>
        <w:pStyle w:val="2"/>
        <w:spacing w:line="240" w:lineRule="exact"/>
        <w:jc w:val="center"/>
        <w:rPr>
          <w:rFonts w:ascii="Times New Roman" w:hAnsi="Times New Roman"/>
          <w:bCs w:val="0"/>
          <w:i w:val="0"/>
          <w:iCs w:val="0"/>
          <w:sz w:val="24"/>
          <w:szCs w:val="24"/>
          <w:lang w:val="ru-RU"/>
        </w:rPr>
      </w:pPr>
      <w:r w:rsidRPr="00584F55">
        <w:rPr>
          <w:rFonts w:ascii="Times New Roman" w:hAnsi="Times New Roman"/>
          <w:bCs w:val="0"/>
          <w:i w:val="0"/>
          <w:iCs w:val="0"/>
          <w:sz w:val="24"/>
          <w:szCs w:val="24"/>
          <w:lang w:val="ru-RU"/>
        </w:rPr>
        <w:lastRenderedPageBreak/>
        <w:t>3. Порядок и сроки оплаты.</w:t>
      </w:r>
    </w:p>
    <w:p w14:paraId="60DB0A7F" w14:textId="77777777" w:rsidR="0092768A" w:rsidRPr="00CF07BF" w:rsidRDefault="0092768A" w:rsidP="00CA1698">
      <w:pPr>
        <w:tabs>
          <w:tab w:val="left" w:pos="540"/>
        </w:tabs>
        <w:spacing w:line="240" w:lineRule="exact"/>
        <w:ind w:firstLine="709"/>
        <w:jc w:val="both"/>
      </w:pPr>
      <w:r w:rsidRPr="00584F55">
        <w:t>3.1.</w:t>
      </w:r>
      <w:r w:rsidRPr="00584F55">
        <w:tab/>
      </w:r>
      <w:r w:rsidR="00CA1698" w:rsidRPr="00F16BBE">
        <w:t>Источник фин</w:t>
      </w:r>
      <w:r w:rsidR="00CA1698" w:rsidRPr="00710F5C">
        <w:t xml:space="preserve">ансирования: </w:t>
      </w:r>
      <w:r w:rsidR="00C46F39" w:rsidRPr="00710F5C">
        <w:t>средства бюджетных учреждений</w:t>
      </w:r>
      <w:r w:rsidR="00F9739F" w:rsidRPr="00710F5C">
        <w:t>.</w:t>
      </w:r>
      <w:r w:rsidR="00CA1698" w:rsidRPr="00710F5C">
        <w:t xml:space="preserve"> </w:t>
      </w:r>
    </w:p>
    <w:p w14:paraId="4E2EA551" w14:textId="77777777" w:rsidR="0092768A" w:rsidRPr="00584F55" w:rsidRDefault="0092768A" w:rsidP="0092768A">
      <w:pPr>
        <w:tabs>
          <w:tab w:val="left" w:pos="540"/>
        </w:tabs>
        <w:spacing w:line="240" w:lineRule="exact"/>
        <w:ind w:firstLine="709"/>
        <w:jc w:val="both"/>
      </w:pPr>
      <w:r w:rsidRPr="00584F55">
        <w:t>3.2.</w:t>
      </w:r>
      <w:r w:rsidRPr="00584F55">
        <w:tab/>
        <w:t>Заказчик производит оплату в следующем порядке:</w:t>
      </w:r>
    </w:p>
    <w:p w14:paraId="6E8905F1" w14:textId="77777777" w:rsidR="0092768A" w:rsidRPr="001F56BB" w:rsidRDefault="0092768A" w:rsidP="0092768A">
      <w:pPr>
        <w:tabs>
          <w:tab w:val="left" w:pos="540"/>
        </w:tabs>
        <w:ind w:firstLine="709"/>
        <w:jc w:val="both"/>
      </w:pPr>
      <w:r w:rsidRPr="00584F55">
        <w:t>3.2.1.</w:t>
      </w:r>
      <w:r w:rsidRPr="00584F55">
        <w:tab/>
      </w:r>
      <w:r w:rsidRPr="001F56BB">
        <w:t xml:space="preserve">Предусмотрена выплата аванса. </w:t>
      </w:r>
    </w:p>
    <w:p w14:paraId="19B5CF83" w14:textId="77777777" w:rsidR="00555909" w:rsidRPr="00F16BBE" w:rsidRDefault="0039229C" w:rsidP="00555909">
      <w:pPr>
        <w:autoSpaceDE w:val="0"/>
        <w:autoSpaceDN w:val="0"/>
        <w:adjustRightInd w:val="0"/>
        <w:ind w:firstLine="709"/>
        <w:jc w:val="both"/>
        <w:rPr>
          <w:i/>
        </w:rPr>
      </w:pPr>
      <w:r w:rsidRPr="00522CA8">
        <w:t xml:space="preserve">Заказчик осуществляет оплату аванса в размере </w:t>
      </w:r>
      <w:r w:rsidR="00F9739F">
        <w:rPr>
          <w:b/>
        </w:rPr>
        <w:t>3</w:t>
      </w:r>
      <w:r w:rsidRPr="00C46F39">
        <w:rPr>
          <w:b/>
        </w:rPr>
        <w:t>0%</w:t>
      </w:r>
      <w:r w:rsidRPr="00C46F39">
        <w:t xml:space="preserve"> </w:t>
      </w:r>
      <w:r w:rsidRPr="00522CA8">
        <w:rPr>
          <w:b/>
        </w:rPr>
        <w:t>от цены каждого этапа</w:t>
      </w:r>
      <w:r>
        <w:rPr>
          <w:b/>
        </w:rPr>
        <w:t>,</w:t>
      </w:r>
      <w:r w:rsidRPr="00522CA8">
        <w:t xml:space="preserve"> </w:t>
      </w:r>
      <w:r>
        <w:t>в сроки установленные графиком оплаты выполненных работ (Приложение №</w:t>
      </w:r>
      <w:r w:rsidR="00710F5C" w:rsidRPr="00710F5C">
        <w:t>7</w:t>
      </w:r>
      <w:r>
        <w:t>).</w:t>
      </w:r>
    </w:p>
    <w:p w14:paraId="6EE689DC" w14:textId="77777777" w:rsidR="00F9739F" w:rsidRDefault="00F9739F" w:rsidP="00F9739F">
      <w:pPr>
        <w:ind w:firstLine="708"/>
        <w:jc w:val="both"/>
        <w:rPr>
          <w:noProof/>
          <w:color w:val="000000" w:themeColor="text1"/>
        </w:rPr>
      </w:pPr>
      <w:r>
        <w:rPr>
          <w:noProof/>
          <w:color w:val="000000" w:themeColor="text1"/>
        </w:rPr>
        <w:t>Перечисление последующих платежей осуществляется в размере, не превышающем разницу между стоимостью фактически выполненных работ, подтвержденных в соответствии с установленным департаментом финансов Костромской области порядком санкционирования оплаты денежных обязательств, и суммой, рассчитанной как произведение размера предусмотренного контрактом авансового платежа в процентном выражении и стоимости фактически выполненных работ.</w:t>
      </w:r>
    </w:p>
    <w:p w14:paraId="1D43C2BF" w14:textId="77777777" w:rsidR="0092768A" w:rsidRDefault="0092768A" w:rsidP="0092768A">
      <w:pPr>
        <w:autoSpaceDE w:val="0"/>
        <w:autoSpaceDN w:val="0"/>
        <w:adjustRightInd w:val="0"/>
        <w:ind w:left="1" w:firstLine="707"/>
        <w:jc w:val="both"/>
      </w:pPr>
      <w:r w:rsidRPr="001F56BB">
        <w:t>Отсутствие авансирования по настоящему Контракту не является основанием для невыполнения Подрядчиком обязательств по Контракту.</w:t>
      </w:r>
    </w:p>
    <w:p w14:paraId="729B51D7" w14:textId="77777777" w:rsidR="0092768A" w:rsidRPr="00651BDE" w:rsidRDefault="0092768A" w:rsidP="0092768A">
      <w:pPr>
        <w:tabs>
          <w:tab w:val="left" w:pos="540"/>
        </w:tabs>
        <w:ind w:firstLine="709"/>
        <w:jc w:val="both"/>
        <w:rPr>
          <w:color w:val="000000" w:themeColor="text1"/>
        </w:rPr>
      </w:pPr>
      <w:r>
        <w:t>3.2.2.</w:t>
      </w:r>
      <w:r>
        <w:tab/>
        <w:t xml:space="preserve">Заказчик осуществляет оплату фактически выполненных работ в </w:t>
      </w:r>
      <w:r w:rsidRPr="00F35B82">
        <w:rPr>
          <w:color w:val="000000" w:themeColor="text1"/>
        </w:rPr>
        <w:t xml:space="preserve">течение 7 (Семи) </w:t>
      </w:r>
      <w:r>
        <w:t xml:space="preserve">рабочих дней с даты подписания Заказчиком документа о приемке на основании сметы Контракта </w:t>
      </w:r>
      <w:r w:rsidRPr="00651BDE">
        <w:rPr>
          <w:color w:val="000000" w:themeColor="text1"/>
        </w:rPr>
        <w:t>(</w:t>
      </w:r>
      <w:hyperlink r:id="rId9" w:anchor="_Приложение_№1_1" w:history="1">
        <w:r w:rsidRPr="00651BDE">
          <w:rPr>
            <w:rStyle w:val="a6"/>
            <w:color w:val="000000" w:themeColor="text1"/>
            <w:u w:val="none"/>
          </w:rPr>
          <w:t>Приложение №1</w:t>
        </w:r>
      </w:hyperlink>
      <w:r w:rsidRPr="00651BDE">
        <w:rPr>
          <w:color w:val="000000" w:themeColor="text1"/>
        </w:rPr>
        <w:t xml:space="preserve">) с учетом графика выполнения </w:t>
      </w:r>
      <w:r w:rsidR="00710F5C">
        <w:rPr>
          <w:color w:val="000000" w:themeColor="text1"/>
        </w:rPr>
        <w:t xml:space="preserve">строительно-монтажных </w:t>
      </w:r>
      <w:r w:rsidRPr="00651BDE">
        <w:rPr>
          <w:color w:val="000000" w:themeColor="text1"/>
        </w:rPr>
        <w:t>работ (</w:t>
      </w:r>
      <w:hyperlink r:id="rId10" w:anchor="_Приложение_№3" w:history="1">
        <w:r w:rsidRPr="00651BDE">
          <w:rPr>
            <w:rStyle w:val="a6"/>
            <w:color w:val="000000" w:themeColor="text1"/>
            <w:u w:val="none"/>
          </w:rPr>
          <w:t>Приложение №</w:t>
        </w:r>
      </w:hyperlink>
      <w:r w:rsidR="00710F5C">
        <w:rPr>
          <w:rStyle w:val="a6"/>
          <w:color w:val="000000" w:themeColor="text1"/>
          <w:u w:val="none"/>
        </w:rPr>
        <w:t>4</w:t>
      </w:r>
      <w:r w:rsidRPr="00651BDE">
        <w:rPr>
          <w:color w:val="000000" w:themeColor="text1"/>
        </w:rPr>
        <w:t>).</w:t>
      </w:r>
    </w:p>
    <w:p w14:paraId="4B9F9A71" w14:textId="77777777" w:rsidR="0092768A" w:rsidRPr="007F275F" w:rsidRDefault="0092768A" w:rsidP="0092768A">
      <w:pPr>
        <w:tabs>
          <w:tab w:val="left" w:pos="540"/>
        </w:tabs>
        <w:ind w:firstLine="709"/>
        <w:jc w:val="both"/>
        <w:rPr>
          <w:rFonts w:eastAsia="Calibri"/>
          <w:lang w:eastAsia="en-US"/>
        </w:rPr>
      </w:pPr>
      <w:r w:rsidRPr="00651BDE">
        <w:rPr>
          <w:rFonts w:eastAsia="Calibri"/>
          <w:color w:val="000000" w:themeColor="text1"/>
          <w:lang w:eastAsia="en-US"/>
        </w:rPr>
        <w:t>3.2.3.</w:t>
      </w:r>
      <w:r w:rsidRPr="00651BDE">
        <w:rPr>
          <w:rFonts w:eastAsia="Calibri"/>
          <w:color w:val="000000" w:themeColor="text1"/>
          <w:lang w:eastAsia="en-US"/>
        </w:rPr>
        <w:tab/>
        <w:t>Приемка и оплата выполненных работ, в том числе их отдельных этапов, осуществляется на основании первичных учетных документов,</w:t>
      </w:r>
      <w:r w:rsidRPr="00513698">
        <w:rPr>
          <w:rFonts w:eastAsia="Calibri"/>
          <w:color w:val="000000" w:themeColor="text1"/>
          <w:lang w:eastAsia="en-US"/>
        </w:rPr>
        <w:t xml:space="preserve"> </w:t>
      </w:r>
      <w:r w:rsidRPr="00584F55">
        <w:rPr>
          <w:rFonts w:eastAsia="Calibri"/>
          <w:lang w:eastAsia="en-US"/>
        </w:rPr>
        <w:t xml:space="preserve">подтверждающих их выполнение, составленных после завершения выполнения конструктивных решений (элементов), комплексов (видов) работ (этапов работ) на основании сметы Контракта, графика выполнения </w:t>
      </w:r>
      <w:r w:rsidR="00F85F46">
        <w:rPr>
          <w:rFonts w:eastAsia="Calibri"/>
          <w:lang w:eastAsia="en-US"/>
        </w:rPr>
        <w:t>строительно-монтажных</w:t>
      </w:r>
      <w:r w:rsidR="00F85F46" w:rsidRPr="0070083D">
        <w:rPr>
          <w:rFonts w:eastAsia="Calibri"/>
          <w:lang w:eastAsia="en-US"/>
        </w:rPr>
        <w:t xml:space="preserve"> </w:t>
      </w:r>
      <w:r w:rsidRPr="007F275F">
        <w:rPr>
          <w:rFonts w:eastAsia="Calibri"/>
          <w:lang w:eastAsia="en-US"/>
        </w:rPr>
        <w:t>работ, условиями Контракта, в соответствии с Гражданским кодексом Российской Федерации.</w:t>
      </w:r>
    </w:p>
    <w:p w14:paraId="44F4CC46" w14:textId="77777777" w:rsidR="0092768A" w:rsidRPr="00584F55" w:rsidRDefault="0092768A" w:rsidP="0092768A">
      <w:pPr>
        <w:autoSpaceDE w:val="0"/>
        <w:autoSpaceDN w:val="0"/>
        <w:adjustRightInd w:val="0"/>
        <w:ind w:firstLine="708"/>
        <w:jc w:val="both"/>
        <w:rPr>
          <w:rFonts w:eastAsia="Calibri"/>
          <w:lang w:eastAsia="en-US"/>
        </w:rPr>
      </w:pPr>
      <w:r w:rsidRPr="007F275F">
        <w:rPr>
          <w:rFonts w:eastAsia="Calibri"/>
          <w:lang w:eastAsia="en-US"/>
        </w:rPr>
        <w:t>3.2.4.</w:t>
      </w:r>
      <w:r w:rsidRPr="007F275F">
        <w:rPr>
          <w:rFonts w:eastAsia="Calibri"/>
          <w:lang w:eastAsia="en-US"/>
        </w:rPr>
        <w:tab/>
        <w:t>Первичным учетным документом, являющимся основанием для оплаты работ</w:t>
      </w:r>
      <w:r w:rsidRPr="007F275F">
        <w:rPr>
          <w:rFonts w:eastAsia="Calibri"/>
          <w:b/>
          <w:lang w:eastAsia="en-US"/>
        </w:rPr>
        <w:t xml:space="preserve"> </w:t>
      </w:r>
      <w:r w:rsidRPr="007F275F">
        <w:rPr>
          <w:rFonts w:eastAsia="Calibri"/>
          <w:lang w:eastAsia="en-US"/>
        </w:rPr>
        <w:t xml:space="preserve">по капитальному ремонту Объекта, выполненных в соответствии с </w:t>
      </w:r>
      <w:r w:rsidRPr="0070083D">
        <w:rPr>
          <w:rFonts w:eastAsia="Calibri"/>
          <w:lang w:eastAsia="en-US"/>
        </w:rPr>
        <w:t>графиком выполнения</w:t>
      </w:r>
      <w:r w:rsidR="00F85F46">
        <w:rPr>
          <w:rFonts w:eastAsia="Calibri"/>
          <w:lang w:eastAsia="en-US"/>
        </w:rPr>
        <w:t xml:space="preserve"> строительно-монтажных</w:t>
      </w:r>
      <w:r w:rsidRPr="0070083D">
        <w:rPr>
          <w:rFonts w:eastAsia="Calibri"/>
          <w:lang w:eastAsia="en-US"/>
        </w:rPr>
        <w:t xml:space="preserve"> работ</w:t>
      </w:r>
      <w:r w:rsidRPr="007F275F">
        <w:rPr>
          <w:rFonts w:eastAsia="Calibri"/>
          <w:lang w:eastAsia="en-US"/>
        </w:rPr>
        <w:t>, по завершении выполнения соответствующих конструктивных решений (элементов), комплексов (видов) работ, в том числе работ, выполняемых поэтапно</w:t>
      </w:r>
      <w:r w:rsidRPr="00584F55">
        <w:rPr>
          <w:rFonts w:eastAsia="Calibri"/>
          <w:lang w:eastAsia="en-US"/>
        </w:rPr>
        <w:t>, является документ о приемке, оформленный и подписанный в установленном Контрактом порядке.</w:t>
      </w:r>
    </w:p>
    <w:p w14:paraId="7E4D707E" w14:textId="77777777" w:rsidR="0092768A" w:rsidRDefault="0092768A" w:rsidP="0092768A">
      <w:pPr>
        <w:numPr>
          <w:ilvl w:val="1"/>
          <w:numId w:val="6"/>
        </w:numPr>
        <w:autoSpaceDE w:val="0"/>
        <w:autoSpaceDN w:val="0"/>
        <w:adjustRightInd w:val="0"/>
        <w:ind w:left="0" w:firstLine="709"/>
        <w:jc w:val="both"/>
        <w:rPr>
          <w:rFonts w:eastAsia="Calibri"/>
          <w:lang w:eastAsia="en-US"/>
        </w:rPr>
      </w:pPr>
      <w:r w:rsidRPr="00584F55">
        <w:t>Банковское сопровождение Контракта не предусмотрено</w:t>
      </w:r>
      <w:r w:rsidRPr="00584F55">
        <w:rPr>
          <w:rFonts w:eastAsia="Calibri"/>
          <w:lang w:eastAsia="en-US"/>
        </w:rPr>
        <w:t>.</w:t>
      </w:r>
    </w:p>
    <w:p w14:paraId="7BE19485" w14:textId="77777777" w:rsidR="00927F02" w:rsidRPr="00584F55" w:rsidRDefault="00B41059" w:rsidP="00B41059">
      <w:pPr>
        <w:autoSpaceDE w:val="0"/>
        <w:autoSpaceDN w:val="0"/>
        <w:adjustRightInd w:val="0"/>
        <w:ind w:firstLine="709"/>
        <w:jc w:val="both"/>
        <w:rPr>
          <w:rFonts w:eastAsia="Calibri"/>
          <w:lang w:eastAsia="en-US"/>
        </w:rPr>
      </w:pPr>
      <w:r>
        <w:t xml:space="preserve">3.4. </w:t>
      </w:r>
      <w:r w:rsidR="00723C27" w:rsidRPr="00723C27">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723C27">
        <w:t>.</w:t>
      </w:r>
    </w:p>
    <w:p w14:paraId="180BB12C" w14:textId="77777777" w:rsidR="00B41059" w:rsidRPr="00710F5C" w:rsidRDefault="00B41059" w:rsidP="00B41059">
      <w:pPr>
        <w:pStyle w:val="a4"/>
        <w:tabs>
          <w:tab w:val="left" w:pos="1134"/>
        </w:tabs>
        <w:ind w:left="0" w:right="-2" w:firstLine="709"/>
        <w:jc w:val="both"/>
        <w:rPr>
          <w:b/>
          <w:bCs/>
          <w:noProof/>
        </w:rPr>
      </w:pPr>
      <w:r w:rsidRPr="00710F5C">
        <w:rPr>
          <w:b/>
          <w:bCs/>
          <w:noProof/>
        </w:rPr>
        <w:t>3.5.</w:t>
      </w:r>
      <w:r w:rsidRPr="00710F5C">
        <w:rPr>
          <w:b/>
          <w:bCs/>
          <w:noProof/>
        </w:rPr>
        <w:tab/>
        <w:t>Расчеты по Контракту подлежат казначейскому сопровождению.</w:t>
      </w:r>
      <w:r w:rsidR="00650C6B">
        <w:rPr>
          <w:rStyle w:val="af6"/>
          <w:b/>
          <w:bCs/>
          <w:noProof/>
        </w:rPr>
        <w:footnoteReference w:id="1"/>
      </w:r>
    </w:p>
    <w:p w14:paraId="1398AC65" w14:textId="77777777" w:rsidR="00B41059" w:rsidRPr="00710F5C" w:rsidRDefault="00B41059" w:rsidP="00B41059">
      <w:pPr>
        <w:pStyle w:val="a4"/>
        <w:tabs>
          <w:tab w:val="left" w:pos="1134"/>
        </w:tabs>
        <w:ind w:left="0" w:right="-2" w:firstLine="709"/>
        <w:jc w:val="both"/>
      </w:pPr>
      <w:r w:rsidRPr="00710F5C">
        <w:t xml:space="preserve">В целях осуществления расчетов по настоящему Контракту Подрядчик обязан в течение 30 (Тридцати) дней с даты заключения настоящего Контракта открыть лицевой счет в территориальном органе Федерального казначейства (далее – ТОФК), предназначенный для учета операций с денежными средствами участника казначейского сопровождения, и уведомить Заказчика об открытии указанного счета в течение 1 (Одного) рабочего дня со дня его открытия, указанная информация включается в Контракт путем заключения Сторонами дополнительного соглашения. </w:t>
      </w:r>
    </w:p>
    <w:p w14:paraId="631A5623" w14:textId="77777777" w:rsidR="00B41059" w:rsidRPr="00710F5C" w:rsidRDefault="00B41059" w:rsidP="00B41059">
      <w:pPr>
        <w:pStyle w:val="a4"/>
        <w:tabs>
          <w:tab w:val="left" w:pos="1134"/>
        </w:tabs>
        <w:ind w:left="0" w:right="-2" w:firstLine="709"/>
        <w:jc w:val="both"/>
        <w:rPr>
          <w:noProof/>
        </w:rPr>
      </w:pPr>
      <w:r w:rsidRPr="00710F5C">
        <w:rPr>
          <w:noProof/>
        </w:rPr>
        <w:t>В течение 5 (Пяти) рабочих дней, после получения от Подрядчика уведомления об открытии казначейского счета в ТОФК Заказчик обязан составить и направить в адрес Подрядчика соответствующее дополнительное соглашение, а Подрядчик обязан его подписать и направить в адрес Заказчика в течение 2 (Двух) рабочих дней.</w:t>
      </w:r>
    </w:p>
    <w:p w14:paraId="04676671" w14:textId="77777777" w:rsidR="00710F5C" w:rsidRDefault="00710F5C" w:rsidP="00710F5C">
      <w:pPr>
        <w:pStyle w:val="a4"/>
        <w:tabs>
          <w:tab w:val="left" w:pos="142"/>
          <w:tab w:val="left" w:pos="1134"/>
        </w:tabs>
        <w:ind w:left="0" w:right="-2" w:firstLine="567"/>
        <w:jc w:val="both"/>
        <w:rPr>
          <w:noProof/>
        </w:rPr>
      </w:pPr>
      <w:r>
        <w:rPr>
          <w:noProof/>
        </w:rPr>
        <w:t>3.5.1. Подрядчик не вправе перечислять средства с лицевого счета</w:t>
      </w:r>
      <w:r>
        <w:rPr>
          <w:rStyle w:val="af6"/>
          <w:noProof/>
        </w:rPr>
        <w:footnoteReference w:id="2"/>
      </w:r>
      <w:r>
        <w:rPr>
          <w:noProof/>
        </w:rPr>
        <w:t>:</w:t>
      </w:r>
    </w:p>
    <w:p w14:paraId="0DD1BBD8" w14:textId="77777777" w:rsidR="00710F5C" w:rsidRDefault="00710F5C" w:rsidP="00710F5C">
      <w:pPr>
        <w:pStyle w:val="ConsPlusNormal"/>
        <w:numPr>
          <w:ilvl w:val="0"/>
          <w:numId w:val="15"/>
        </w:numPr>
        <w:tabs>
          <w:tab w:val="left" w:pos="142"/>
        </w:tabs>
        <w:ind w:left="0" w:firstLine="567"/>
        <w:jc w:val="both"/>
        <w:rPr>
          <w:rFonts w:ascii="Times New Roman" w:hAnsi="Times New Roman" w:cs="Times New Roman"/>
          <w:sz w:val="24"/>
          <w:szCs w:val="24"/>
        </w:rPr>
      </w:pPr>
      <w:r>
        <w:rPr>
          <w:rFonts w:ascii="Times New Roman" w:hAnsi="Times New Roman" w:cs="Times New Roman"/>
          <w:sz w:val="24"/>
          <w:szCs w:val="24"/>
        </w:rPr>
        <w:t>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w:t>
      </w:r>
    </w:p>
    <w:p w14:paraId="42200930" w14:textId="77777777" w:rsidR="00710F5C" w:rsidRDefault="00710F5C" w:rsidP="00710F5C">
      <w:pPr>
        <w:pStyle w:val="ConsPlusNormal"/>
        <w:numPr>
          <w:ilvl w:val="0"/>
          <w:numId w:val="15"/>
        </w:numPr>
        <w:tabs>
          <w:tab w:val="left" w:pos="142"/>
        </w:tabs>
        <w:ind w:left="0" w:firstLine="567"/>
        <w:jc w:val="both"/>
        <w:rPr>
          <w:rFonts w:ascii="Times New Roman" w:hAnsi="Times New Roman" w:cs="Times New Roman"/>
          <w:sz w:val="24"/>
          <w:szCs w:val="24"/>
        </w:rPr>
      </w:pPr>
      <w:bookmarkStart w:id="1" w:name="_Hlk142988148"/>
      <w:r>
        <w:rPr>
          <w:rFonts w:ascii="Times New Roman" w:hAnsi="Times New Roman" w:cs="Times New Roman"/>
          <w:sz w:val="24"/>
          <w:szCs w:val="24"/>
        </w:rPr>
        <w:t xml:space="preserve">в целях размещения средств на депозитах,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 законами субъектов Российской Федерации </w:t>
      </w:r>
      <w:r>
        <w:rPr>
          <w:rFonts w:ascii="Times New Roman" w:hAnsi="Times New Roman" w:cs="Times New Roman"/>
          <w:sz w:val="24"/>
          <w:szCs w:val="24"/>
        </w:rPr>
        <w:lastRenderedPageBreak/>
        <w:t>(муниципальными правовыми актами представительных органов муниципальных образований), устанавливающими порядок организации и осуществления бюджетного процесса в субъектах Российской Федерации (муниципальных образованиях)</w:t>
      </w:r>
      <w:r>
        <w:rPr>
          <w:rStyle w:val="af6"/>
          <w:rFonts w:ascii="Times New Roman" w:hAnsi="Times New Roman"/>
          <w:sz w:val="24"/>
          <w:szCs w:val="24"/>
        </w:rPr>
        <w:footnoteReference w:id="3"/>
      </w:r>
      <w:r>
        <w:rPr>
          <w:rFonts w:ascii="Times New Roman" w:hAnsi="Times New Roman" w:cs="Times New Roman"/>
          <w:sz w:val="24"/>
          <w:szCs w:val="24"/>
        </w:rPr>
        <w:t>;</w:t>
      </w:r>
    </w:p>
    <w:bookmarkEnd w:id="1"/>
    <w:p w14:paraId="620D475C" w14:textId="77777777" w:rsidR="00710F5C" w:rsidRDefault="00710F5C" w:rsidP="00710F5C">
      <w:pPr>
        <w:pStyle w:val="ConsPlusNormal"/>
        <w:numPr>
          <w:ilvl w:val="0"/>
          <w:numId w:val="15"/>
        </w:numPr>
        <w:tabs>
          <w:tab w:val="left" w:pos="14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счета, открытые в учреждении Центрального банка Российской Федерации или в кредитной организации </w:t>
      </w:r>
      <w:r w:rsidR="00E772D0" w:rsidRPr="00E772D0">
        <w:rPr>
          <w:rFonts w:ascii="Times New Roman" w:hAnsi="Times New Roman" w:cs="Times New Roman"/>
          <w:sz w:val="24"/>
          <w:szCs w:val="24"/>
        </w:rPr>
        <w:t>участнику казначейского сопровождения</w:t>
      </w:r>
      <w:r>
        <w:rPr>
          <w:rFonts w:ascii="Times New Roman" w:hAnsi="Times New Roman" w:cs="Times New Roman"/>
          <w:sz w:val="24"/>
          <w:szCs w:val="24"/>
        </w:rPr>
        <w:t>, за исключением:</w:t>
      </w:r>
    </w:p>
    <w:p w14:paraId="327774DB" w14:textId="77777777" w:rsidR="00E772D0" w:rsidRDefault="00E772D0" w:rsidP="00E772D0">
      <w:pPr>
        <w:pStyle w:val="ConsPlusNormal"/>
        <w:numPr>
          <w:ilvl w:val="0"/>
          <w:numId w:val="16"/>
        </w:numPr>
        <w:tabs>
          <w:tab w:val="left" w:pos="142"/>
          <w:tab w:val="left" w:pos="993"/>
        </w:tabs>
        <w:ind w:left="0" w:firstLine="710"/>
        <w:jc w:val="both"/>
        <w:rPr>
          <w:rFonts w:ascii="Times New Roman" w:hAnsi="Times New Roman" w:cs="Times New Roman"/>
          <w:sz w:val="24"/>
          <w:szCs w:val="24"/>
        </w:rPr>
      </w:pPr>
      <w:r w:rsidRPr="00E772D0">
        <w:rPr>
          <w:rFonts w:ascii="Times New Roman" w:hAnsi="Times New Roman" w:cs="Times New Roman"/>
          <w:sz w:val="24"/>
          <w:szCs w:val="24"/>
        </w:rPr>
        <w:t>оплаты обязательств участника казначейского сопровождения в соответствии с валютным законодательством Российской Федерации;</w:t>
      </w:r>
    </w:p>
    <w:p w14:paraId="2BCAC6A2" w14:textId="77777777" w:rsidR="00E772D0" w:rsidRDefault="00E772D0" w:rsidP="00E772D0">
      <w:pPr>
        <w:pStyle w:val="ConsPlusNormal"/>
        <w:numPr>
          <w:ilvl w:val="0"/>
          <w:numId w:val="16"/>
        </w:numPr>
        <w:tabs>
          <w:tab w:val="left" w:pos="142"/>
          <w:tab w:val="left" w:pos="993"/>
        </w:tabs>
        <w:ind w:left="0" w:firstLine="710"/>
        <w:jc w:val="both"/>
        <w:rPr>
          <w:rFonts w:ascii="Times New Roman" w:hAnsi="Times New Roman" w:cs="Times New Roman"/>
          <w:sz w:val="24"/>
          <w:szCs w:val="24"/>
        </w:rPr>
      </w:pPr>
      <w:r w:rsidRPr="00E772D0">
        <w:rPr>
          <w:rFonts w:ascii="Times New Roman" w:hAnsi="Times New Roman" w:cs="Times New Roman"/>
          <w:sz w:val="24"/>
          <w:szCs w:val="24"/>
        </w:rPr>
        <w:t>оплаты обязательств участника казначейского сопровождения по оплате труда с учетом начислений и социальных выплат, иных выплат в пользу работников, а также выплат лицам, не состоящим в штате участника казначейского сопровождения, привлеченным для достижения цели, определенной при предоставлении средств;</w:t>
      </w:r>
    </w:p>
    <w:p w14:paraId="1D32FCDC" w14:textId="77777777" w:rsidR="00E772D0" w:rsidRDefault="00E772D0" w:rsidP="00E772D0">
      <w:pPr>
        <w:pStyle w:val="ConsPlusNormal"/>
        <w:numPr>
          <w:ilvl w:val="0"/>
          <w:numId w:val="16"/>
        </w:numPr>
        <w:tabs>
          <w:tab w:val="left" w:pos="142"/>
          <w:tab w:val="left" w:pos="993"/>
        </w:tabs>
        <w:ind w:left="0" w:firstLine="710"/>
        <w:jc w:val="both"/>
        <w:rPr>
          <w:rFonts w:ascii="Times New Roman" w:hAnsi="Times New Roman" w:cs="Times New Roman"/>
          <w:sz w:val="24"/>
          <w:szCs w:val="24"/>
        </w:rPr>
      </w:pPr>
      <w:r w:rsidRPr="00E772D0">
        <w:rPr>
          <w:rFonts w:ascii="Times New Roman" w:hAnsi="Times New Roman" w:cs="Times New Roman"/>
          <w:sz w:val="24"/>
          <w:szCs w:val="24"/>
        </w:rPr>
        <w:t>оплаты фактически поставленных участником казначейского сопровождения товаров, выполненных работ, оказанных услуг, источником финансового обеспечения которых являются средства, предоставляемые на основании государственных контрактов, договоров (соглашений), контрактов (договоров), в случае, если участник казначейского сопровождения не привлекает для поставки товаров, выполнения работ, оказания услуг иных юридических лиц, индивидуальных предпринимателей, физических лиц - поставщиков товаров, работ, услуг, а также при условии представления документов, установленных соответствующим порядком санкционирования, подтверждающих возникновение денежных обязательств участников казначейского сопровождения, и (или) иных документов, предусмотренных государственными контрактами, договорами (соглашениями), контрактами (договорами) или нормативными правовыми актами (правовыми актами), регулирующими порядок предоставления средств;</w:t>
      </w:r>
    </w:p>
    <w:p w14:paraId="481B4CC1" w14:textId="77777777" w:rsidR="00E772D0" w:rsidRDefault="00E772D0" w:rsidP="00E772D0">
      <w:pPr>
        <w:pStyle w:val="ConsPlusNormal"/>
        <w:numPr>
          <w:ilvl w:val="0"/>
          <w:numId w:val="16"/>
        </w:numPr>
        <w:tabs>
          <w:tab w:val="left" w:pos="142"/>
          <w:tab w:val="left" w:pos="993"/>
        </w:tabs>
        <w:ind w:left="0" w:firstLine="710"/>
        <w:jc w:val="both"/>
        <w:rPr>
          <w:rFonts w:ascii="Times New Roman" w:hAnsi="Times New Roman" w:cs="Times New Roman"/>
          <w:sz w:val="24"/>
          <w:szCs w:val="24"/>
        </w:rPr>
      </w:pPr>
      <w:r w:rsidRPr="00E772D0">
        <w:rPr>
          <w:rFonts w:ascii="Times New Roman" w:hAnsi="Times New Roman" w:cs="Times New Roman"/>
          <w:sz w:val="24"/>
          <w:szCs w:val="24"/>
        </w:rPr>
        <w:t>возмещения произведенных участником казначейского сопровождения расходов (части расходов) при условии представления документов, указанных в абзаце четвертом настоящего подпункта, копий платежных документов, подтверждающих оплату произведенных участником казначейского сопровождения расходов (части расходов), а также государственных контрактов, договоров (соглашений), контрактов (договоров) или нормативных правовых актов (правовых актов), регулирующих порядок предоставления средств, если условиями государственных контрактов, договоров (соглашений), контрактов (договоров) предусмотрено возмещение произведенных участником казначейского сопровождения расходов (части расходов);</w:t>
      </w:r>
    </w:p>
    <w:p w14:paraId="5A5C50DE" w14:textId="77777777" w:rsidR="00CD0493" w:rsidRDefault="00CD0493" w:rsidP="00CD0493">
      <w:pPr>
        <w:pStyle w:val="ConsPlusNormal"/>
        <w:numPr>
          <w:ilvl w:val="0"/>
          <w:numId w:val="17"/>
        </w:numPr>
        <w:tabs>
          <w:tab w:val="left" w:pos="142"/>
          <w:tab w:val="left" w:pos="851"/>
        </w:tabs>
        <w:ind w:left="13" w:firstLine="554"/>
        <w:jc w:val="both"/>
        <w:rPr>
          <w:rFonts w:ascii="Times New Roman" w:hAnsi="Times New Roman" w:cs="Times New Roman"/>
          <w:sz w:val="24"/>
          <w:szCs w:val="24"/>
        </w:rPr>
      </w:pPr>
      <w:r w:rsidRPr="00CD0493">
        <w:rPr>
          <w:rFonts w:ascii="Times New Roman" w:hAnsi="Times New Roman" w:cs="Times New Roman"/>
          <w:sz w:val="24"/>
          <w:szCs w:val="24"/>
        </w:rPr>
        <w:t>на счета, открытые в учреждении Центрального банка Российской Федерации или в кредитной организации юридическим лицам, заключившим с участником казначейского сопровождения контракты (договоры) за исключением контрактов (договоров), заключаемых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проведения строительного контроля уполномоченным федеральным органом исполнительной власти или подведомственным ему государственным учреждением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w:t>
      </w:r>
    </w:p>
    <w:p w14:paraId="22973CCD" w14:textId="77777777" w:rsidR="00710F5C" w:rsidRDefault="00710F5C" w:rsidP="00710F5C">
      <w:pPr>
        <w:widowControl w:val="0"/>
        <w:tabs>
          <w:tab w:val="left" w:pos="142"/>
        </w:tabs>
        <w:autoSpaceDE w:val="0"/>
        <w:autoSpaceDN w:val="0"/>
        <w:adjustRightInd w:val="0"/>
        <w:ind w:firstLine="567"/>
        <w:jc w:val="both"/>
      </w:pPr>
      <w:r>
        <w:t xml:space="preserve">Подрядчик имеет право на перечисление средств с лицевого счета на счета, открытые в банке юридическим лицам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w:t>
      </w:r>
      <w:r>
        <w:lastRenderedPageBreak/>
        <w:t>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приобретения услуг по приему платежей от физических лиц, осуществляемых платежными агентами.</w:t>
      </w:r>
    </w:p>
    <w:p w14:paraId="1F044A62" w14:textId="77777777" w:rsidR="00710F5C" w:rsidRDefault="00710F5C" w:rsidP="00710F5C">
      <w:pPr>
        <w:pStyle w:val="a4"/>
        <w:tabs>
          <w:tab w:val="left" w:pos="1134"/>
        </w:tabs>
        <w:ind w:left="0" w:right="-2" w:firstLine="709"/>
        <w:jc w:val="both"/>
      </w:pPr>
      <w:r>
        <w:t xml:space="preserve">3.5.2. При наличии оснований, указанных в </w:t>
      </w:r>
      <w:hyperlink r:id="rId11" w:tooltip="&quot;Бюджетный кодекс Российской Федерации&quot; от 31.07.1998 N 145-ФЗ (ред. от 29.11.2021) (с изм. и доп., вступ. в силу с 01.01.2022){КонсультантПлюс}" w:history="1">
        <w:r>
          <w:rPr>
            <w:rStyle w:val="a6"/>
          </w:rPr>
          <w:t>пунктах 10</w:t>
        </w:r>
      </w:hyperlink>
      <w:r>
        <w:t xml:space="preserve"> и </w:t>
      </w:r>
      <w:hyperlink r:id="rId12" w:tooltip="&quot;Бюджетный кодекс Российской Федерации&quot; от 31.07.1998 N 145-ФЗ (ред. от 29.11.2021) (с изм. и доп., вступ. в силу с 01.01.2022){КонсультантПлюс}" w:history="1">
        <w:r>
          <w:rPr>
            <w:rStyle w:val="a6"/>
          </w:rPr>
          <w:t>11 статьи 242.13-1</w:t>
        </w:r>
      </w:hyperlink>
      <w:r>
        <w:t xml:space="preserve"> Бюджетного кодекса Российской Федерации соответственно, операции на лицевом счете не осуществляются или в осуществлении операции на лицевом счете отказывается, а также приостанавливаются операции на лицевом счете в соответствии с </w:t>
      </w:r>
      <w:hyperlink r:id="rId13" w:tooltip="&quot;Бюджетный кодекс Российской Федерации&quot; от 31.07.1998 N 145-ФЗ (ред. от 29.11.2021) (с изм. и доп., вступ. в силу с 01.01.2022){КонсультантПлюс}" w:history="1">
        <w:r>
          <w:rPr>
            <w:rStyle w:val="a6"/>
          </w:rPr>
          <w:t>пунктом 3</w:t>
        </w:r>
      </w:hyperlink>
      <w:r>
        <w:t xml:space="preserve"> указанной статьи в соответствии с </w:t>
      </w:r>
      <w:hyperlink r:id="rId14" w:tooltip="Постановление Правительства РФ от 25.12.2021 N 2483 &quot;Об утверждении Правил проведения бюджетного мониторинга и применения мер реагирования в целях недопущения финансовых нарушений участниками казначейского сопровождения&quot;{КонсультантПлюс}" w:history="1">
        <w:r>
          <w:rPr>
            <w:rStyle w:val="a6"/>
          </w:rPr>
          <w:t>Порядком</w:t>
        </w:r>
      </w:hyperlink>
      <w:r>
        <w:t xml:space="preserve"> проведения бюджетного мониторинга и применения мер реагирования в целях недопущения финансовых нарушений участниками казначейского сопровождения, утвержденным постановлением Правительства Российской Федерации от 25.12.2021 N 2483.</w:t>
      </w:r>
    </w:p>
    <w:p w14:paraId="02A65724" w14:textId="77777777" w:rsidR="00710F5C" w:rsidRDefault="00710F5C" w:rsidP="00710F5C">
      <w:pPr>
        <w:pStyle w:val="a4"/>
        <w:tabs>
          <w:tab w:val="left" w:pos="1134"/>
        </w:tabs>
        <w:ind w:left="0" w:right="-2" w:firstLine="709"/>
        <w:jc w:val="both"/>
      </w:pPr>
      <w:r>
        <w:t xml:space="preserve">3.5.3. Операции с целевыми средствами, отраженными на лицевых счетах, проводятся после осуществления территориальным органом Федерального казначейства санкционирования операций с целевыми средствами участников казначейского сопровождения в соответствии с </w:t>
      </w:r>
      <w:hyperlink r:id="rId15" w:tooltip="Приказ Минфина России от 17.12.2021 N 214н &quot;Об утверждении Порядка осуществления территориальными органами Федерального казначейства санкционирования операций со средствами участников казначейского сопровождения&quot; (Зарегистрировано в Минюсте России 29.12.2" w:history="1">
        <w:r>
          <w:rPr>
            <w:rStyle w:val="a6"/>
          </w:rPr>
          <w:t>Порядком</w:t>
        </w:r>
      </w:hyperlink>
      <w:r>
        <w:t xml:space="preserve"> санкционирования на основании документов-оснований и сведений об операциях с целевыми средствами, сформированных и утвержденных в порядке и по форме, которые предусмотрены </w:t>
      </w:r>
      <w:hyperlink r:id="rId16" w:tooltip="Приказ Минфина России от 17.12.2021 N 214н &quot;Об утверждении Порядка осуществления территориальными органами Федерального казначейства санкционирования операций со средствами участников казначейского сопровождения&quot; (Зарегистрировано в Минюсте России 29.12.2" w:history="1">
        <w:r>
          <w:rPr>
            <w:rStyle w:val="a6"/>
          </w:rPr>
          <w:t>Порядком</w:t>
        </w:r>
      </w:hyperlink>
      <w:r>
        <w:t xml:space="preserve"> санкционирования.</w:t>
      </w:r>
    </w:p>
    <w:p w14:paraId="4269A2C5" w14:textId="77777777" w:rsidR="00710F5C" w:rsidRDefault="00710F5C" w:rsidP="00710F5C">
      <w:pPr>
        <w:pStyle w:val="a4"/>
        <w:tabs>
          <w:tab w:val="left" w:pos="1134"/>
        </w:tabs>
        <w:ind w:left="0" w:right="-2" w:firstLine="709"/>
        <w:jc w:val="both"/>
      </w:pPr>
      <w:r>
        <w:t xml:space="preserve">3.5.4. Операции по зачислению целевых средств на лицевые счета и списанию целевых средств с лицевых счетов осуществляются при указании в распоряжениях, а также в документах-основаниях идентификатора государственного контракта, сформированного в соответствии с </w:t>
      </w:r>
      <w:hyperlink r:id="rId17" w:tooltip="Приказ Минфина России от 02.12.2021 N 205н &quot;Об утверждении Порядка формирования идентификатора государственного контракта, договора (соглашения) при казначейском сопровождении средств&quot; (Зарегистрировано в Минюсте России 28.12.2021 N 66615){КонсультантПлюс" w:history="1">
        <w:r>
          <w:rPr>
            <w:rStyle w:val="a6"/>
          </w:rPr>
          <w:t>Порядком</w:t>
        </w:r>
      </w:hyperlink>
      <w:r>
        <w:t xml:space="preserve"> N 205н.</w:t>
      </w:r>
    </w:p>
    <w:p w14:paraId="69963D3A" w14:textId="77777777" w:rsidR="00710F5C" w:rsidRDefault="00710F5C" w:rsidP="00710F5C">
      <w:pPr>
        <w:pStyle w:val="a4"/>
        <w:tabs>
          <w:tab w:val="left" w:pos="1134"/>
        </w:tabs>
        <w:ind w:left="0" w:right="-2" w:firstLine="709"/>
        <w:jc w:val="both"/>
      </w:pPr>
      <w:r>
        <w:t>3.5.5. Перечисление средств с лицевых счетов участника казначейского сопровождения, открытых в ТОФК заказчикам по контрактам, указанных в Федеральном законе от 02.11.2023 № 520-ФЗ, осуществляется в 202</w:t>
      </w:r>
      <w:r w:rsidR="00650C6B">
        <w:t>5</w:t>
      </w:r>
      <w:r>
        <w:t xml:space="preserve"> году на расчетные счета, открытые в кредитных организациях в случаях и в порядке, установленным Постановлением Правительства РФ от </w:t>
      </w:r>
      <w:r w:rsidR="00650C6B">
        <w:t>11</w:t>
      </w:r>
      <w:r>
        <w:t>.12.202</w:t>
      </w:r>
      <w:r w:rsidR="00650C6B">
        <w:t>4</w:t>
      </w:r>
      <w:r>
        <w:t xml:space="preserve"> № </w:t>
      </w:r>
      <w:r w:rsidR="00650C6B">
        <w:t>1752</w:t>
      </w:r>
      <w:r>
        <w:t>.</w:t>
      </w:r>
    </w:p>
    <w:p w14:paraId="43B7CCDC" w14:textId="77777777" w:rsidR="00B41059" w:rsidRPr="00650C6B" w:rsidRDefault="00B41059" w:rsidP="00A9178A">
      <w:pPr>
        <w:pStyle w:val="a4"/>
        <w:numPr>
          <w:ilvl w:val="1"/>
          <w:numId w:val="11"/>
        </w:numPr>
        <w:autoSpaceDE w:val="0"/>
        <w:autoSpaceDN w:val="0"/>
        <w:adjustRightInd w:val="0"/>
        <w:ind w:left="0" w:firstLine="709"/>
        <w:jc w:val="both"/>
      </w:pPr>
      <w:r w:rsidRPr="00650C6B">
        <w:t>Если Подрядчик привлекает для выполнения работ, оказания услуг иных юридических лиц, индивидуальных предпринимателей, физических лиц – производителей товаров, работ услуг, то в реестре документов указываются реквизиты документов, подтверждающих возникновение обязательств Подрядчика, установленных Порядком № 214н.</w:t>
      </w:r>
    </w:p>
    <w:p w14:paraId="7D3AF83F" w14:textId="77777777" w:rsidR="003C4D80" w:rsidRDefault="00A9178A" w:rsidP="003C4D80">
      <w:pPr>
        <w:ind w:firstLine="708"/>
        <w:jc w:val="both"/>
      </w:pPr>
      <w:r>
        <w:t>3.7.</w:t>
      </w:r>
      <w:r w:rsidR="003C4D80">
        <w:t xml:space="preserve"> Обязательства Заказчика по оплате цены Контракта считаются исполненными с момента списания денежных средств в размере, установленном Контрактом с лицевого счета Заказчика.</w:t>
      </w:r>
    </w:p>
    <w:p w14:paraId="5A529168" w14:textId="77777777" w:rsidR="0092768A" w:rsidRPr="00584F55" w:rsidRDefault="00A9178A" w:rsidP="00A9178A">
      <w:pPr>
        <w:autoSpaceDE w:val="0"/>
        <w:autoSpaceDN w:val="0"/>
        <w:adjustRightInd w:val="0"/>
        <w:ind w:firstLine="709"/>
        <w:jc w:val="both"/>
      </w:pPr>
      <w:r>
        <w:rPr>
          <w:lang w:eastAsia="x-none"/>
        </w:rPr>
        <w:t>3.8.</w:t>
      </w:r>
      <w:r w:rsidR="0092768A" w:rsidRPr="00584F55">
        <w:rPr>
          <w:lang w:eastAsia="x-none"/>
        </w:rPr>
        <w:t>В случае изменения своих реквизитов, Подрядчик обязан в течение 1 (Одного) рабочего дня в письменной форме сообщить об этом Заказчику с указанием новых реквизитов. В противном случае все риски, связанные с перечислением Заказчиком денежных средств на указанный в Контракте счет Подрядчика, несет Подрядчик.</w:t>
      </w:r>
    </w:p>
    <w:p w14:paraId="2CA11AD3" w14:textId="77777777" w:rsidR="0092768A" w:rsidRPr="00C74336" w:rsidRDefault="00A9178A" w:rsidP="00705779">
      <w:pPr>
        <w:autoSpaceDE w:val="0"/>
        <w:autoSpaceDN w:val="0"/>
        <w:adjustRightInd w:val="0"/>
        <w:ind w:firstLine="709"/>
        <w:jc w:val="both"/>
      </w:pPr>
      <w:r>
        <w:t>3.</w:t>
      </w:r>
      <w:r w:rsidR="001D6548">
        <w:t>9</w:t>
      </w:r>
      <w:r>
        <w:t>.</w:t>
      </w:r>
      <w:r w:rsidR="0092768A" w:rsidRPr="00C74336">
        <w:t>В случае расторжения Контракта по соглашению Сторон, в случае отказа одной из Сторон от исполнения обязательств, по основаниям, предусмотренным Гражданским кодексом Российской Федерации, в случае признания настоящего Контракта незаключенным, а также в случае нарушения Подрядчиком существенного(-ых) условия(-</w:t>
      </w:r>
      <w:proofErr w:type="spellStart"/>
      <w:r w:rsidR="0092768A" w:rsidRPr="00C74336">
        <w:t>ий</w:t>
      </w:r>
      <w:proofErr w:type="spellEnd"/>
      <w:r w:rsidR="0092768A" w:rsidRPr="00C74336">
        <w:t>) контракта, Подрядчик обязан по требованию Заказчика в течение 5 (пяти) рабочих дней со дня его получения осуществить возврат неосвоенной (неотработанной) суммы аванса.</w:t>
      </w:r>
    </w:p>
    <w:p w14:paraId="3B8ED48A" w14:textId="77777777" w:rsidR="0092768A" w:rsidRPr="00584F55" w:rsidRDefault="0092768A" w:rsidP="00650C6B">
      <w:pPr>
        <w:pStyle w:val="2"/>
        <w:spacing w:after="120"/>
        <w:jc w:val="center"/>
        <w:rPr>
          <w:rFonts w:ascii="Times New Roman" w:hAnsi="Times New Roman"/>
          <w:bCs w:val="0"/>
          <w:i w:val="0"/>
          <w:iCs w:val="0"/>
          <w:sz w:val="24"/>
          <w:szCs w:val="24"/>
          <w:lang w:val="ru-RU"/>
        </w:rPr>
      </w:pPr>
      <w:r w:rsidRPr="00584F55">
        <w:rPr>
          <w:rFonts w:ascii="Times New Roman" w:hAnsi="Times New Roman"/>
          <w:bCs w:val="0"/>
          <w:i w:val="0"/>
          <w:iCs w:val="0"/>
          <w:sz w:val="24"/>
          <w:szCs w:val="24"/>
          <w:lang w:val="ru-RU"/>
        </w:rPr>
        <w:t>4. Сроки выполнения обязательств по Контракту.</w:t>
      </w:r>
    </w:p>
    <w:p w14:paraId="717C7B56" w14:textId="77777777" w:rsidR="0092768A" w:rsidRPr="00584F55" w:rsidRDefault="0092768A" w:rsidP="0092768A">
      <w:pPr>
        <w:ind w:firstLine="709"/>
        <w:jc w:val="both"/>
      </w:pPr>
      <w:r w:rsidRPr="00584F55">
        <w:t>4.1.</w:t>
      </w:r>
      <w:r w:rsidRPr="00584F55">
        <w:tab/>
      </w:r>
      <w:r w:rsidRPr="0064668D">
        <w:t>Контракт вступает в силу со дня его заключения Сторонами и действует до полного исполнения Сторонами своих обязательств по Контракту.</w:t>
      </w:r>
    </w:p>
    <w:p w14:paraId="4F947DD7" w14:textId="77777777" w:rsidR="0092768A" w:rsidRPr="0043185A" w:rsidRDefault="0092768A" w:rsidP="0092768A">
      <w:pPr>
        <w:ind w:firstLine="709"/>
        <w:jc w:val="both"/>
        <w:rPr>
          <w:rFonts w:eastAsia="Calibri"/>
          <w:iCs/>
          <w:lang w:eastAsia="en-US"/>
        </w:rPr>
      </w:pPr>
      <w:r w:rsidRPr="00584F55">
        <w:t>4.2.</w:t>
      </w:r>
      <w:r w:rsidRPr="00584F55">
        <w:tab/>
        <w:t>Срок</w:t>
      </w:r>
      <w:r>
        <w:t>и</w:t>
      </w:r>
      <w:r w:rsidRPr="00584F55">
        <w:t xml:space="preserve"> выполнения </w:t>
      </w:r>
      <w:r w:rsidRPr="0043185A">
        <w:t xml:space="preserve">работ: с </w:t>
      </w:r>
      <w:r>
        <w:t>даты заключения Контракта</w:t>
      </w:r>
      <w:r w:rsidRPr="0043185A">
        <w:t xml:space="preserve"> до </w:t>
      </w:r>
      <w:r w:rsidR="00F85F46">
        <w:rPr>
          <w:b/>
        </w:rPr>
        <w:t>15</w:t>
      </w:r>
      <w:r w:rsidRPr="0043185A">
        <w:rPr>
          <w:b/>
        </w:rPr>
        <w:t>.</w:t>
      </w:r>
      <w:r w:rsidR="00F85F46">
        <w:rPr>
          <w:b/>
        </w:rPr>
        <w:t>12</w:t>
      </w:r>
      <w:r w:rsidRPr="0043185A">
        <w:rPr>
          <w:b/>
        </w:rPr>
        <w:t>.202</w:t>
      </w:r>
      <w:r w:rsidR="00F85F46">
        <w:rPr>
          <w:b/>
        </w:rPr>
        <w:t>5</w:t>
      </w:r>
      <w:r w:rsidRPr="0043185A">
        <w:rPr>
          <w:b/>
        </w:rPr>
        <w:t xml:space="preserve"> (включительно). </w:t>
      </w:r>
      <w:r w:rsidRPr="0043185A">
        <w:rPr>
          <w:rFonts w:eastAsia="Calibri"/>
          <w:iCs/>
          <w:lang w:eastAsia="en-US"/>
        </w:rPr>
        <w:t xml:space="preserve">Сроки выполнения работ на Объекте определены графиком выполнения </w:t>
      </w:r>
      <w:r w:rsidR="00F85F46" w:rsidRPr="00F85F46">
        <w:rPr>
          <w:rFonts w:eastAsia="Calibri"/>
          <w:iCs/>
          <w:lang w:eastAsia="en-US"/>
        </w:rPr>
        <w:t xml:space="preserve">строительно-монтажных </w:t>
      </w:r>
      <w:r w:rsidRPr="0043185A">
        <w:rPr>
          <w:rFonts w:eastAsia="Calibri"/>
          <w:iCs/>
          <w:lang w:eastAsia="en-US"/>
        </w:rPr>
        <w:t>работ (</w:t>
      </w:r>
      <w:r w:rsidRPr="00650C6B">
        <w:t>Приложение №</w:t>
      </w:r>
      <w:r w:rsidR="00650C6B" w:rsidRPr="00650C6B">
        <w:rPr>
          <w:rStyle w:val="a6"/>
          <w:color w:val="auto"/>
          <w:u w:val="none"/>
        </w:rPr>
        <w:t>4</w:t>
      </w:r>
      <w:r w:rsidRPr="0043185A">
        <w:rPr>
          <w:rFonts w:eastAsia="Calibri"/>
          <w:iCs/>
          <w:lang w:eastAsia="en-US"/>
        </w:rPr>
        <w:t>).</w:t>
      </w:r>
    </w:p>
    <w:p w14:paraId="0EAC74A7" w14:textId="77777777" w:rsidR="0092768A" w:rsidRPr="0043185A" w:rsidRDefault="0092768A" w:rsidP="0092768A">
      <w:pPr>
        <w:pStyle w:val="ConsPlusNormal"/>
        <w:tabs>
          <w:tab w:val="left" w:pos="1418"/>
        </w:tabs>
        <w:ind w:firstLine="709"/>
        <w:jc w:val="both"/>
        <w:rPr>
          <w:rFonts w:ascii="Times New Roman" w:hAnsi="Times New Roman" w:cs="Times New Roman"/>
          <w:b/>
          <w:sz w:val="24"/>
          <w:szCs w:val="24"/>
          <w:lang w:eastAsia="zh-CN"/>
        </w:rPr>
      </w:pPr>
      <w:r w:rsidRPr="0043185A">
        <w:rPr>
          <w:rFonts w:ascii="Times New Roman" w:hAnsi="Times New Roman" w:cs="Times New Roman"/>
          <w:sz w:val="24"/>
          <w:szCs w:val="24"/>
          <w:lang w:eastAsia="zh-CN"/>
        </w:rPr>
        <w:t>4.3.</w:t>
      </w:r>
      <w:r w:rsidRPr="0043185A">
        <w:rPr>
          <w:rFonts w:ascii="Times New Roman" w:hAnsi="Times New Roman" w:cs="Times New Roman"/>
          <w:sz w:val="24"/>
          <w:szCs w:val="24"/>
          <w:lang w:eastAsia="zh-CN"/>
        </w:rPr>
        <w:tab/>
        <w:t xml:space="preserve">Подрядчик имеет право выполнить работы </w:t>
      </w:r>
      <w:r w:rsidRPr="0043185A">
        <w:rPr>
          <w:rFonts w:ascii="Times New Roman" w:hAnsi="Times New Roman" w:cs="Times New Roman"/>
          <w:b/>
          <w:sz w:val="24"/>
          <w:szCs w:val="24"/>
          <w:lang w:eastAsia="zh-CN"/>
        </w:rPr>
        <w:t>досрочно</w:t>
      </w:r>
      <w:r w:rsidR="00F85F46">
        <w:rPr>
          <w:rFonts w:ascii="Times New Roman" w:hAnsi="Times New Roman" w:cs="Times New Roman"/>
          <w:b/>
          <w:sz w:val="24"/>
          <w:szCs w:val="24"/>
          <w:lang w:eastAsia="zh-CN"/>
        </w:rPr>
        <w:t>.</w:t>
      </w:r>
    </w:p>
    <w:p w14:paraId="0903F274" w14:textId="77777777" w:rsidR="00A9598C" w:rsidRPr="00A9598C" w:rsidRDefault="0092768A" w:rsidP="004655D3">
      <w:pPr>
        <w:ind w:firstLine="709"/>
        <w:jc w:val="both"/>
      </w:pPr>
      <w:r w:rsidRPr="0043185A">
        <w:rPr>
          <w:lang w:eastAsia="zh-CN"/>
        </w:rPr>
        <w:t>4.3.1.</w:t>
      </w:r>
      <w:r w:rsidRPr="0043185A">
        <w:rPr>
          <w:lang w:eastAsia="zh-CN"/>
        </w:rPr>
        <w:tab/>
      </w:r>
      <w:r w:rsidR="00A9598C" w:rsidRPr="00A9598C">
        <w:t xml:space="preserve">При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подрядчиком в соответствии с дополнительным соглашением о перераспределении объемов финансирования к контракту принимает досрочно выполненные подрядчиком работы и оплачивает </w:t>
      </w:r>
      <w:r w:rsidR="00A9598C" w:rsidRPr="00A9598C">
        <w:lastRenderedPageBreak/>
        <w:t>их в соответствии с условиями контракта и графиком оплаты выполненных по контракту работ (</w:t>
      </w:r>
      <w:r w:rsidR="00A9598C">
        <w:t xml:space="preserve">Приложение </w:t>
      </w:r>
      <w:r w:rsidR="00F85F46">
        <w:t>№</w:t>
      </w:r>
      <w:r w:rsidR="00197BBD">
        <w:t>7</w:t>
      </w:r>
      <w:r w:rsidR="00A9598C" w:rsidRPr="00A9598C">
        <w:t>)</w:t>
      </w:r>
      <w:r w:rsidR="007818EB">
        <w:t>.</w:t>
      </w:r>
      <w:r w:rsidR="00A9598C" w:rsidRPr="00A9598C">
        <w:t xml:space="preserve"> </w:t>
      </w:r>
    </w:p>
    <w:p w14:paraId="77790010" w14:textId="77777777" w:rsidR="0092768A" w:rsidRDefault="0092768A" w:rsidP="0092768A">
      <w:pPr>
        <w:pStyle w:val="ConsPlusNormal"/>
        <w:tabs>
          <w:tab w:val="left" w:pos="1418"/>
        </w:tabs>
        <w:ind w:firstLine="709"/>
        <w:jc w:val="both"/>
        <w:rPr>
          <w:rFonts w:ascii="Times New Roman" w:hAnsi="Times New Roman" w:cs="Times New Roman"/>
          <w:bCs/>
          <w:sz w:val="24"/>
          <w:szCs w:val="24"/>
          <w:lang w:eastAsia="zh-CN"/>
        </w:rPr>
      </w:pPr>
      <w:r w:rsidRPr="00C95004">
        <w:rPr>
          <w:rFonts w:ascii="Times New Roman" w:hAnsi="Times New Roman" w:cs="Times New Roman"/>
          <w:bCs/>
          <w:sz w:val="24"/>
          <w:szCs w:val="24"/>
          <w:lang w:eastAsia="zh-CN"/>
        </w:rPr>
        <w:t>4.4.</w:t>
      </w:r>
      <w:r w:rsidRPr="00C95004">
        <w:rPr>
          <w:rFonts w:ascii="Times New Roman" w:hAnsi="Times New Roman" w:cs="Times New Roman"/>
          <w:bCs/>
          <w:sz w:val="24"/>
          <w:szCs w:val="24"/>
          <w:lang w:eastAsia="zh-CN"/>
        </w:rPr>
        <w:tab/>
        <w:t xml:space="preserve">Работы по Контракту выполняются непрерывно. Заказчик и </w:t>
      </w:r>
      <w:r>
        <w:rPr>
          <w:rFonts w:ascii="Times New Roman" w:hAnsi="Times New Roman" w:cs="Times New Roman"/>
          <w:bCs/>
          <w:sz w:val="24"/>
          <w:szCs w:val="24"/>
          <w:lang w:eastAsia="zh-CN"/>
        </w:rPr>
        <w:t>П</w:t>
      </w:r>
      <w:r w:rsidRPr="00C95004">
        <w:rPr>
          <w:rFonts w:ascii="Times New Roman" w:hAnsi="Times New Roman" w:cs="Times New Roman"/>
          <w:bCs/>
          <w:sz w:val="24"/>
          <w:szCs w:val="24"/>
          <w:lang w:eastAsia="zh-CN"/>
        </w:rPr>
        <w:t>одрядчик, за исключением случаев, установленных законодательством Российской Федерации, Контрактом, не вправе приостанавливать выполнение работ.</w:t>
      </w:r>
    </w:p>
    <w:p w14:paraId="7804614B" w14:textId="77777777" w:rsidR="0092768A" w:rsidRDefault="00AC2122" w:rsidP="0092768A">
      <w:pPr>
        <w:pStyle w:val="2"/>
        <w:spacing w:line="240" w:lineRule="exact"/>
        <w:jc w:val="center"/>
        <w:rPr>
          <w:rFonts w:ascii="Times New Roman" w:hAnsi="Times New Roman"/>
          <w:bCs w:val="0"/>
          <w:i w:val="0"/>
          <w:iCs w:val="0"/>
          <w:sz w:val="24"/>
          <w:szCs w:val="24"/>
          <w:lang w:val="ru-RU"/>
        </w:rPr>
      </w:pPr>
      <w:r>
        <w:rPr>
          <w:rFonts w:ascii="Times New Roman" w:hAnsi="Times New Roman"/>
          <w:bCs w:val="0"/>
          <w:i w:val="0"/>
          <w:iCs w:val="0"/>
          <w:sz w:val="24"/>
          <w:szCs w:val="24"/>
          <w:lang w:val="ru-RU"/>
        </w:rPr>
        <w:t xml:space="preserve">5. Порядок и </w:t>
      </w:r>
      <w:r w:rsidR="0092768A" w:rsidRPr="0043185A">
        <w:rPr>
          <w:rFonts w:ascii="Times New Roman" w:hAnsi="Times New Roman"/>
          <w:bCs w:val="0"/>
          <w:i w:val="0"/>
          <w:iCs w:val="0"/>
          <w:sz w:val="24"/>
          <w:szCs w:val="24"/>
          <w:lang w:val="ru-RU"/>
        </w:rPr>
        <w:t>сроки сдачи и приемки результатов работ.</w:t>
      </w:r>
    </w:p>
    <w:p w14:paraId="5B156145" w14:textId="77777777" w:rsidR="00F85F46" w:rsidRPr="00F85F46" w:rsidRDefault="00F85F46" w:rsidP="00F85F46">
      <w:pPr>
        <w:autoSpaceDE w:val="0"/>
        <w:autoSpaceDN w:val="0"/>
        <w:adjustRightInd w:val="0"/>
        <w:ind w:firstLine="709"/>
        <w:jc w:val="both"/>
        <w:rPr>
          <w:rFonts w:eastAsia="Calibri"/>
          <w:lang w:eastAsia="en-US"/>
        </w:rPr>
      </w:pPr>
      <w:r w:rsidRPr="00F85F46">
        <w:rPr>
          <w:rFonts w:eastAsia="Calibri"/>
          <w:noProof/>
          <w:lang w:eastAsia="en-US"/>
        </w:rPr>
        <w:t>5.1.</w:t>
      </w:r>
      <w:r w:rsidRPr="00F85F46">
        <w:rPr>
          <w:rFonts w:eastAsia="Calibri"/>
          <w:noProof/>
          <w:lang w:eastAsia="en-US"/>
        </w:rPr>
        <w:tab/>
      </w:r>
      <w:r w:rsidRPr="00F85F46">
        <w:rPr>
          <w:rFonts w:eastAsia="Calibri"/>
          <w:lang w:eastAsia="en-US"/>
        </w:rPr>
        <w:t xml:space="preserve">Приемка выполненных работ, в том числе отдельных этапов работ, осуществляется на основании документов о приемке работ, подтверждающих их выполнение в соответствии с условиями Контракта. </w:t>
      </w:r>
      <w:bookmarkStart w:id="2" w:name="Par1"/>
      <w:bookmarkEnd w:id="2"/>
    </w:p>
    <w:p w14:paraId="5E418AFA" w14:textId="77777777" w:rsidR="00F85F46" w:rsidRPr="00F85F46" w:rsidRDefault="00F85F46" w:rsidP="00F85F46">
      <w:pPr>
        <w:autoSpaceDE w:val="0"/>
        <w:autoSpaceDN w:val="0"/>
        <w:adjustRightInd w:val="0"/>
        <w:ind w:firstLine="709"/>
        <w:jc w:val="both"/>
        <w:rPr>
          <w:rFonts w:eastAsia="Calibri"/>
          <w:noProof/>
          <w:lang w:eastAsia="en-US"/>
        </w:rPr>
      </w:pPr>
      <w:r w:rsidRPr="00F85F46">
        <w:rPr>
          <w:rFonts w:eastAsia="Calibri"/>
          <w:noProof/>
          <w:lang w:eastAsia="en-US"/>
        </w:rPr>
        <w:t>5.2.</w:t>
      </w:r>
      <w:r w:rsidRPr="00F85F46">
        <w:rPr>
          <w:rFonts w:eastAsia="Calibri"/>
          <w:noProof/>
          <w:lang w:eastAsia="en-US"/>
        </w:rPr>
        <w:tab/>
      </w:r>
      <w:r w:rsidRPr="00F85F46">
        <w:rPr>
          <w:rFonts w:eastAsia="Calibri"/>
          <w:noProof/>
          <w:color w:val="000000" w:themeColor="text1"/>
          <w:lang w:eastAsia="en-US"/>
        </w:rPr>
        <w:t xml:space="preserve">При приемке выполненных работ для подтверждения объемов и качества фактически выполненных подрядных работ по конструктивным решениям (элементам) и (или) комплексам (видам) работ, включенным в смету Контракта, Подрядчик представляет комплект первичных учетных </w:t>
      </w:r>
      <w:r w:rsidRPr="00F85F46">
        <w:rPr>
          <w:rFonts w:eastAsia="Calibri"/>
          <w:noProof/>
          <w:lang w:eastAsia="en-US"/>
        </w:rPr>
        <w:t>документов, который определяется Контрактом, а также исполнительную документацию.</w:t>
      </w:r>
    </w:p>
    <w:p w14:paraId="137D7CC7"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5.3.</w:t>
      </w:r>
      <w:r w:rsidRPr="00F85F46">
        <w:rPr>
          <w:rFonts w:eastAsia="Calibri"/>
          <w:noProof/>
          <w:lang w:eastAsia="en-US"/>
        </w:rPr>
        <w:tab/>
        <w:t xml:space="preserve">При завершении выполнения работ по Контракту, согласно графику выполнения </w:t>
      </w:r>
      <w:r>
        <w:t xml:space="preserve">строительно-монтажных </w:t>
      </w:r>
      <w:r w:rsidRPr="00F85F46">
        <w:rPr>
          <w:rFonts w:eastAsia="Calibri"/>
          <w:noProof/>
          <w:lang w:eastAsia="en-US"/>
        </w:rPr>
        <w:t>работ (Приложение №</w:t>
      </w:r>
      <w:r w:rsidR="00650C6B">
        <w:rPr>
          <w:rFonts w:eastAsia="Calibri"/>
          <w:noProof/>
          <w:lang w:eastAsia="en-US"/>
        </w:rPr>
        <w:t>4</w:t>
      </w:r>
      <w:r w:rsidRPr="00F85F46">
        <w:rPr>
          <w:rFonts w:eastAsia="Calibri"/>
          <w:noProof/>
          <w:lang w:eastAsia="en-US"/>
        </w:rPr>
        <w:t>) в срок, не превышающий 3 (Трех) рабочих дней со дня завершения выполнения соответствующих работ, Подрядчик направляет Заказчику уведомление о завершении работ с приложением документов в объеме, необходимом для сдачи-приемки выполненных работ, в том числе:</w:t>
      </w:r>
    </w:p>
    <w:p w14:paraId="50289D9B" w14:textId="77777777" w:rsidR="00F85F46" w:rsidRPr="00F85F46" w:rsidRDefault="00F85F46" w:rsidP="00F85F46">
      <w:pPr>
        <w:tabs>
          <w:tab w:val="left" w:pos="993"/>
        </w:tabs>
        <w:autoSpaceDE w:val="0"/>
        <w:autoSpaceDN w:val="0"/>
        <w:adjustRightInd w:val="0"/>
        <w:ind w:firstLine="709"/>
        <w:jc w:val="both"/>
        <w:rPr>
          <w:rFonts w:eastAsia="Calibri"/>
          <w:noProof/>
          <w:lang w:eastAsia="en-US"/>
        </w:rPr>
      </w:pPr>
      <w:r w:rsidRPr="00F85F46">
        <w:rPr>
          <w:rFonts w:eastAsia="Calibri"/>
          <w:noProof/>
          <w:lang w:eastAsia="en-US"/>
        </w:rPr>
        <w:t>1)</w:t>
      </w:r>
      <w:r w:rsidRPr="00F85F46">
        <w:rPr>
          <w:rFonts w:eastAsia="Calibri"/>
          <w:noProof/>
          <w:lang w:eastAsia="en-US"/>
        </w:rPr>
        <w:tab/>
        <w:t>отчет об объемах выполненных работ (Приложение №</w:t>
      </w:r>
      <w:r w:rsidR="00650C6B">
        <w:rPr>
          <w:rFonts w:eastAsia="Calibri"/>
          <w:noProof/>
          <w:lang w:eastAsia="en-US"/>
        </w:rPr>
        <w:t>5</w:t>
      </w:r>
      <w:r w:rsidRPr="00F85F46">
        <w:rPr>
          <w:rFonts w:eastAsia="Calibri"/>
          <w:noProof/>
          <w:lang w:eastAsia="en-US"/>
        </w:rPr>
        <w:t xml:space="preserve">) в отношении этапа выполнения Контракта и (или) комплекса работ и (или) вида работ и (или) части работ отдельного вида работ – </w:t>
      </w:r>
      <w:r w:rsidRPr="00F85F46">
        <w:rPr>
          <w:rFonts w:eastAsia="Calibri"/>
          <w:noProof/>
          <w:lang w:eastAsia="en-US"/>
        </w:rPr>
        <w:br/>
        <w:t>в 1 экз.;</w:t>
      </w:r>
    </w:p>
    <w:p w14:paraId="41332FCE" w14:textId="77777777" w:rsidR="00F85F46" w:rsidRPr="00F85F46" w:rsidRDefault="00F85F46" w:rsidP="00F85F46">
      <w:pPr>
        <w:tabs>
          <w:tab w:val="left" w:pos="993"/>
        </w:tabs>
        <w:autoSpaceDE w:val="0"/>
        <w:autoSpaceDN w:val="0"/>
        <w:adjustRightInd w:val="0"/>
        <w:ind w:firstLine="709"/>
        <w:jc w:val="both"/>
        <w:rPr>
          <w:rFonts w:eastAsia="Calibri"/>
          <w:noProof/>
          <w:lang w:eastAsia="en-US"/>
        </w:rPr>
      </w:pPr>
      <w:r w:rsidRPr="00F85F46">
        <w:rPr>
          <w:rFonts w:eastAsia="Calibri"/>
          <w:noProof/>
          <w:lang w:eastAsia="en-US"/>
        </w:rPr>
        <w:t>2)</w:t>
      </w:r>
      <w:r w:rsidRPr="00F85F46">
        <w:rPr>
          <w:rFonts w:eastAsia="Calibri"/>
          <w:noProof/>
          <w:lang w:eastAsia="en-US"/>
        </w:rPr>
        <w:tab/>
      </w:r>
      <w:r w:rsidRPr="00F85F46">
        <w:rPr>
          <w:rFonts w:eastAsia="Calibri"/>
          <w:lang w:eastAsia="en-US"/>
        </w:rPr>
        <w:t xml:space="preserve">исполнительную документацию на выполненные работы в составе и объеме, предусмотренном </w:t>
      </w:r>
      <w:r w:rsidRPr="00F85F46">
        <w:rPr>
          <w:rFonts w:eastAsia="Calibri"/>
        </w:rPr>
        <w:t>приказом Минстроя России от 16.05.2023 N 344/</w:t>
      </w:r>
      <w:proofErr w:type="spellStart"/>
      <w:r w:rsidRPr="00F85F46">
        <w:rPr>
          <w:rFonts w:eastAsia="Calibri"/>
        </w:rPr>
        <w:t>пр</w:t>
      </w:r>
      <w:proofErr w:type="spellEnd"/>
      <w:r w:rsidRPr="00F85F46">
        <w:rPr>
          <w:rFonts w:eastAsia="Calibri"/>
        </w:rPr>
        <w:t xml:space="preserve">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 </w:t>
      </w:r>
      <w:r w:rsidRPr="00F85F46">
        <w:rPr>
          <w:rFonts w:eastAsia="Calibri"/>
          <w:lang w:eastAsia="en-US"/>
        </w:rPr>
        <w:t xml:space="preserve">и Контрактом, </w:t>
      </w:r>
      <w:r w:rsidRPr="00F85F46">
        <w:rPr>
          <w:rFonts w:eastAsia="Calibri"/>
          <w:noProof/>
          <w:lang w:eastAsia="en-US"/>
        </w:rPr>
        <w:t>с приложением перечня входящих в ее состав документов – в 3 экз. на бумажном носителе, и на электронном носителе – в 1 экз.;</w:t>
      </w:r>
    </w:p>
    <w:p w14:paraId="63BDCC46" w14:textId="77777777" w:rsidR="00F85F46" w:rsidRPr="00F85F46" w:rsidRDefault="00F85F46" w:rsidP="00F85F46">
      <w:pPr>
        <w:tabs>
          <w:tab w:val="left" w:pos="993"/>
        </w:tabs>
        <w:autoSpaceDE w:val="0"/>
        <w:autoSpaceDN w:val="0"/>
        <w:adjustRightInd w:val="0"/>
        <w:ind w:firstLine="709"/>
        <w:jc w:val="both"/>
        <w:rPr>
          <w:rFonts w:eastAsia="Calibri"/>
          <w:noProof/>
          <w:lang w:eastAsia="en-US"/>
        </w:rPr>
      </w:pPr>
      <w:r w:rsidRPr="00F85F46">
        <w:rPr>
          <w:rFonts w:eastAsia="Calibri"/>
          <w:noProof/>
          <w:lang w:eastAsia="en-US"/>
        </w:rPr>
        <w:t>3)</w:t>
      </w:r>
      <w:r w:rsidRPr="00F85F46">
        <w:rPr>
          <w:rFonts w:eastAsia="Calibri"/>
          <w:noProof/>
          <w:lang w:eastAsia="en-US"/>
        </w:rPr>
        <w:tab/>
        <w:t>иные документы, предусмотренные законодательством Российской Федерации.</w:t>
      </w:r>
    </w:p>
    <w:p w14:paraId="03527C7D"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5.4.</w:t>
      </w:r>
      <w:r w:rsidRPr="00F85F46">
        <w:rPr>
          <w:rFonts w:eastAsia="Calibri"/>
          <w:noProof/>
          <w:lang w:eastAsia="en-US"/>
        </w:rPr>
        <w:tab/>
        <w:t xml:space="preserve">После завершения выполнения полного объема работ по Контракту, согласно графику выполнения </w:t>
      </w:r>
      <w:r w:rsidR="00650C6B">
        <w:rPr>
          <w:rFonts w:eastAsia="Calibri"/>
          <w:noProof/>
          <w:lang w:eastAsia="en-US"/>
        </w:rPr>
        <w:t xml:space="preserve">строительно-монтажных </w:t>
      </w:r>
      <w:r w:rsidRPr="00F85F46">
        <w:rPr>
          <w:rFonts w:eastAsia="Calibri"/>
          <w:noProof/>
          <w:lang w:eastAsia="en-US"/>
        </w:rPr>
        <w:t>работ (Приложение №</w:t>
      </w:r>
      <w:r w:rsidR="00650C6B">
        <w:rPr>
          <w:rFonts w:eastAsia="Calibri"/>
          <w:noProof/>
          <w:lang w:eastAsia="en-US"/>
        </w:rPr>
        <w:t>4</w:t>
      </w:r>
      <w:r w:rsidRPr="00F85F46">
        <w:rPr>
          <w:rFonts w:eastAsia="Calibri"/>
          <w:noProof/>
          <w:lang w:eastAsia="en-US"/>
        </w:rPr>
        <w:t>) в срок, не превышающий 3 (Трех) рабочих дней со дня их завершения Подрядчик направляет Заказчику уведомление о завершении работ с приложением документов в объеме, необходимом для сдачи-приемки выполненных работ, в том числе:</w:t>
      </w:r>
    </w:p>
    <w:p w14:paraId="0E7E7FD6" w14:textId="77777777" w:rsidR="00AC2122" w:rsidRDefault="00F85F46" w:rsidP="00F85F46">
      <w:pPr>
        <w:tabs>
          <w:tab w:val="left" w:pos="993"/>
        </w:tabs>
        <w:autoSpaceDE w:val="0"/>
        <w:autoSpaceDN w:val="0"/>
        <w:adjustRightInd w:val="0"/>
        <w:ind w:firstLine="709"/>
        <w:jc w:val="both"/>
        <w:rPr>
          <w:rFonts w:eastAsia="Calibri"/>
        </w:rPr>
      </w:pPr>
      <w:r>
        <w:rPr>
          <w:rFonts w:eastAsia="Calibri"/>
        </w:rPr>
        <w:t xml:space="preserve"> </w:t>
      </w:r>
      <w:r w:rsidR="00AC2122">
        <w:rPr>
          <w:rFonts w:eastAsia="Calibri"/>
        </w:rPr>
        <w:t>1)</w:t>
      </w:r>
      <w:r w:rsidR="00AC2122">
        <w:rPr>
          <w:rFonts w:eastAsia="Calibri"/>
        </w:rPr>
        <w:tab/>
        <w:t>отчет об объемах выполненных работ (Приложение №</w:t>
      </w:r>
      <w:r w:rsidR="00301B0F">
        <w:rPr>
          <w:rFonts w:eastAsia="Calibri"/>
        </w:rPr>
        <w:t>5</w:t>
      </w:r>
      <w:r w:rsidR="00AC2122">
        <w:rPr>
          <w:rFonts w:eastAsia="Calibri"/>
        </w:rPr>
        <w:t>) в отношении этапа выполнения Контракта и (или) комплекса работ и (или) вида работ и (или) части работ отдельного вида работ – в 1 экз.;</w:t>
      </w:r>
    </w:p>
    <w:p w14:paraId="25FADF9B" w14:textId="77777777" w:rsidR="00AC2122" w:rsidRDefault="00AC2122" w:rsidP="00AC2122">
      <w:pPr>
        <w:autoSpaceDE w:val="0"/>
        <w:autoSpaceDN w:val="0"/>
        <w:adjustRightInd w:val="0"/>
        <w:ind w:firstLine="709"/>
        <w:jc w:val="both"/>
        <w:rPr>
          <w:rFonts w:eastAsia="Calibri"/>
        </w:rPr>
      </w:pPr>
      <w:r>
        <w:rPr>
          <w:rFonts w:eastAsia="Calibri"/>
        </w:rPr>
        <w:t>2) акт сдачи-приемки законченного строительством Объекта (</w:t>
      </w:r>
      <w:r w:rsidR="00301B0F">
        <w:rPr>
          <w:rFonts w:eastAsia="Calibri"/>
        </w:rPr>
        <w:t>П</w:t>
      </w:r>
      <w:r>
        <w:rPr>
          <w:rFonts w:eastAsia="Calibri"/>
        </w:rPr>
        <w:t>риложение №</w:t>
      </w:r>
      <w:r w:rsidR="00301B0F">
        <w:rPr>
          <w:rFonts w:eastAsia="Calibri"/>
        </w:rPr>
        <w:t>6</w:t>
      </w:r>
      <w:r>
        <w:rPr>
          <w:rFonts w:eastAsia="Calibri"/>
        </w:rPr>
        <w:t>) - в 3 экз.;</w:t>
      </w:r>
    </w:p>
    <w:p w14:paraId="246103E5" w14:textId="77777777" w:rsidR="00AC2122" w:rsidRDefault="00AC2122" w:rsidP="00AC2122">
      <w:pPr>
        <w:tabs>
          <w:tab w:val="left" w:pos="993"/>
        </w:tabs>
        <w:autoSpaceDE w:val="0"/>
        <w:autoSpaceDN w:val="0"/>
        <w:adjustRightInd w:val="0"/>
        <w:ind w:firstLine="709"/>
        <w:jc w:val="both"/>
        <w:rPr>
          <w:rFonts w:eastAsia="Calibri"/>
        </w:rPr>
      </w:pPr>
      <w:r>
        <w:rPr>
          <w:rFonts w:eastAsia="Calibri"/>
        </w:rPr>
        <w:t>3)</w:t>
      </w:r>
      <w:r>
        <w:rPr>
          <w:rFonts w:eastAsia="Calibri"/>
        </w:rPr>
        <w:tab/>
      </w:r>
      <w:r w:rsidR="00F85F46" w:rsidRPr="00F85F46">
        <w:rPr>
          <w:rFonts w:eastAsia="Calibri"/>
        </w:rPr>
        <w:t>исполнительная документация на выполненные работы – в 3 экз. на бумажном носителе. Исполнительная документация предоставляется в составе и объеме, предусмотренном приказом Минстроя России от 16.05.2023 N 344/</w:t>
      </w:r>
      <w:proofErr w:type="spellStart"/>
      <w:r w:rsidR="00F85F46" w:rsidRPr="00F85F46">
        <w:rPr>
          <w:rFonts w:eastAsia="Calibri"/>
        </w:rPr>
        <w:t>пр</w:t>
      </w:r>
      <w:proofErr w:type="spellEnd"/>
      <w:r w:rsidR="00F85F46" w:rsidRPr="00F85F46">
        <w:rPr>
          <w:rFonts w:eastAsia="Calibri"/>
        </w:rPr>
        <w:t xml:space="preserve">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 и Контрактом, подтверждающую соответствие Объекта требованиям проектной документации (в том числе соответствие Объекта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если проектной документацией предусмотрены соответствующие мероприятия) с приложением перечня входящих в ее состав документов, в том числе документацию предприятия-изготовителя на оборудование, необходимую для его эксплуатации и/или использования;</w:t>
      </w:r>
    </w:p>
    <w:p w14:paraId="38DF1FB7" w14:textId="77777777" w:rsidR="00AC2122" w:rsidRDefault="00AC2122" w:rsidP="00AC2122">
      <w:pPr>
        <w:autoSpaceDE w:val="0"/>
        <w:autoSpaceDN w:val="0"/>
        <w:adjustRightInd w:val="0"/>
        <w:ind w:firstLine="709"/>
        <w:jc w:val="both"/>
        <w:rPr>
          <w:rFonts w:eastAsia="Calibri"/>
        </w:rPr>
      </w:pPr>
      <w:r>
        <w:rPr>
          <w:rFonts w:eastAsia="Calibri"/>
        </w:rPr>
        <w:t xml:space="preserve">4) </w:t>
      </w:r>
      <w:r>
        <w:t xml:space="preserve">акт о соответствии состояния земельного участка условиям контракта </w:t>
      </w:r>
      <w:r>
        <w:rPr>
          <w:rFonts w:eastAsia="Calibri"/>
        </w:rPr>
        <w:t>– в 2 экз.</w:t>
      </w:r>
      <w:r>
        <w:t>;</w:t>
      </w:r>
    </w:p>
    <w:p w14:paraId="62D079CF" w14:textId="77777777" w:rsidR="00AC2122" w:rsidRDefault="00AC2122" w:rsidP="00AC2122">
      <w:pPr>
        <w:autoSpaceDE w:val="0"/>
        <w:autoSpaceDN w:val="0"/>
        <w:adjustRightInd w:val="0"/>
        <w:ind w:firstLine="709"/>
        <w:jc w:val="both"/>
        <w:rPr>
          <w:rFonts w:eastAsia="Calibri"/>
        </w:rPr>
      </w:pPr>
      <w:r>
        <w:rPr>
          <w:rFonts w:eastAsia="Calibri"/>
        </w:rPr>
        <w:t>5) документ, подтверждающий соответствие параметров построенного Объекта проектной документации, подписанный Подрядчиком – в 3 экз.;</w:t>
      </w:r>
    </w:p>
    <w:p w14:paraId="72DDDB3B" w14:textId="77777777" w:rsidR="00AC2122" w:rsidRDefault="00AC2122" w:rsidP="00AC2122">
      <w:pPr>
        <w:autoSpaceDE w:val="0"/>
        <w:autoSpaceDN w:val="0"/>
        <w:adjustRightInd w:val="0"/>
        <w:ind w:firstLine="709"/>
        <w:jc w:val="both"/>
        <w:rPr>
          <w:rFonts w:eastAsia="Calibri"/>
        </w:rPr>
      </w:pPr>
      <w:r>
        <w:rPr>
          <w:rFonts w:eastAsia="Calibri"/>
        </w:rPr>
        <w:t>6) документ, подтверждающий соответствие построенного Объекта требованиям технических регламентов, подписанного Подрядчиком – в 3 экз.;</w:t>
      </w:r>
    </w:p>
    <w:p w14:paraId="443048E4" w14:textId="77777777" w:rsidR="00AC2122" w:rsidRDefault="00AC2122" w:rsidP="00AC2122">
      <w:pPr>
        <w:autoSpaceDE w:val="0"/>
        <w:autoSpaceDN w:val="0"/>
        <w:adjustRightInd w:val="0"/>
        <w:ind w:firstLine="709"/>
        <w:jc w:val="both"/>
        <w:rPr>
          <w:rFonts w:eastAsia="Calibri"/>
        </w:rPr>
      </w:pPr>
      <w:r>
        <w:rPr>
          <w:rFonts w:eastAsia="Calibri"/>
        </w:rPr>
        <w:t xml:space="preserve">7) схемы, на которых отображены расположение построенного Объекта и сети инженерно-технического обеспечения в границах земельного участка, и схемы планировочной организации земельного участка – в 3 экз.; </w:t>
      </w:r>
    </w:p>
    <w:p w14:paraId="0B692062" w14:textId="77777777" w:rsidR="00AC2122" w:rsidRDefault="00AC2122" w:rsidP="00AC2122">
      <w:pPr>
        <w:autoSpaceDE w:val="0"/>
        <w:autoSpaceDN w:val="0"/>
        <w:adjustRightInd w:val="0"/>
        <w:ind w:firstLine="709"/>
        <w:jc w:val="both"/>
        <w:rPr>
          <w:rFonts w:eastAsia="Calibri"/>
        </w:rPr>
      </w:pPr>
      <w:r>
        <w:rPr>
          <w:rFonts w:eastAsia="Calibri"/>
        </w:rPr>
        <w:lastRenderedPageBreak/>
        <w:t>8) иная отчетная документация в отношении Объекта, предусмотренная законодательством Российской Федерации и условиями Контракта.</w:t>
      </w:r>
    </w:p>
    <w:p w14:paraId="5B0C0300" w14:textId="77777777" w:rsidR="00F85F46" w:rsidRPr="00F85F46" w:rsidRDefault="00F85F46" w:rsidP="00F85F46">
      <w:pPr>
        <w:tabs>
          <w:tab w:val="left" w:pos="1276"/>
        </w:tabs>
        <w:autoSpaceDE w:val="0"/>
        <w:autoSpaceDN w:val="0"/>
        <w:adjustRightInd w:val="0"/>
        <w:ind w:firstLine="709"/>
        <w:jc w:val="both"/>
        <w:rPr>
          <w:rFonts w:eastAsia="Calibri"/>
          <w:noProof/>
          <w:color w:val="000000" w:themeColor="text1"/>
          <w:highlight w:val="yellow"/>
          <w:lang w:eastAsia="en-US"/>
        </w:rPr>
      </w:pPr>
      <w:r w:rsidRPr="00F85F46">
        <w:rPr>
          <w:rFonts w:eastAsia="Calibri"/>
          <w:noProof/>
          <w:lang w:eastAsia="en-US"/>
        </w:rPr>
        <w:t>5.5.</w:t>
      </w:r>
      <w:r w:rsidRPr="00F85F46">
        <w:rPr>
          <w:rFonts w:eastAsia="Calibri"/>
          <w:noProof/>
          <w:lang w:eastAsia="en-US"/>
        </w:rPr>
        <w:tab/>
        <w:t>Документы, указанные в пунктах 5.3., 5.4. Контракта, должны содержать подписи и расшифровки подписей Представителей Подрядчика, оттиск печати Подрядчика (при наличии) и дату их составления</w:t>
      </w:r>
      <w:r w:rsidRPr="00F85F46">
        <w:rPr>
          <w:rFonts w:eastAsia="Calibri"/>
          <w:noProof/>
          <w:color w:val="000000" w:themeColor="text1"/>
          <w:lang w:eastAsia="en-US"/>
        </w:rPr>
        <w:t>.</w:t>
      </w:r>
    </w:p>
    <w:p w14:paraId="76DC0810" w14:textId="77777777" w:rsidR="00F85F46" w:rsidRPr="00F85F46" w:rsidRDefault="00F85F46" w:rsidP="00F85F46">
      <w:pPr>
        <w:tabs>
          <w:tab w:val="left" w:pos="1276"/>
          <w:tab w:val="left" w:pos="1560"/>
        </w:tabs>
        <w:autoSpaceDE w:val="0"/>
        <w:autoSpaceDN w:val="0"/>
        <w:adjustRightInd w:val="0"/>
        <w:ind w:firstLine="709"/>
        <w:jc w:val="both"/>
        <w:rPr>
          <w:rFonts w:eastAsia="Calibri"/>
          <w:noProof/>
          <w:lang w:eastAsia="en-US"/>
        </w:rPr>
      </w:pPr>
      <w:r w:rsidRPr="00F85F46">
        <w:rPr>
          <w:rFonts w:eastAsia="Calibri"/>
          <w:noProof/>
          <w:lang w:eastAsia="en-US"/>
        </w:rPr>
        <w:t>5.6.</w:t>
      </w:r>
      <w:r w:rsidRPr="00F85F46">
        <w:rPr>
          <w:rFonts w:eastAsia="Calibri"/>
          <w:noProof/>
          <w:lang w:eastAsia="en-US"/>
        </w:rPr>
        <w:tab/>
        <w:t>В срок, не превышающий 2 (Двух) рабочих дней со дня направления Заказчику Уведомления (пунктах 5.3., 5.4. Контракта), Подрядчик формирует с использованием ЕИС, подписывает усиленной электронной подписью лица, имеющего право действовать от имени Подрядчика, и размещает в ЕИС документ о приемке (</w:t>
      </w:r>
      <w:bookmarkStart w:id="3" w:name="_Hlk112249049"/>
      <w:r w:rsidRPr="00F85F46">
        <w:rPr>
          <w:rFonts w:eastAsia="Calibri"/>
          <w:noProof/>
          <w:lang w:eastAsia="en-US"/>
        </w:rPr>
        <w:t xml:space="preserve">после завершения выполнения полного объема работ </w:t>
      </w:r>
      <w:bookmarkEnd w:id="3"/>
      <w:r w:rsidRPr="00F85F46">
        <w:rPr>
          <w:rFonts w:eastAsia="Calibri"/>
          <w:noProof/>
          <w:lang w:eastAsia="en-US"/>
        </w:rPr>
        <w:t>по Контракту с обязательным приложением документа, подтверждающего исполнение Подрядчиком обязательств по обеспечению гарантийных обязательств в соответствии с разделом 15 Контракта (копия независимой гарантии или копия платежного поручения о внесении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722E51AF"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5.7.</w:t>
      </w:r>
      <w:r w:rsidRPr="00F85F46">
        <w:rPr>
          <w:rFonts w:eastAsia="Calibri"/>
          <w:noProof/>
          <w:lang w:eastAsia="en-US"/>
        </w:rPr>
        <w:tab/>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14:paraId="76009AC9" w14:textId="77777777" w:rsidR="00F85F46" w:rsidRPr="00F85F46" w:rsidRDefault="00F85F46" w:rsidP="00F85F46">
      <w:pPr>
        <w:tabs>
          <w:tab w:val="left" w:pos="1560"/>
        </w:tabs>
        <w:autoSpaceDE w:val="0"/>
        <w:autoSpaceDN w:val="0"/>
        <w:adjustRightInd w:val="0"/>
        <w:ind w:firstLine="709"/>
        <w:jc w:val="both"/>
        <w:rPr>
          <w:rFonts w:eastAsia="Calibri"/>
          <w:noProof/>
          <w:color w:val="000000" w:themeColor="text1"/>
          <w:lang w:eastAsia="en-US"/>
        </w:rPr>
      </w:pPr>
      <w:r w:rsidRPr="00F85F46">
        <w:rPr>
          <w:rFonts w:eastAsia="Calibri"/>
          <w:noProof/>
          <w:lang w:eastAsia="en-US"/>
        </w:rPr>
        <w:t>5.8.</w:t>
      </w:r>
      <w:r w:rsidRPr="00F85F46">
        <w:rPr>
          <w:rFonts w:eastAsia="Calibri"/>
          <w:noProof/>
          <w:lang w:eastAsia="en-US"/>
        </w:rPr>
        <w:tab/>
        <w:t xml:space="preserve">Документ о приемке, подписанный Подрядчиком, не позднее одного часа с момента его размещения в единой информационной системе автоматически с использованием ЕИС направляется Заказчику. Датой поступления Заказчику документа о приемке, подписанного Подрядчиком, считается дата размещения в соответствии с настоящим </w:t>
      </w:r>
      <w:r w:rsidRPr="00F85F46">
        <w:rPr>
          <w:rFonts w:eastAsia="Calibri"/>
          <w:noProof/>
          <w:color w:val="000000" w:themeColor="text1"/>
          <w:lang w:eastAsia="en-US"/>
        </w:rPr>
        <w:t>пунктом такого документа в ЕИС в соответствии с часовой зоной, в которой расположен Заказчик.</w:t>
      </w:r>
    </w:p>
    <w:p w14:paraId="103F06BC" w14:textId="77777777" w:rsidR="00F85F46" w:rsidRPr="00F85F46" w:rsidRDefault="00F85F46" w:rsidP="00F85F46">
      <w:pPr>
        <w:tabs>
          <w:tab w:val="left" w:pos="1560"/>
        </w:tabs>
        <w:autoSpaceDE w:val="0"/>
        <w:autoSpaceDN w:val="0"/>
        <w:adjustRightInd w:val="0"/>
        <w:ind w:firstLine="709"/>
        <w:jc w:val="both"/>
        <w:rPr>
          <w:rFonts w:eastAsia="Calibri"/>
          <w:noProof/>
          <w:color w:val="000000" w:themeColor="text1"/>
          <w:lang w:eastAsia="en-US"/>
        </w:rPr>
      </w:pPr>
      <w:r w:rsidRPr="00F85F46">
        <w:rPr>
          <w:rFonts w:eastAsia="Calibri"/>
          <w:noProof/>
          <w:lang w:eastAsia="en-US"/>
        </w:rPr>
        <w:t>5.9.</w:t>
      </w:r>
      <w:r w:rsidRPr="00F85F46">
        <w:rPr>
          <w:rFonts w:eastAsia="Calibri"/>
          <w:noProof/>
          <w:lang w:eastAsia="en-US"/>
        </w:rPr>
        <w:tab/>
        <w:t>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w:t>
      </w:r>
      <w:r w:rsidRPr="00F85F46">
        <w:rPr>
          <w:rFonts w:eastAsia="Calibri"/>
          <w:noProof/>
          <w:color w:val="000000" w:themeColor="text1"/>
          <w:lang w:eastAsia="en-US"/>
        </w:rPr>
        <w:t>, Заказчика, и размещения в ЕИС исправленного документа о приемке.</w:t>
      </w:r>
    </w:p>
    <w:p w14:paraId="5CF21B8F"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5.10.</w:t>
      </w:r>
      <w:r w:rsidRPr="00F85F46">
        <w:rPr>
          <w:rFonts w:eastAsia="Calibri"/>
          <w:noProof/>
          <w:lang w:eastAsia="en-US"/>
        </w:rPr>
        <w:tab/>
        <w:t xml:space="preserve">Заказчик после получения от Подрядчика документов, указанных в пунктах 5.3., 5.4. Контракта, в срок не </w:t>
      </w:r>
      <w:r w:rsidRPr="00301B0F">
        <w:rPr>
          <w:rFonts w:eastAsia="Calibri"/>
          <w:noProof/>
          <w:lang w:eastAsia="en-US"/>
        </w:rPr>
        <w:t>позднее 10 (Десяти)</w:t>
      </w:r>
      <w:r w:rsidRPr="00F85F46">
        <w:rPr>
          <w:rFonts w:eastAsia="Calibri"/>
          <w:noProof/>
          <w:lang w:eastAsia="en-US"/>
        </w:rPr>
        <w:t xml:space="preserve"> рабочих дней со дня получения документа о приемке, указанного в п. 5.6. Контракта:</w:t>
      </w:r>
    </w:p>
    <w:p w14:paraId="4F181ECE" w14:textId="77777777" w:rsidR="00F85F46" w:rsidRPr="00F85F46" w:rsidRDefault="00F85F46" w:rsidP="00F85F46">
      <w:pPr>
        <w:tabs>
          <w:tab w:val="left" w:pos="1560"/>
        </w:tabs>
        <w:autoSpaceDE w:val="0"/>
        <w:autoSpaceDN w:val="0"/>
        <w:adjustRightInd w:val="0"/>
        <w:ind w:firstLine="709"/>
        <w:jc w:val="both"/>
        <w:rPr>
          <w:rFonts w:eastAsia="Calibri"/>
          <w:noProof/>
          <w:color w:val="000000" w:themeColor="text1"/>
          <w:lang w:eastAsia="en-US"/>
        </w:rPr>
      </w:pPr>
      <w:r w:rsidRPr="00F85F46">
        <w:rPr>
          <w:rFonts w:eastAsia="Calibri"/>
          <w:noProof/>
          <w:color w:val="000000" w:themeColor="text1"/>
          <w:lang w:eastAsia="en-US"/>
        </w:rPr>
        <w:t>- осуществляет осмотр выполненных работ;</w:t>
      </w:r>
    </w:p>
    <w:p w14:paraId="6B62A737" w14:textId="77777777" w:rsidR="00F85F46" w:rsidRPr="00F85F46" w:rsidRDefault="00F85F46" w:rsidP="00F85F46">
      <w:pPr>
        <w:tabs>
          <w:tab w:val="left" w:pos="1560"/>
        </w:tabs>
        <w:autoSpaceDE w:val="0"/>
        <w:autoSpaceDN w:val="0"/>
        <w:adjustRightInd w:val="0"/>
        <w:ind w:firstLine="709"/>
        <w:jc w:val="both"/>
        <w:rPr>
          <w:rFonts w:eastAsia="Calibri"/>
          <w:noProof/>
          <w:color w:val="000000" w:themeColor="text1"/>
          <w:lang w:eastAsia="en-US"/>
        </w:rPr>
      </w:pPr>
      <w:r w:rsidRPr="00F85F46">
        <w:rPr>
          <w:rFonts w:eastAsia="Calibri"/>
          <w:noProof/>
          <w:color w:val="000000" w:themeColor="text1"/>
          <w:lang w:eastAsia="en-US"/>
        </w:rPr>
        <w:t>- осуществляет проверку сведений о видах и объемах фактически выполненных работ, содержащихся в представленных документах, на соответствие Проектной документации (далее – уведомление о соответствии/несоответствии работ);</w:t>
      </w:r>
    </w:p>
    <w:p w14:paraId="42B5D5C7" w14:textId="77777777" w:rsidR="00F85F46" w:rsidRPr="00F85F46" w:rsidRDefault="00F85F46" w:rsidP="00F85F46">
      <w:pPr>
        <w:ind w:firstLine="709"/>
        <w:jc w:val="both"/>
        <w:rPr>
          <w:rFonts w:eastAsia="Calibri"/>
          <w:noProof/>
          <w:color w:val="000000" w:themeColor="text1"/>
          <w:lang w:eastAsia="en-US"/>
        </w:rPr>
      </w:pPr>
      <w:r w:rsidRPr="00F85F46">
        <w:rPr>
          <w:rFonts w:eastAsia="Calibri"/>
          <w:noProof/>
          <w:color w:val="000000" w:themeColor="text1"/>
          <w:lang w:eastAsia="en-US"/>
        </w:rPr>
        <w:t>- осуществляет одно из следующих действий:</w:t>
      </w:r>
    </w:p>
    <w:p w14:paraId="54D7033E" w14:textId="77777777" w:rsidR="00F85F46" w:rsidRPr="00F85F46" w:rsidRDefault="00F85F46" w:rsidP="00F85F46">
      <w:pPr>
        <w:ind w:firstLine="709"/>
        <w:jc w:val="both"/>
        <w:rPr>
          <w:rFonts w:eastAsia="Calibri"/>
          <w:noProof/>
          <w:color w:val="000000" w:themeColor="text1"/>
          <w:lang w:eastAsia="en-US"/>
        </w:rPr>
      </w:pPr>
      <w:r w:rsidRPr="00F85F46">
        <w:rPr>
          <w:rFonts w:eastAsia="Calibri"/>
          <w:noProof/>
          <w:color w:val="000000" w:themeColor="text1"/>
          <w:lang w:eastAsia="en-US"/>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57A43418" w14:textId="77777777" w:rsidR="00F85F46" w:rsidRPr="00F85F46" w:rsidRDefault="00F85F46" w:rsidP="00F85F46">
      <w:pPr>
        <w:ind w:firstLine="709"/>
        <w:jc w:val="both"/>
        <w:rPr>
          <w:rFonts w:eastAsia="Calibri"/>
          <w:noProof/>
          <w:color w:val="000000" w:themeColor="text1"/>
          <w:lang w:eastAsia="en-US"/>
        </w:rPr>
      </w:pPr>
      <w:r w:rsidRPr="00F85F46">
        <w:rPr>
          <w:rFonts w:eastAsia="Calibri"/>
          <w:noProof/>
          <w:color w:val="000000" w:themeColor="text1"/>
          <w:lang w:eastAsia="en-US"/>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 и сроков их устранения.</w:t>
      </w:r>
    </w:p>
    <w:p w14:paraId="516F5D00" w14:textId="77777777" w:rsidR="00F85F46" w:rsidRPr="00F85F46" w:rsidRDefault="00F85F46" w:rsidP="00F85F46">
      <w:pPr>
        <w:tabs>
          <w:tab w:val="left" w:pos="1560"/>
        </w:tabs>
        <w:autoSpaceDE w:val="0"/>
        <w:autoSpaceDN w:val="0"/>
        <w:adjustRightInd w:val="0"/>
        <w:ind w:firstLine="709"/>
        <w:jc w:val="both"/>
        <w:rPr>
          <w:rFonts w:eastAsia="Calibri"/>
          <w:noProof/>
          <w:color w:val="000000" w:themeColor="text1"/>
          <w:lang w:eastAsia="en-US"/>
        </w:rPr>
      </w:pPr>
      <w:r w:rsidRPr="00F85F46">
        <w:rPr>
          <w:rFonts w:eastAsia="Calibri"/>
          <w:noProof/>
          <w:color w:val="000000" w:themeColor="text1"/>
          <w:lang w:eastAsia="en-US"/>
        </w:rPr>
        <w:t>При наличии у Заказчика обоснованных замечаний к представленным документам, объему и качеству выполненных работ, Заказчик возвращает их Подрядчику для внесения исправлений либо для устранения выявленных недостатков.</w:t>
      </w:r>
    </w:p>
    <w:p w14:paraId="384FB280"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5.11.</w:t>
      </w:r>
      <w:r w:rsidRPr="00F85F46">
        <w:rPr>
          <w:rFonts w:eastAsia="Calibri"/>
          <w:noProof/>
          <w:lang w:eastAsia="en-US"/>
        </w:rPr>
        <w:tab/>
        <w:t>Подрядчик за свой счет и в указанный Заказчиком срок устраняет выявленные при приемке выполненных работ недостатки (дефекты) работ и (или) недостатки (дефекты) документации и (или) обеспечивает их устранение третьими лицами. В случае если Заказчиком такой срок не указан, то устранение недостатков (дефектов) осуществляется в срок не более 10 (Десяти) рабочих дней со дня получения от Заказчика замечаний.</w:t>
      </w:r>
    </w:p>
    <w:p w14:paraId="647FA8BF"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5.12.</w:t>
      </w:r>
      <w:r w:rsidRPr="00F85F46">
        <w:rPr>
          <w:rFonts w:eastAsia="Calibri"/>
          <w:noProof/>
          <w:lang w:eastAsia="en-US"/>
        </w:rPr>
        <w:tab/>
        <w:t>После устранения недостатков (дефектов) Подрядчик повторно в течение 3 (Трех) рабочих дней, представляет к приемке работы (результат работ) и документы, подтверждающие устранение выявленных Заказчиком недостатков (дефектов). Представленные Подрядчиком работы (результат работ) и документы повторно рассматриваются Заказчиком в порядке и в сроки, установленные п. 5.10. Контракта.</w:t>
      </w:r>
    </w:p>
    <w:p w14:paraId="107995D6"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5.13.</w:t>
      </w:r>
      <w:r w:rsidRPr="00F85F46">
        <w:rPr>
          <w:rFonts w:eastAsia="Calibri"/>
          <w:noProof/>
          <w:lang w:eastAsia="en-US"/>
        </w:rPr>
        <w:tab/>
        <w:t>Датой поступления Подрядчику документа о приемке, мотивированного отказа от подписания документа о приемке считается дата размещения таких документа о приемке, мотивированного отказа в ЕИС в соответствии с часовой зоной, в которой расположен Подрядчик.</w:t>
      </w:r>
    </w:p>
    <w:p w14:paraId="2375DC2E"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lastRenderedPageBreak/>
        <w:t>5.14.</w:t>
      </w:r>
      <w:r w:rsidRPr="00F85F46">
        <w:rPr>
          <w:rFonts w:eastAsia="Calibri"/>
          <w:noProof/>
          <w:lang w:eastAsia="en-US"/>
        </w:rPr>
        <w:tab/>
        <w:t>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настоящим Контрактом.</w:t>
      </w:r>
    </w:p>
    <w:p w14:paraId="7B8C9558"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5.15.</w:t>
      </w:r>
      <w:r w:rsidRPr="00F85F46">
        <w:rPr>
          <w:rFonts w:eastAsia="Calibri"/>
          <w:noProof/>
          <w:lang w:eastAsia="en-US"/>
        </w:rPr>
        <w:tab/>
        <w:t>Устранение причин, указанных в таком мотивированном отказе, осуществляется Подрядчиком в порядке и в сроки, предусмотренные настоящим Разделом.</w:t>
      </w:r>
    </w:p>
    <w:p w14:paraId="5B4A397E"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5.16.</w:t>
      </w:r>
      <w:r w:rsidRPr="00F85F46">
        <w:rPr>
          <w:rFonts w:eastAsia="Calibri"/>
          <w:noProof/>
          <w:lang w:eastAsia="en-US"/>
        </w:rPr>
        <w:tab/>
        <w:t>Подрядчик обязан выполнить предусмотренные Проектной документацией пусконаладочные работы и комплексное опробование оборудования, оформить их результаты в соответствии с требованиями законодательства Российской Федерации и Проектной документации. Результаты выполнения пусконаладочных работ (при необходимости) и комплексного опробования оборудования оформляются в порядке, установленном проектной документацией.</w:t>
      </w:r>
    </w:p>
    <w:p w14:paraId="498C7F99"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5.17.</w:t>
      </w:r>
      <w:r w:rsidRPr="00F85F46">
        <w:rPr>
          <w:rFonts w:eastAsia="Calibri"/>
          <w:noProof/>
          <w:lang w:eastAsia="en-US"/>
        </w:rPr>
        <w:tab/>
        <w:t>В случае если Подрядчик нарушит срок устранения недостатков (дефектов) работ, Заказчик вправе своими силами устранить такие недостатки или поручить их устранение третьим лицам и потребовать от Подрядчика возмещения расходов на устранение недостатков (дефектов) работ.</w:t>
      </w:r>
    </w:p>
    <w:p w14:paraId="2E07EED8"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5.18.</w:t>
      </w:r>
      <w:r w:rsidRPr="00F85F46">
        <w:rPr>
          <w:rFonts w:eastAsia="Calibri"/>
          <w:noProof/>
          <w:lang w:eastAsia="en-US"/>
        </w:rPr>
        <w:tab/>
        <w:t>Датой приемки выполненной работы считается дата размещения в ЕИС документа о приемке, подписанного Заказчиком.</w:t>
      </w:r>
    </w:p>
    <w:p w14:paraId="01629B48"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5.19.</w:t>
      </w:r>
      <w:r w:rsidRPr="00F85F46">
        <w:rPr>
          <w:rFonts w:eastAsia="Calibri"/>
          <w:noProof/>
          <w:lang w:eastAsia="en-US"/>
        </w:rPr>
        <w:tab/>
        <w:t>При приемке выполненных работ не осуществляется сопоставление технологии производства фактически выполненных работ, технологиям, принятым при разработке сметных нормативов. Также при приемке выполненных работ не выделяется и не обосновывается стоимость учтенных в цене конструктивных решений (элементов) и (или) комплексов (видов) работ сметы контракта, прочих работ и затрат (в том числе зимнее удорожание, осуществление работ вахтовым методом, командирование рабочих, перебазирование строительно-монтажных организаций), и затрат на строительство титульных временных зданий и сооружений, непредвиденных работ и затрат Подрядчика.</w:t>
      </w:r>
    </w:p>
    <w:p w14:paraId="3EEBBF38"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5.20. Акт сдачи-приемки законченного строительством Объекта (Приложение №</w:t>
      </w:r>
      <w:r w:rsidR="00301B0F">
        <w:rPr>
          <w:rFonts w:eastAsia="Calibri"/>
          <w:noProof/>
          <w:lang w:eastAsia="en-US"/>
        </w:rPr>
        <w:t>6</w:t>
      </w:r>
      <w:r w:rsidRPr="00F85F46">
        <w:rPr>
          <w:rFonts w:eastAsia="Calibri"/>
          <w:noProof/>
          <w:lang w:eastAsia="en-US"/>
        </w:rPr>
        <w:t>) подписывается Заказчиком в день подписания и размещения в ЕИС последнего документа о приемке.</w:t>
      </w:r>
    </w:p>
    <w:p w14:paraId="7513ABAC"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5.21.</w:t>
      </w:r>
      <w:r w:rsidRPr="00F85F46">
        <w:rPr>
          <w:rFonts w:eastAsia="Calibri"/>
          <w:noProof/>
          <w:lang w:eastAsia="en-US"/>
        </w:rPr>
        <w:tab/>
        <w:t>До приемки законченного строительством Объекта по акту приемки законченного строительством Объекта (Приложение №</w:t>
      </w:r>
      <w:r w:rsidR="00301B0F">
        <w:rPr>
          <w:rFonts w:eastAsia="Calibri"/>
          <w:noProof/>
          <w:lang w:eastAsia="en-US"/>
        </w:rPr>
        <w:t>6</w:t>
      </w:r>
      <w:r w:rsidRPr="00F85F46">
        <w:rPr>
          <w:rFonts w:eastAsia="Calibri"/>
          <w:noProof/>
          <w:lang w:eastAsia="en-US"/>
        </w:rPr>
        <w:t>) риск его случайной гибели или повреждения несет Подрядчик. Риск случайной гибели или повреждения Объекта переходит к Заказчику после подписания им указанного акта.</w:t>
      </w:r>
    </w:p>
    <w:p w14:paraId="0EADD31C"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5.22.</w:t>
      </w:r>
      <w:r w:rsidRPr="00F85F46">
        <w:rPr>
          <w:rFonts w:eastAsia="Calibri"/>
          <w:noProof/>
          <w:lang w:eastAsia="en-US"/>
        </w:rPr>
        <w:tab/>
        <w:t>Обязательства Подрядчика по строительству Объекта в соответствии с настоящим Контрактом признаются выполненными после подписания Заказчиком акта сдачи-приемки законченного строительством Объекта (Приложение №</w:t>
      </w:r>
      <w:r w:rsidR="00301B0F">
        <w:rPr>
          <w:rFonts w:eastAsia="Calibri"/>
          <w:noProof/>
          <w:lang w:eastAsia="en-US"/>
        </w:rPr>
        <w:t>6</w:t>
      </w:r>
      <w:r w:rsidRPr="00F85F46">
        <w:rPr>
          <w:rFonts w:eastAsia="Calibri"/>
          <w:noProof/>
          <w:lang w:eastAsia="en-US"/>
        </w:rPr>
        <w:t>).</w:t>
      </w:r>
    </w:p>
    <w:p w14:paraId="3D8882C2"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5.23.</w:t>
      </w:r>
      <w:r w:rsidRPr="00F85F46">
        <w:rPr>
          <w:rFonts w:eastAsia="Calibri"/>
          <w:noProof/>
          <w:lang w:eastAsia="en-US"/>
        </w:rPr>
        <w:tab/>
        <w:t>При сдаче работы Заказчику Подрядчик обязан сообщить ему о требованиях, которые необходимо соблюдать для эффективного и безопасного использования результатов работы, а также о возможных для самого Заказчика и других лиц последствиях несоблюдения соответствующих требований и передать инструкцию (или иной документ) по эксплуатации Объекта, в том числе оборудования.</w:t>
      </w:r>
    </w:p>
    <w:p w14:paraId="390D1F0C" w14:textId="77777777" w:rsidR="0092768A" w:rsidRPr="0043185A" w:rsidRDefault="0092768A" w:rsidP="00F85F46">
      <w:pPr>
        <w:pStyle w:val="2"/>
        <w:spacing w:after="120"/>
        <w:jc w:val="center"/>
        <w:rPr>
          <w:rFonts w:ascii="Times New Roman" w:hAnsi="Times New Roman"/>
          <w:bCs w:val="0"/>
          <w:i w:val="0"/>
          <w:iCs w:val="0"/>
          <w:sz w:val="24"/>
          <w:szCs w:val="24"/>
          <w:lang w:val="ru-RU"/>
        </w:rPr>
      </w:pPr>
      <w:r w:rsidRPr="0043185A">
        <w:rPr>
          <w:rFonts w:ascii="Times New Roman" w:hAnsi="Times New Roman"/>
          <w:bCs w:val="0"/>
          <w:i w:val="0"/>
          <w:iCs w:val="0"/>
          <w:sz w:val="24"/>
          <w:szCs w:val="24"/>
          <w:lang w:val="ru-RU"/>
        </w:rPr>
        <w:t>6. Обеспечение объекта материалами, конструкциями, оборудованием.</w:t>
      </w:r>
    </w:p>
    <w:p w14:paraId="476CEFA4" w14:textId="77777777" w:rsidR="0092768A" w:rsidRPr="0043185A" w:rsidRDefault="0092768A" w:rsidP="0092768A">
      <w:pPr>
        <w:tabs>
          <w:tab w:val="left" w:pos="1276"/>
        </w:tabs>
        <w:autoSpaceDE w:val="0"/>
        <w:autoSpaceDN w:val="0"/>
        <w:adjustRightInd w:val="0"/>
        <w:ind w:firstLine="709"/>
        <w:jc w:val="both"/>
        <w:rPr>
          <w:rFonts w:eastAsia="Calibri"/>
          <w:lang w:eastAsia="en-US"/>
        </w:rPr>
      </w:pPr>
      <w:r w:rsidRPr="0043185A">
        <w:t>6.1</w:t>
      </w:r>
      <w:r w:rsidRPr="0043185A">
        <w:tab/>
        <w:t xml:space="preserve">Подрядчик принимает на себя обязательство обеспечить Объект строительными материалами, комплектующими изделиями, конструкциями, оборудованием, которые должны иметь соответствующие сертификаты, технические паспорта, </w:t>
      </w:r>
      <w:r w:rsidRPr="0043185A">
        <w:rPr>
          <w:rFonts w:eastAsia="Calibri"/>
          <w:lang w:eastAsia="en-US"/>
        </w:rPr>
        <w:t>инструкции по эксплуатации и другие документы, удостоверяющие их качество</w:t>
      </w:r>
      <w:r w:rsidRPr="0043185A">
        <w:t xml:space="preserve"> условиям настоящего Контракта, утвержденной проектной документации</w:t>
      </w:r>
      <w:r w:rsidRPr="0043185A">
        <w:rPr>
          <w:rFonts w:eastAsia="Calibri"/>
          <w:lang w:eastAsia="en-US"/>
        </w:rPr>
        <w:t>, на русском языке или на иностранном языке с переводом, а также быть свободными от прав третьих лиц.</w:t>
      </w:r>
    </w:p>
    <w:p w14:paraId="39325014" w14:textId="77777777" w:rsidR="0092768A" w:rsidRPr="0043185A" w:rsidRDefault="0092768A" w:rsidP="0092768A">
      <w:pPr>
        <w:autoSpaceDE w:val="0"/>
        <w:autoSpaceDN w:val="0"/>
        <w:adjustRightInd w:val="0"/>
        <w:ind w:firstLine="708"/>
        <w:jc w:val="both"/>
        <w:rPr>
          <w:rFonts w:eastAsia="Calibri"/>
          <w:lang w:eastAsia="en-US"/>
        </w:rPr>
      </w:pPr>
      <w:r w:rsidRPr="0043185A">
        <w:rPr>
          <w:rFonts w:eastAsia="Calibri"/>
          <w:lang w:eastAsia="en-US"/>
        </w:rPr>
        <w:t>6.1.1.</w:t>
      </w:r>
      <w:r w:rsidRPr="0043185A">
        <w:rPr>
          <w:rFonts w:eastAsia="Calibri"/>
          <w:lang w:eastAsia="en-US"/>
        </w:rPr>
        <w:tab/>
        <w:t>Копии сертификатов должны быть представлены Подрядчиком Заказчику в составе исполнительной документации, а также в ходе исполнения контракта по запросу Заказчика в течении 1 (Одного) рабочего дня.</w:t>
      </w:r>
    </w:p>
    <w:p w14:paraId="5A36DF83" w14:textId="77777777" w:rsidR="0092768A" w:rsidRPr="0043185A" w:rsidRDefault="0092768A" w:rsidP="0092768A">
      <w:pPr>
        <w:autoSpaceDE w:val="0"/>
        <w:autoSpaceDN w:val="0"/>
        <w:adjustRightInd w:val="0"/>
        <w:ind w:firstLine="709"/>
        <w:jc w:val="both"/>
        <w:rPr>
          <w:rFonts w:eastAsia="Calibri"/>
          <w:lang w:eastAsia="en-US"/>
        </w:rPr>
      </w:pPr>
      <w:r w:rsidRPr="0043185A">
        <w:rPr>
          <w:rFonts w:eastAsia="Calibri"/>
          <w:lang w:eastAsia="en-US"/>
        </w:rPr>
        <w:t>6.1.2.</w:t>
      </w:r>
      <w:r w:rsidRPr="0043185A">
        <w:rPr>
          <w:rFonts w:eastAsia="Calibri"/>
          <w:lang w:eastAsia="en-US"/>
        </w:rPr>
        <w:tab/>
        <w:t>Подрядчик несет ответственность за ненадлежащее качество таких материалов и оборудования, а также за предоставление материалов и оборудования, обремененных правами третьих лиц.</w:t>
      </w:r>
    </w:p>
    <w:p w14:paraId="0629930A" w14:textId="77777777" w:rsidR="0092768A" w:rsidRPr="0043185A" w:rsidRDefault="0092768A" w:rsidP="0092768A">
      <w:pPr>
        <w:ind w:firstLine="720"/>
        <w:jc w:val="both"/>
      </w:pPr>
      <w:r w:rsidRPr="0043185A">
        <w:t>6.2.</w:t>
      </w:r>
      <w:r w:rsidRPr="0043185A">
        <w:tab/>
        <w:t>Используемый для работ товар (материалы, изделия, конструкции, оборудование)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p>
    <w:p w14:paraId="03FA9012" w14:textId="77777777" w:rsidR="0092768A" w:rsidRPr="0043185A" w:rsidRDefault="0092768A" w:rsidP="0092768A">
      <w:pPr>
        <w:ind w:firstLine="720"/>
        <w:jc w:val="both"/>
      </w:pPr>
      <w:r w:rsidRPr="0043185A">
        <w:lastRenderedPageBreak/>
        <w:t>6.3.</w:t>
      </w:r>
      <w:r w:rsidRPr="0043185A">
        <w:tab/>
        <w:t>Подрядчик несет ответственность за сохранность Объекта, имущества, в том числе материалов и оборудования, находящихся на Объекте в период действия настоящего Контракта, а также в период устранения недостатков в выполненной рабо</w:t>
      </w:r>
      <w:r w:rsidR="001A15C6">
        <w:t>те после сдачи результата работ</w:t>
      </w:r>
      <w:r w:rsidRPr="0043185A">
        <w:t xml:space="preserve"> всех поставленных материалов, конструкций, оборудования и объемов выполненных работ, а так же оплачивает все затраты по Объекту до передачи Заказчику результатов выполненных работ и исполнительной документации (паспорта и сертификаты соответствия на использованные материалы и установленное оборудование и иные документы, удостоверяющие качество материалов, конструкций и деталей, применяемых при выполнении работ, акты</w:t>
      </w:r>
      <w:r w:rsidRPr="0043185A">
        <w:rPr>
          <w:snapToGrid w:val="0"/>
        </w:rPr>
        <w:t xml:space="preserve"> освидетельствования скрытых работ и иные документы, предусмотренные действующим законодательством Российской Федерации)</w:t>
      </w:r>
      <w:r w:rsidRPr="0043185A">
        <w:t>.</w:t>
      </w:r>
    </w:p>
    <w:p w14:paraId="3E75C72C" w14:textId="77777777" w:rsidR="0092768A" w:rsidRPr="0043185A" w:rsidRDefault="0092768A" w:rsidP="0092768A">
      <w:pPr>
        <w:pStyle w:val="2"/>
        <w:spacing w:before="0" w:after="0"/>
        <w:jc w:val="center"/>
        <w:rPr>
          <w:rFonts w:ascii="Times New Roman" w:hAnsi="Times New Roman"/>
          <w:bCs w:val="0"/>
          <w:i w:val="0"/>
          <w:iCs w:val="0"/>
          <w:sz w:val="24"/>
          <w:szCs w:val="24"/>
          <w:lang w:val="ru-RU"/>
        </w:rPr>
      </w:pPr>
      <w:r w:rsidRPr="0043185A">
        <w:rPr>
          <w:rFonts w:ascii="Times New Roman" w:hAnsi="Times New Roman"/>
          <w:bCs w:val="0"/>
          <w:i w:val="0"/>
          <w:iCs w:val="0"/>
          <w:sz w:val="24"/>
          <w:szCs w:val="24"/>
          <w:lang w:val="ru-RU"/>
        </w:rPr>
        <w:t xml:space="preserve">7. </w:t>
      </w:r>
      <w:r>
        <w:rPr>
          <w:rFonts w:ascii="Times New Roman" w:hAnsi="Times New Roman"/>
          <w:bCs w:val="0"/>
          <w:i w:val="0"/>
          <w:iCs w:val="0"/>
          <w:sz w:val="24"/>
          <w:szCs w:val="24"/>
          <w:lang w:val="ru-RU"/>
        </w:rPr>
        <w:t>Права и о</w:t>
      </w:r>
      <w:r w:rsidRPr="0043185A">
        <w:rPr>
          <w:rFonts w:ascii="Times New Roman" w:hAnsi="Times New Roman"/>
          <w:bCs w:val="0"/>
          <w:i w:val="0"/>
          <w:iCs w:val="0"/>
          <w:sz w:val="24"/>
          <w:szCs w:val="24"/>
          <w:lang w:val="ru-RU"/>
        </w:rPr>
        <w:t>бязанности сторон.</w:t>
      </w:r>
    </w:p>
    <w:p w14:paraId="4766CB82" w14:textId="77777777" w:rsidR="0092768A" w:rsidRPr="0043185A" w:rsidRDefault="0092768A" w:rsidP="001A15C6">
      <w:pPr>
        <w:pStyle w:val="3"/>
        <w:spacing w:before="0" w:after="0"/>
        <w:ind w:firstLine="709"/>
        <w:jc w:val="both"/>
        <w:rPr>
          <w:rFonts w:ascii="Times New Roman" w:hAnsi="Times New Roman"/>
          <w:sz w:val="24"/>
          <w:szCs w:val="24"/>
          <w:lang w:val="ru-RU"/>
        </w:rPr>
      </w:pPr>
      <w:r w:rsidRPr="0043185A">
        <w:rPr>
          <w:rFonts w:ascii="Times New Roman" w:hAnsi="Times New Roman"/>
          <w:sz w:val="24"/>
          <w:szCs w:val="24"/>
          <w:lang w:val="ru-RU"/>
        </w:rPr>
        <w:t>7.1.</w:t>
      </w:r>
      <w:r w:rsidRPr="0043185A">
        <w:rPr>
          <w:rFonts w:ascii="Times New Roman" w:hAnsi="Times New Roman"/>
          <w:sz w:val="24"/>
          <w:szCs w:val="24"/>
          <w:lang w:val="ru-RU"/>
        </w:rPr>
        <w:tab/>
        <w:t>Подрядчик обязан:</w:t>
      </w:r>
    </w:p>
    <w:p w14:paraId="4D9A22FA" w14:textId="77777777" w:rsidR="0092768A" w:rsidRDefault="0092768A" w:rsidP="001A15C6">
      <w:pPr>
        <w:ind w:firstLine="709"/>
        <w:jc w:val="both"/>
      </w:pPr>
      <w:r w:rsidRPr="00B76804">
        <w:t>7.1.1.</w:t>
      </w:r>
      <w:r w:rsidRPr="00B76804">
        <w:tab/>
        <w:t xml:space="preserve">Принять на себя обязательства выполнить предусмотренные Контрактом работы по </w:t>
      </w:r>
      <w:r w:rsidR="001A15C6">
        <w:t>строительству</w:t>
      </w:r>
      <w:r w:rsidRPr="00B76804">
        <w:t xml:space="preserve"> объекта капитального строительства</w:t>
      </w:r>
      <w:r w:rsidR="001A15C6">
        <w:t>.</w:t>
      </w:r>
    </w:p>
    <w:p w14:paraId="2D3CA81D" w14:textId="77777777" w:rsidR="001A15C6" w:rsidRDefault="001A15C6" w:rsidP="001A15C6">
      <w:pPr>
        <w:ind w:firstLine="709"/>
        <w:jc w:val="both"/>
      </w:pPr>
      <w:r>
        <w:t xml:space="preserve">7.1.2. Выполнить работы, указанные </w:t>
      </w:r>
      <w:r w:rsidRPr="00252827">
        <w:rPr>
          <w:color w:val="000000" w:themeColor="text1"/>
        </w:rPr>
        <w:t xml:space="preserve">в </w:t>
      </w:r>
      <w:hyperlink r:id="rId18" w:history="1">
        <w:r w:rsidRPr="00252827">
          <w:rPr>
            <w:rStyle w:val="a6"/>
            <w:color w:val="000000" w:themeColor="text1"/>
          </w:rPr>
          <w:t>пункте 7.1.1.</w:t>
        </w:r>
      </w:hyperlink>
      <w:r w:rsidRPr="00252827">
        <w:rPr>
          <w:color w:val="000000" w:themeColor="text1"/>
        </w:rPr>
        <w:t xml:space="preserve"> Контракта</w:t>
      </w:r>
      <w:r>
        <w:t xml:space="preserve">, в соответствии со следующей документацией, определяющей объем, содержание работ и другие предъявляемые к работам требования, которая является неотъемлемой частью контракта: </w:t>
      </w:r>
    </w:p>
    <w:p w14:paraId="0B0A2B78" w14:textId="77777777" w:rsidR="00252827" w:rsidRDefault="001A15C6" w:rsidP="001A15C6">
      <w:pPr>
        <w:ind w:firstLine="709"/>
        <w:jc w:val="both"/>
      </w:pPr>
      <w:r>
        <w:t>- проектная документация</w:t>
      </w:r>
      <w:r w:rsidR="000618AF">
        <w:t>;</w:t>
      </w:r>
    </w:p>
    <w:p w14:paraId="20324049" w14:textId="77777777" w:rsidR="000618AF" w:rsidRPr="00301B0F" w:rsidRDefault="000618AF" w:rsidP="001A15C6">
      <w:pPr>
        <w:ind w:firstLine="709"/>
        <w:jc w:val="both"/>
      </w:pPr>
      <w:r w:rsidRPr="00301B0F">
        <w:t>- иные документы, являющиеся неотъемлемой частью контракта.</w:t>
      </w:r>
    </w:p>
    <w:p w14:paraId="42D8F202" w14:textId="77777777" w:rsidR="00252827" w:rsidRDefault="0092768A" w:rsidP="00252827">
      <w:pPr>
        <w:tabs>
          <w:tab w:val="left" w:pos="1560"/>
        </w:tabs>
        <w:ind w:firstLine="708"/>
        <w:jc w:val="both"/>
      </w:pPr>
      <w:r w:rsidRPr="00584F55">
        <w:t>7.1.</w:t>
      </w:r>
      <w:r w:rsidR="00252827">
        <w:t xml:space="preserve">3.Информировать Заказчика о назначении ответственных(-ого) лиц(-а) за </w:t>
      </w:r>
      <w:r w:rsidR="00252827">
        <w:rPr>
          <w:rFonts w:eastAsia="Calibri"/>
          <w:bCs/>
          <w:lang w:eastAsia="en-US"/>
        </w:rPr>
        <w:t xml:space="preserve">организацию выполнения работ по строительству объекта капитального строительства, в том числе за </w:t>
      </w:r>
      <w:r w:rsidR="00252827">
        <w:t>осуществлением и контролем работ на Объекте, соответствующих(его) требованиям законодательства РФ. Документы о назначении ответственных лиц направляются Заказчику в виде заверенных копий соответствующих документов о назначении в течение 3 (трех) рабочих дней со дня получения от Заказчика утвержденной проектной документации.</w:t>
      </w:r>
    </w:p>
    <w:p w14:paraId="17C90721" w14:textId="77777777" w:rsidR="00252827" w:rsidRDefault="00252827" w:rsidP="00252827">
      <w:pPr>
        <w:ind w:firstLine="709"/>
        <w:jc w:val="both"/>
      </w:pPr>
      <w:r>
        <w:t xml:space="preserve">7.1.4. </w:t>
      </w:r>
      <w:r w:rsidRPr="00252827">
        <w:t xml:space="preserve">Выполнить работы в сроки, установленные </w:t>
      </w:r>
      <w:r>
        <w:t>К</w:t>
      </w:r>
      <w:r w:rsidRPr="00252827">
        <w:t>онтрактом</w:t>
      </w:r>
      <w:r>
        <w:t>.</w:t>
      </w:r>
      <w:r w:rsidRPr="00252827">
        <w:t xml:space="preserve"> </w:t>
      </w:r>
    </w:p>
    <w:p w14:paraId="16232CA5" w14:textId="77777777" w:rsidR="00626FC6" w:rsidRDefault="00626FC6" w:rsidP="00626FC6">
      <w:pPr>
        <w:ind w:firstLine="709"/>
        <w:jc w:val="both"/>
      </w:pPr>
      <w:r>
        <w:t>7.1.5.</w:t>
      </w:r>
      <w:r w:rsidRPr="00626FC6">
        <w:t xml:space="preserve"> </w:t>
      </w:r>
      <w:r>
        <w:t xml:space="preserve">Выполнить работы в соответствии с требованиями к строительству объекта капитального строительства, установленными на дату выдачи представленного для получения разрешения на строительство градостроительного плана земельного участка, разрешенным использованием земельного участка, ограничениями, установленными в соответствии с земельным и иным законодательством Российской Федерации, требованиями технических регламентов. </w:t>
      </w:r>
    </w:p>
    <w:p w14:paraId="5E747D7F" w14:textId="77777777" w:rsidR="00626FC6" w:rsidRPr="00626FC6" w:rsidRDefault="00626FC6" w:rsidP="00264556">
      <w:pPr>
        <w:pStyle w:val="HTML"/>
        <w:ind w:firstLine="709"/>
        <w:jc w:val="both"/>
        <w:rPr>
          <w:rFonts w:ascii="Times New Roman" w:hAnsi="Times New Roman"/>
          <w:sz w:val="24"/>
          <w:szCs w:val="24"/>
        </w:rPr>
      </w:pPr>
      <w:r w:rsidRPr="00626FC6">
        <w:rPr>
          <w:rFonts w:ascii="Times New Roman" w:hAnsi="Times New Roman"/>
          <w:sz w:val="24"/>
          <w:szCs w:val="24"/>
        </w:rPr>
        <w:t xml:space="preserve">7.1.6. </w:t>
      </w:r>
      <w:r w:rsidRPr="00626FC6">
        <w:rPr>
          <w:rFonts w:ascii="Times New Roman" w:hAnsi="Times New Roman"/>
          <w:sz w:val="24"/>
          <w:szCs w:val="24"/>
          <w:lang w:val="ru-RU" w:eastAsia="ru-RU"/>
        </w:rPr>
        <w:t xml:space="preserve">В течение </w:t>
      </w:r>
      <w:r w:rsidR="00264556">
        <w:rPr>
          <w:rFonts w:ascii="Times New Roman" w:hAnsi="Times New Roman"/>
          <w:sz w:val="24"/>
          <w:szCs w:val="24"/>
          <w:lang w:val="ru-RU" w:eastAsia="ru-RU"/>
        </w:rPr>
        <w:t>3</w:t>
      </w:r>
      <w:r w:rsidR="0082199A">
        <w:rPr>
          <w:rFonts w:ascii="Times New Roman" w:hAnsi="Times New Roman"/>
          <w:sz w:val="24"/>
          <w:szCs w:val="24"/>
          <w:lang w:val="ru-RU" w:eastAsia="ru-RU"/>
        </w:rPr>
        <w:t xml:space="preserve"> (Трех)</w:t>
      </w:r>
      <w:r w:rsidR="00264556">
        <w:rPr>
          <w:rFonts w:ascii="Times New Roman" w:hAnsi="Times New Roman"/>
          <w:sz w:val="24"/>
          <w:szCs w:val="24"/>
          <w:lang w:val="ru-RU" w:eastAsia="ru-RU"/>
        </w:rPr>
        <w:t xml:space="preserve"> дней со дня, </w:t>
      </w:r>
      <w:r w:rsidRPr="00626FC6">
        <w:rPr>
          <w:rFonts w:ascii="Times New Roman" w:hAnsi="Times New Roman"/>
          <w:sz w:val="24"/>
          <w:szCs w:val="24"/>
          <w:lang w:val="ru-RU" w:eastAsia="ru-RU"/>
        </w:rPr>
        <w:t>с</w:t>
      </w:r>
      <w:r>
        <w:rPr>
          <w:rFonts w:ascii="Times New Roman" w:hAnsi="Times New Roman"/>
          <w:sz w:val="24"/>
          <w:szCs w:val="24"/>
          <w:lang w:val="ru-RU" w:eastAsia="ru-RU"/>
        </w:rPr>
        <w:t xml:space="preserve">ледующего за </w:t>
      </w:r>
      <w:r w:rsidR="00264556">
        <w:rPr>
          <w:rFonts w:ascii="Times New Roman" w:hAnsi="Times New Roman"/>
          <w:sz w:val="24"/>
          <w:szCs w:val="24"/>
          <w:lang w:val="ru-RU" w:eastAsia="ru-RU"/>
        </w:rPr>
        <w:t>днем</w:t>
      </w:r>
      <w:r>
        <w:rPr>
          <w:rFonts w:ascii="Times New Roman" w:hAnsi="Times New Roman"/>
          <w:sz w:val="24"/>
          <w:szCs w:val="24"/>
          <w:lang w:val="ru-RU" w:eastAsia="ru-RU"/>
        </w:rPr>
        <w:t xml:space="preserve"> получения </w:t>
      </w:r>
      <w:r w:rsidRPr="00626FC6">
        <w:rPr>
          <w:rFonts w:ascii="Times New Roman" w:hAnsi="Times New Roman"/>
          <w:sz w:val="24"/>
          <w:szCs w:val="24"/>
          <w:lang w:val="ru-RU" w:eastAsia="ru-RU"/>
        </w:rPr>
        <w:t>от</w:t>
      </w:r>
      <w:r>
        <w:rPr>
          <w:rFonts w:ascii="Times New Roman" w:hAnsi="Times New Roman"/>
          <w:sz w:val="24"/>
          <w:szCs w:val="24"/>
          <w:lang w:val="ru-RU" w:eastAsia="ru-RU"/>
        </w:rPr>
        <w:t xml:space="preserve"> </w:t>
      </w:r>
      <w:r w:rsidRPr="00626FC6">
        <w:rPr>
          <w:rFonts w:ascii="Times New Roman" w:hAnsi="Times New Roman"/>
          <w:sz w:val="24"/>
          <w:szCs w:val="24"/>
        </w:rPr>
        <w:t xml:space="preserve">заказчика проекта </w:t>
      </w:r>
      <w:r>
        <w:rPr>
          <w:rFonts w:ascii="Times New Roman" w:hAnsi="Times New Roman"/>
          <w:sz w:val="24"/>
          <w:szCs w:val="24"/>
        </w:rPr>
        <w:t xml:space="preserve">акта </w:t>
      </w:r>
      <w:r w:rsidRPr="00626FC6">
        <w:rPr>
          <w:rFonts w:ascii="Times New Roman" w:hAnsi="Times New Roman"/>
          <w:sz w:val="24"/>
          <w:szCs w:val="24"/>
        </w:rPr>
        <w:t>п</w:t>
      </w:r>
      <w:r w:rsidR="00264556">
        <w:rPr>
          <w:rFonts w:ascii="Times New Roman" w:hAnsi="Times New Roman"/>
          <w:sz w:val="24"/>
          <w:szCs w:val="24"/>
        </w:rPr>
        <w:t xml:space="preserve">риема-передачи строительной площадки, </w:t>
      </w:r>
      <w:r w:rsidRPr="00626FC6">
        <w:rPr>
          <w:rFonts w:ascii="Times New Roman" w:hAnsi="Times New Roman"/>
          <w:sz w:val="24"/>
          <w:szCs w:val="24"/>
        </w:rPr>
        <w:t>а также</w:t>
      </w:r>
      <w:r w:rsidR="00264556">
        <w:rPr>
          <w:rFonts w:ascii="Times New Roman" w:hAnsi="Times New Roman"/>
          <w:sz w:val="24"/>
          <w:szCs w:val="24"/>
          <w:lang w:val="ru-RU"/>
        </w:rPr>
        <w:t xml:space="preserve"> </w:t>
      </w:r>
      <w:r w:rsidRPr="00626FC6">
        <w:rPr>
          <w:rFonts w:ascii="Times New Roman" w:hAnsi="Times New Roman"/>
          <w:sz w:val="24"/>
          <w:szCs w:val="24"/>
        </w:rPr>
        <w:t>д</w:t>
      </w:r>
      <w:r w:rsidR="00264556">
        <w:rPr>
          <w:rFonts w:ascii="Times New Roman" w:hAnsi="Times New Roman"/>
          <w:sz w:val="24"/>
          <w:szCs w:val="24"/>
        </w:rPr>
        <w:t>окументов,</w:t>
      </w:r>
      <w:r w:rsidRPr="00626FC6">
        <w:rPr>
          <w:rFonts w:ascii="Times New Roman" w:hAnsi="Times New Roman"/>
          <w:sz w:val="24"/>
          <w:szCs w:val="24"/>
        </w:rPr>
        <w:t xml:space="preserve"> которые определены приложением к контракту, являющимся его</w:t>
      </w:r>
      <w:r w:rsidR="00264556">
        <w:rPr>
          <w:rFonts w:ascii="Times New Roman" w:hAnsi="Times New Roman"/>
          <w:sz w:val="24"/>
          <w:szCs w:val="24"/>
          <w:lang w:val="ru-RU"/>
        </w:rPr>
        <w:t xml:space="preserve"> </w:t>
      </w:r>
      <w:r w:rsidRPr="00626FC6">
        <w:rPr>
          <w:rFonts w:ascii="Times New Roman" w:hAnsi="Times New Roman"/>
          <w:sz w:val="24"/>
          <w:szCs w:val="24"/>
        </w:rPr>
        <w:t>неотъемлемой частью, подписать указанный проект акта приема-передачи либо</w:t>
      </w:r>
      <w:r w:rsidR="00264556">
        <w:rPr>
          <w:rFonts w:ascii="Times New Roman" w:hAnsi="Times New Roman"/>
          <w:sz w:val="24"/>
          <w:szCs w:val="24"/>
          <w:lang w:val="ru-RU"/>
        </w:rPr>
        <w:t xml:space="preserve"> </w:t>
      </w:r>
      <w:r w:rsidRPr="00626FC6">
        <w:rPr>
          <w:rFonts w:ascii="Times New Roman" w:hAnsi="Times New Roman"/>
          <w:sz w:val="24"/>
          <w:szCs w:val="24"/>
        </w:rPr>
        <w:t>направить мотивированный отказ от его подписания с указанием причин такого</w:t>
      </w:r>
      <w:r w:rsidR="00264556">
        <w:rPr>
          <w:rFonts w:ascii="Times New Roman" w:hAnsi="Times New Roman"/>
          <w:sz w:val="24"/>
          <w:szCs w:val="24"/>
          <w:lang w:val="ru-RU"/>
        </w:rPr>
        <w:t xml:space="preserve"> </w:t>
      </w:r>
      <w:r w:rsidRPr="00626FC6">
        <w:rPr>
          <w:rFonts w:ascii="Times New Roman" w:hAnsi="Times New Roman"/>
          <w:sz w:val="24"/>
          <w:szCs w:val="24"/>
        </w:rPr>
        <w:t>отказа.</w:t>
      </w:r>
    </w:p>
    <w:p w14:paraId="35FF5CE2" w14:textId="77777777" w:rsidR="001A15C6" w:rsidRDefault="001A15C6" w:rsidP="001A15C6">
      <w:pPr>
        <w:tabs>
          <w:tab w:val="left" w:pos="1560"/>
        </w:tabs>
        <w:ind w:firstLine="708"/>
        <w:jc w:val="both"/>
      </w:pPr>
      <w:r w:rsidRPr="00680629">
        <w:t>7.1.</w:t>
      </w:r>
      <w:r w:rsidR="0082199A" w:rsidRPr="00680629">
        <w:t>7</w:t>
      </w:r>
      <w:r w:rsidRPr="00680629">
        <w:t xml:space="preserve">. </w:t>
      </w:r>
      <w:r w:rsidR="00680629">
        <w:t xml:space="preserve">Установить на объекте </w:t>
      </w:r>
      <w:proofErr w:type="spellStart"/>
      <w:r w:rsidR="00680629">
        <w:t>web</w:t>
      </w:r>
      <w:proofErr w:type="spellEnd"/>
      <w:r w:rsidR="00680629">
        <w:t xml:space="preserve">-камеры с возможностью 24-часового онлайн-видеонаблюдения за трансляцией в информационно-телекоммуникационной сети «Интернет», предоставить Заказчику доступ к потоковым трансляциям через сеть «Интернет» (прямые ссылки, для обеспечения просмотра видеотрансляции через браузер без использования дополнительного программного обеспечения и требований ввести пароль/логин и т.д.), с указанием контактной информации о лицах, ответственных за обслуживание и ремонт </w:t>
      </w:r>
      <w:proofErr w:type="spellStart"/>
      <w:r w:rsidR="00680629">
        <w:t>web</w:t>
      </w:r>
      <w:proofErr w:type="spellEnd"/>
      <w:r w:rsidR="00680629">
        <w:t>-камер. В рамках Контракта Подрядчик дает Заказчику согласие на осуществление действий, которые делают результаты интеллектуальной деятельности доступными для всеобщего сведения путем их опубликования, публичного показа, сообщения по кабелю либо любым другим способом.</w:t>
      </w:r>
    </w:p>
    <w:p w14:paraId="209B2B96" w14:textId="77777777" w:rsidR="001A15C6" w:rsidRDefault="001A15C6" w:rsidP="001A15C6">
      <w:pPr>
        <w:tabs>
          <w:tab w:val="left" w:pos="851"/>
        </w:tabs>
        <w:ind w:firstLine="708"/>
        <w:jc w:val="both"/>
      </w:pPr>
      <w:r>
        <w:t>7.1.</w:t>
      </w:r>
      <w:r w:rsidR="002B5418">
        <w:t>8</w:t>
      </w:r>
      <w:r>
        <w:t>.</w:t>
      </w:r>
      <w:r>
        <w:tab/>
      </w:r>
      <w:r w:rsidR="00680629">
        <w:t>В течение 10 (десяти) рабочих дней со дня получения от Заказчика утвержденной проектной документации разработать и предоставить Заказчику проект производства работ в соответствии с СП 48.13330.2019 Свод правил. Организация строительства. СНиП 12-01-2004 (ред. от 28.03.2022).</w:t>
      </w:r>
    </w:p>
    <w:p w14:paraId="7BE3D907" w14:textId="77777777" w:rsidR="00680629" w:rsidRDefault="001A15C6" w:rsidP="00680629">
      <w:pPr>
        <w:tabs>
          <w:tab w:val="left" w:pos="1560"/>
        </w:tabs>
        <w:ind w:firstLine="708"/>
        <w:jc w:val="both"/>
      </w:pPr>
      <w:r>
        <w:t>7.1.</w:t>
      </w:r>
      <w:r w:rsidR="002B5418">
        <w:t>9</w:t>
      </w:r>
      <w:r>
        <w:t>.</w:t>
      </w:r>
      <w:r>
        <w:tab/>
      </w:r>
      <w:r w:rsidR="00680629">
        <w:t>Обеспечить наличие на строительной площадке проектной документации, а также иной технической и разрешительной документации, необходимой для выполнения работ, в том числе общего и специальных журналов работ, а также обеспечить свободный доступ к такой документации представителям Заказчика, лицу(-</w:t>
      </w:r>
      <w:proofErr w:type="spellStart"/>
      <w:r w:rsidR="00680629">
        <w:t>ам</w:t>
      </w:r>
      <w:proofErr w:type="spellEnd"/>
      <w:r w:rsidR="00680629">
        <w:t>), осуществляющему(-им) государственный строительный надзор.</w:t>
      </w:r>
    </w:p>
    <w:p w14:paraId="6F09E2F1" w14:textId="77777777" w:rsidR="00680629" w:rsidRDefault="001A15C6" w:rsidP="00680629">
      <w:pPr>
        <w:tabs>
          <w:tab w:val="left" w:pos="1560"/>
        </w:tabs>
        <w:ind w:firstLine="708"/>
        <w:jc w:val="both"/>
      </w:pPr>
      <w:r>
        <w:t>7.1.</w:t>
      </w:r>
      <w:r w:rsidR="002B5418">
        <w:t>10</w:t>
      </w:r>
      <w:r>
        <w:t>.</w:t>
      </w:r>
      <w:r>
        <w:tab/>
      </w:r>
      <w:r w:rsidR="00680629">
        <w:t>Обеспечить выполнение работ по Контракту в соответствии с проектной документацией.</w:t>
      </w:r>
    </w:p>
    <w:p w14:paraId="69542C10" w14:textId="77777777" w:rsidR="001A15C6" w:rsidRDefault="001A15C6" w:rsidP="00680629">
      <w:pPr>
        <w:tabs>
          <w:tab w:val="left" w:pos="1560"/>
        </w:tabs>
        <w:ind w:firstLine="708"/>
        <w:jc w:val="both"/>
      </w:pPr>
      <w:r>
        <w:lastRenderedPageBreak/>
        <w:t>7.1.</w:t>
      </w:r>
      <w:r w:rsidR="002B5418">
        <w:t>11</w:t>
      </w:r>
      <w:r>
        <w:t>.</w:t>
      </w:r>
      <w:r>
        <w:tab/>
      </w:r>
      <w:r w:rsidR="00680629">
        <w:t>Обеспечить поставку необходимых для выполнения работ материалов, изделий, конструкций и оборудования, их приемку, разгрузку, складирование и хранение.</w:t>
      </w:r>
    </w:p>
    <w:p w14:paraId="5D2B4D09" w14:textId="77777777" w:rsidR="001A15C6" w:rsidRDefault="001A15C6" w:rsidP="001A15C6">
      <w:pPr>
        <w:ind w:firstLine="708"/>
        <w:jc w:val="both"/>
      </w:pPr>
      <w:r>
        <w:t>7.1.</w:t>
      </w:r>
      <w:r w:rsidR="002B5418">
        <w:t>12</w:t>
      </w:r>
      <w:r>
        <w:t>.</w:t>
      </w:r>
      <w:r>
        <w:tab/>
      </w:r>
      <w:r w:rsidR="00680629">
        <w:t>Обеспечить представителям Заказчика возможность осуществлять контроль за исполнением подрядчиком условий Контракта.</w:t>
      </w:r>
    </w:p>
    <w:p w14:paraId="61372956" w14:textId="77777777" w:rsidR="001A15C6" w:rsidRDefault="001A15C6" w:rsidP="001A15C6">
      <w:pPr>
        <w:ind w:firstLine="708"/>
        <w:jc w:val="both"/>
      </w:pPr>
      <w:r>
        <w:t>7.1.</w:t>
      </w:r>
      <w:r w:rsidR="002B5418">
        <w:t>13</w:t>
      </w:r>
      <w:r>
        <w:t>.</w:t>
      </w:r>
      <w:r>
        <w:tab/>
      </w:r>
      <w:r w:rsidR="00680629">
        <w:t>Своевременно и за свой счет устранять замечания Заказчика, органов государственного надзора и иных контролирующих служб (при наличии), недостатков (дефектов) работ, выявленных в ходе строительства объекта или в ходе проверки соответствия построенного объекта капитального строительства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которые послужили основанием для отказа в выдаче заключения о соответствии и (или) в выдаче заключения федерального государственного экологического надзора (в случаях, предусмотренных законодательством Российской Федерации в области охраны окружающей среды), а также выявленных в течение гарантийного срока.</w:t>
      </w:r>
    </w:p>
    <w:p w14:paraId="1C39A4A2" w14:textId="77777777" w:rsidR="00DE01E6" w:rsidRDefault="00DE01E6" w:rsidP="00DE01E6">
      <w:pPr>
        <w:ind w:firstLine="708"/>
        <w:jc w:val="both"/>
        <w:rPr>
          <w:rFonts w:eastAsiaTheme="minorHAnsi"/>
        </w:rPr>
      </w:pPr>
      <w:r>
        <w:rPr>
          <w:b/>
        </w:rPr>
        <w:t>7.1.14. Привлечение субподрядчиков из числа субъектов малого предпринимательства, социально ориентированных некоммерческих организаций:</w:t>
      </w:r>
    </w:p>
    <w:p w14:paraId="6A6D8CE7" w14:textId="77777777" w:rsidR="00DE01E6" w:rsidRDefault="00DE01E6" w:rsidP="00DE01E6">
      <w:pPr>
        <w:ind w:firstLine="708"/>
        <w:jc w:val="both"/>
      </w:pPr>
      <w:r>
        <w:t xml:space="preserve">7.1.14.1. Подрядчик, не являющийся субъектом малого предпринимательства или социально ориентированной некоммерческой организацией, обязан привлечь к исполнению контракта субподрядчиков из числа субъектов малого предпринимательства, социально ориентированных некоммерческих организаций в объеме </w:t>
      </w:r>
      <w:r>
        <w:rPr>
          <w:b/>
          <w:bCs/>
        </w:rPr>
        <w:t>25%</w:t>
      </w:r>
      <w:r>
        <w:t xml:space="preserve"> от цены Контракта.</w:t>
      </w:r>
    </w:p>
    <w:p w14:paraId="07C360A6" w14:textId="77777777" w:rsidR="00DE01E6" w:rsidRDefault="00DE01E6" w:rsidP="00DE01E6">
      <w:pPr>
        <w:ind w:firstLine="708"/>
        <w:jc w:val="both"/>
      </w:pPr>
      <w:r>
        <w:t>7.1.14.2. В срок не более 5 рабочих дней со дня заключения договора с субподрядчиком представить Заказчику:</w:t>
      </w:r>
    </w:p>
    <w:p w14:paraId="6D5F74E7" w14:textId="77777777" w:rsidR="00DE01E6" w:rsidRDefault="00DE01E6" w:rsidP="00DE01E6">
      <w:pPr>
        <w:ind w:firstLine="708"/>
        <w:jc w:val="both"/>
      </w:pPr>
      <w:r>
        <w:t>а) декларацию о принадлежности субподрядчика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14:paraId="0214AF64" w14:textId="77777777" w:rsidR="00DE01E6" w:rsidRDefault="00DE01E6" w:rsidP="00DE01E6">
      <w:pPr>
        <w:ind w:firstLine="708"/>
        <w:jc w:val="both"/>
      </w:pPr>
      <w:r>
        <w:t>б) копию договора (договоров), заключенного с субподрядчиком, заверенную Подрядчиком.</w:t>
      </w:r>
    </w:p>
    <w:p w14:paraId="6E995156" w14:textId="77777777" w:rsidR="00DE01E6" w:rsidRDefault="00DE01E6" w:rsidP="00DE01E6">
      <w:pPr>
        <w:ind w:firstLine="708"/>
        <w:jc w:val="both"/>
      </w:pPr>
      <w:r>
        <w:t>Декларация о принадлежности субподрядчика к субъектам малого предпринимательства, социально ориентированной некоммерческой организации предоставляется по форме в соответствии с Приложением №3 к настоящему Контракту</w:t>
      </w:r>
    </w:p>
    <w:p w14:paraId="0AD2516D" w14:textId="77777777" w:rsidR="00DE01E6" w:rsidRDefault="00DE01E6" w:rsidP="00DE01E6">
      <w:pPr>
        <w:tabs>
          <w:tab w:val="left" w:pos="1701"/>
        </w:tabs>
        <w:ind w:firstLine="708"/>
        <w:jc w:val="both"/>
      </w:pPr>
      <w:r>
        <w:t>7.1.14.3.</w:t>
      </w:r>
      <w:r>
        <w:tab/>
        <w:t>В случае замены субподрядчика на этапе исполнения Контракта на другого субподрядчика представлять Заказчику документы, указанные в пп. 7.1.14.2. Контракта, в течение 5 (Пяти) дней со дня заключения договора с новым субподрядчиком.</w:t>
      </w:r>
    </w:p>
    <w:p w14:paraId="418A6C7C" w14:textId="77777777" w:rsidR="00DE01E6" w:rsidRDefault="00DE01E6" w:rsidP="00DE01E6">
      <w:pPr>
        <w:tabs>
          <w:tab w:val="left" w:pos="1701"/>
        </w:tabs>
        <w:ind w:firstLine="708"/>
        <w:jc w:val="both"/>
      </w:pPr>
      <w:r>
        <w:t>7.1.14.4.</w:t>
      </w:r>
      <w:r>
        <w:tab/>
        <w:t>В течение 10 рабочих дней со дня оплаты Подрядчиком выполненных обязательств по договору с субподрядчиком представлять Заказчику следующие документы:</w:t>
      </w:r>
    </w:p>
    <w:p w14:paraId="76709920" w14:textId="77777777" w:rsidR="00DE01E6" w:rsidRDefault="00DE01E6" w:rsidP="00DE01E6">
      <w:pPr>
        <w:ind w:firstLine="708"/>
        <w:jc w:val="both"/>
      </w:pPr>
      <w:r>
        <w:t>а) копии документов о приемке выполненной работы, которые являются предметом договора, заключенного между Подрядчиком и привлеченным им субподрядчиком;</w:t>
      </w:r>
    </w:p>
    <w:p w14:paraId="58AF56C9" w14:textId="77777777" w:rsidR="00DE01E6" w:rsidRDefault="00DE01E6" w:rsidP="00DE01E6">
      <w:pPr>
        <w:ind w:firstLine="708"/>
        <w:jc w:val="both"/>
      </w:pPr>
      <w:r>
        <w:t>б) копии платежных поручений, подтверждающих перечисление денежных средств Подрядчиком субподрядчику, - в случае если договором, заключенным между Подрядчиком и привлеченным им субподрядчиком, предусмотрена оплата выполненных обязательств до срока оплаты выполненных работ, предусмотренного Контрактом, заключенным с Заказчиком (в ином случае указанный документ представляется Заказчику дополнительно в течение 5 дней со дня оплаты Подрядчиком обязательств, выполненных субподрядчиком).</w:t>
      </w:r>
    </w:p>
    <w:p w14:paraId="59A14817" w14:textId="77777777" w:rsidR="00DE01E6" w:rsidRDefault="00DE01E6" w:rsidP="00DE01E6">
      <w:pPr>
        <w:tabs>
          <w:tab w:val="left" w:pos="1276"/>
          <w:tab w:val="left" w:pos="1701"/>
        </w:tabs>
        <w:ind w:firstLine="708"/>
        <w:jc w:val="both"/>
      </w:pPr>
      <w:r>
        <w:t>7.1.14.5.</w:t>
      </w:r>
      <w:r>
        <w:tab/>
        <w:t>Оплачивать выполненные субподрядчиком работы (ее результаты), отдельные этапы исполнения договора, заключенного с таким субподрядчиком, в течение 7 рабочих дней с даты подписания Подрядчиком документа о выполненной работе (ее результатов), отдельных этапов исполнения договора.</w:t>
      </w:r>
    </w:p>
    <w:p w14:paraId="1B5789DA" w14:textId="77777777" w:rsidR="00DE01E6" w:rsidRDefault="00DE01E6" w:rsidP="00DE01E6">
      <w:pPr>
        <w:tabs>
          <w:tab w:val="left" w:pos="1701"/>
        </w:tabs>
        <w:ind w:firstLine="708"/>
        <w:jc w:val="both"/>
      </w:pPr>
      <w:r>
        <w:t>7.1.14.6.</w:t>
      </w:r>
      <w:r>
        <w:tab/>
        <w:t>Подрядчик несет гражданско-правовую ответственность перед Заказчиком за неисполнение или ненадлежащее исполнение условия о привлечении к исполнению Контрактов субподрядчиком из числа субъектов малого предпринимательства, социально ориентированных некоммерческих организаций, в том числе:</w:t>
      </w:r>
    </w:p>
    <w:p w14:paraId="08502E77" w14:textId="77777777" w:rsidR="00DE01E6" w:rsidRDefault="00DE01E6" w:rsidP="00DE01E6">
      <w:pPr>
        <w:ind w:firstLine="708"/>
        <w:jc w:val="both"/>
      </w:pPr>
      <w:r>
        <w:t>а) за представление документов, указанных в пп. 7.1.14.2. – 7.1.14.4. Контракта, содержащих недостоверные сведения, либо их непредставление или представление таких документов с нарушением установленных сроков;</w:t>
      </w:r>
    </w:p>
    <w:p w14:paraId="07133C89" w14:textId="77777777" w:rsidR="00DE01E6" w:rsidRDefault="00DE01E6" w:rsidP="00DE01E6">
      <w:pPr>
        <w:ind w:firstLine="708"/>
        <w:jc w:val="both"/>
      </w:pPr>
      <w:r>
        <w:t>б) за непривлечение субподрядчиков в объеме, установленном в Контракте.</w:t>
      </w:r>
    </w:p>
    <w:p w14:paraId="08061B2E" w14:textId="77777777" w:rsidR="00DE01E6" w:rsidRDefault="00DE01E6" w:rsidP="00DE01E6">
      <w:pPr>
        <w:tabs>
          <w:tab w:val="left" w:pos="1701"/>
        </w:tabs>
        <w:ind w:firstLine="708"/>
        <w:jc w:val="both"/>
      </w:pPr>
      <w:r>
        <w:lastRenderedPageBreak/>
        <w:t>7.1.14.7.</w:t>
      </w:r>
      <w:r>
        <w:tab/>
        <w:t>Подрядчик вправе в случае неисполнения или ненадлежащего исполнения субподрядчиком из числа субъектов малого предпринимательства, социально ориентированных некоммерческих организаций обязательств, предусмотренных договором, заключенным с Подрядчиком, осуществлять замену субподрядчика, с которым ранее был заключен договор, на другого субподрядчика.</w:t>
      </w:r>
    </w:p>
    <w:p w14:paraId="6D4D6B28" w14:textId="77777777" w:rsidR="00126519" w:rsidRDefault="001A15C6" w:rsidP="00126519">
      <w:pPr>
        <w:ind w:firstLine="709"/>
        <w:jc w:val="both"/>
      </w:pPr>
      <w:r>
        <w:t>7.1.1</w:t>
      </w:r>
      <w:r w:rsidR="002B5418">
        <w:t>5</w:t>
      </w:r>
      <w:r>
        <w:t>.</w:t>
      </w:r>
      <w:r>
        <w:tab/>
      </w:r>
      <w:r w:rsidR="00126519" w:rsidRPr="00126519">
        <w:t>Информировать заказчика обо всех происшествиях на объекте капитального строительства, в том числе об авариях или о возникновении угрозы аварии на объекте капитального строительства, о несчастных случаях на объекте капитального строительства, повлекших причинение вреда жизни и (или) здоровью работников подрядчика и иных лиц, в течение 24 часов с момента, когда возникновение аварии или несчастного случая либо угроза аварии или несчастного случая стали известны или должны были быть известны подрядчику</w:t>
      </w:r>
      <w:r w:rsidR="00126519">
        <w:t>.</w:t>
      </w:r>
    </w:p>
    <w:p w14:paraId="4E14C741" w14:textId="77777777" w:rsidR="00126519" w:rsidRDefault="00126519" w:rsidP="002B5418">
      <w:pPr>
        <w:ind w:firstLine="709"/>
        <w:jc w:val="both"/>
      </w:pPr>
      <w:r>
        <w:t>7.1.1</w:t>
      </w:r>
      <w:r w:rsidR="002B5418">
        <w:t>6</w:t>
      </w:r>
      <w:r>
        <w:t xml:space="preserve">. </w:t>
      </w:r>
      <w:r w:rsidRPr="00126519">
        <w:t>Обеспечить устранение выявленных недостатков и не приступать к продолжению работ до составления актов об устранении выявленных недостатков</w:t>
      </w:r>
      <w:r>
        <w:t>.</w:t>
      </w:r>
      <w:r w:rsidRPr="00126519">
        <w:t xml:space="preserve"> </w:t>
      </w:r>
    </w:p>
    <w:p w14:paraId="0E2CEDD8" w14:textId="77777777" w:rsidR="00126519" w:rsidRDefault="00126519" w:rsidP="002B5418">
      <w:pPr>
        <w:ind w:firstLine="709"/>
        <w:jc w:val="both"/>
      </w:pPr>
      <w:r>
        <w:t>7.1.1</w:t>
      </w:r>
      <w:r w:rsidR="002B5418">
        <w:t>7</w:t>
      </w:r>
      <w:r>
        <w:t>.</w:t>
      </w:r>
      <w:r w:rsidRPr="00126519">
        <w:t xml:space="preserve"> Устранять за свой счет в срок, установленный органом государственного строительного надзора, нарушения, выявленные таким органом</w:t>
      </w:r>
      <w:r>
        <w:t>.</w:t>
      </w:r>
    </w:p>
    <w:p w14:paraId="6CAD3A27" w14:textId="77777777" w:rsidR="00126519" w:rsidRDefault="00126519" w:rsidP="002B5418">
      <w:pPr>
        <w:ind w:firstLine="709"/>
        <w:jc w:val="both"/>
      </w:pPr>
      <w:r>
        <w:t>7.1.1</w:t>
      </w:r>
      <w:r w:rsidR="002B5418">
        <w:t>8</w:t>
      </w:r>
      <w:r>
        <w:t>.</w:t>
      </w:r>
      <w:r w:rsidRPr="00126519">
        <w:t xml:space="preserve"> Устранять за свой счет выявленные в ходе приемки выполненных работ и (или) обнаруженные в пределах предусмотренных контрактом гарантийных сроков на результат работ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 </w:t>
      </w:r>
    </w:p>
    <w:p w14:paraId="4C9CDD55" w14:textId="77777777" w:rsidR="00126519" w:rsidRPr="00126519" w:rsidRDefault="00126519" w:rsidP="002B5418">
      <w:pPr>
        <w:ind w:firstLine="709"/>
        <w:jc w:val="both"/>
      </w:pPr>
      <w:r>
        <w:t>7.1.1</w:t>
      </w:r>
      <w:r w:rsidR="002B5418">
        <w:t>9</w:t>
      </w:r>
      <w:r>
        <w:t>.</w:t>
      </w:r>
      <w:r w:rsidRPr="00126519">
        <w:t xml:space="preserve"> Не позднее 10-го рабочего дня со дня завершения работ освободить строительную площадку от временных строений и сооружений,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 </w:t>
      </w:r>
    </w:p>
    <w:p w14:paraId="38E3E6C3" w14:textId="77777777" w:rsidR="001A15C6" w:rsidRPr="00DE01E6" w:rsidRDefault="001A15C6" w:rsidP="002B5418">
      <w:pPr>
        <w:ind w:firstLine="709"/>
        <w:jc w:val="both"/>
      </w:pPr>
      <w:r>
        <w:t>7.1.</w:t>
      </w:r>
      <w:r w:rsidR="002B5418">
        <w:t>20</w:t>
      </w:r>
      <w:r>
        <w:t xml:space="preserve">. </w:t>
      </w:r>
      <w:r w:rsidR="00DE01E6">
        <w:t>Еженедельно по четвергам информировать Заказчика о ходе исполнения своих обязательств, в т.ч. о сложностях, возникающих при исполнении Контракта, а также предоставлять информацию о производстве строительно-монтажных работ на плановый период 7 дней с указанием видов, объемов и сроков их выполнения в пределах этапов, установленных графиком выполнения строительно-монтажных работ (Приложение №4) и направлять материалы фотофиксации выполненных объемов работ на e-</w:t>
      </w:r>
      <w:proofErr w:type="spellStart"/>
      <w:r w:rsidR="00DE01E6">
        <w:t>mail</w:t>
      </w:r>
      <w:proofErr w:type="spellEnd"/>
      <w:r w:rsidR="00DE01E6">
        <w:t xml:space="preserve">: </w:t>
      </w:r>
      <w:r w:rsidR="00DE01E6">
        <w:rPr>
          <w:b/>
          <w:bCs/>
        </w:rPr>
        <w:t>uks@gkh.kostroma.gov.ru.</w:t>
      </w:r>
    </w:p>
    <w:p w14:paraId="1A189B5D" w14:textId="77777777" w:rsidR="001A15C6" w:rsidRDefault="001A15C6" w:rsidP="002B5418">
      <w:pPr>
        <w:ind w:firstLine="709"/>
        <w:jc w:val="both"/>
      </w:pPr>
      <w:r>
        <w:t>7.1.</w:t>
      </w:r>
      <w:r w:rsidR="002B5418">
        <w:t>21</w:t>
      </w:r>
      <w:r>
        <w:t>.</w:t>
      </w:r>
      <w:r>
        <w:tab/>
        <w:t>Передать Заказчику исполнительную документацию на выполненные работы в объеме и составе, необходимом для получения заключения органа государственного строительного надзора (при наличии) о соответствии построенного объекта капитального строительства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(или) заключения федерального государственного экологического надзора (в случаях, предусмотренных законодательством Российской Федерации в области охраны окружающей среды), а также разрешения на ввод объекта в эксплуатацию.</w:t>
      </w:r>
    </w:p>
    <w:p w14:paraId="3D0CEE11" w14:textId="77777777" w:rsidR="001A15C6" w:rsidRDefault="001A15C6" w:rsidP="002B5418">
      <w:pPr>
        <w:ind w:firstLine="709"/>
        <w:jc w:val="both"/>
      </w:pPr>
      <w:r>
        <w:t>7.1.</w:t>
      </w:r>
      <w:r w:rsidR="002B5418">
        <w:t>22</w:t>
      </w:r>
      <w:r>
        <w:t>.</w:t>
      </w:r>
      <w:r>
        <w:tab/>
      </w:r>
      <w:r>
        <w:rPr>
          <w:rFonts w:eastAsia="Calibri"/>
          <w:lang w:eastAsia="en-US"/>
        </w:rPr>
        <w:t xml:space="preserve">Подрядчик обязан выполнить до направления уведомления о завершении работ, предусмотренные проектной документацией пусконаладочные работы и комплексное опробование оборудования, оформить их результаты в соответствии с требованиями законодательства Российской Федерации и проектной документации. </w:t>
      </w:r>
      <w:r>
        <w:t>Результаты выполнения пусконаладочных работ (при необходимости) и комплексного опробования оборудования оформляются в порядке, установленном проектной документацией.</w:t>
      </w:r>
    </w:p>
    <w:p w14:paraId="3415CD41" w14:textId="77777777" w:rsidR="001A15C6" w:rsidRDefault="001A15C6" w:rsidP="002B5418">
      <w:pPr>
        <w:ind w:firstLine="709"/>
        <w:jc w:val="both"/>
      </w:pPr>
      <w:r>
        <w:t>7.1.</w:t>
      </w:r>
      <w:r w:rsidR="002B5418">
        <w:t>23</w:t>
      </w:r>
      <w:r>
        <w:t>.</w:t>
      </w:r>
      <w:r>
        <w:tab/>
        <w:t>Поставить на Объект необходимые материалы, конструкции, оборудование, строительную технику, а по окончании строительства Объекта освободить от них земельный участок, в том числе от временных построек и сооружений, строительного мусора и иных отходов, в соответствии с законодательством Российской Федерации в области обращения с отходами производства и потребления, и передать Заказчику подписанный со своей стороны проект акта о соответствии состояния земельного участка условиям Контракта не позднее 10 (десяти) рабочих дней со дня окончания строительства Объекта.</w:t>
      </w:r>
    </w:p>
    <w:p w14:paraId="4370109A" w14:textId="77777777" w:rsidR="00790281" w:rsidRDefault="001A15C6" w:rsidP="00790281">
      <w:pPr>
        <w:ind w:firstLine="708"/>
        <w:jc w:val="both"/>
      </w:pPr>
      <w:r>
        <w:t>7.1.</w:t>
      </w:r>
      <w:r w:rsidR="002B5418">
        <w:t>24</w:t>
      </w:r>
      <w:r>
        <w:t>.</w:t>
      </w:r>
      <w:r>
        <w:tab/>
        <w:t xml:space="preserve">Выполнить работы своими силами и средствами и/или привлеченных субподрядных организаций, которые соответствуют требованиям законодательства РФ по соответствующим видам деятельности, принимая на себя ответственность за их действия перед Заказчиком в рамках действия </w:t>
      </w:r>
      <w:r>
        <w:lastRenderedPageBreak/>
        <w:t>настоящего Контракта.</w:t>
      </w:r>
      <w:r w:rsidR="00790281" w:rsidRPr="00790281">
        <w:t xml:space="preserve"> </w:t>
      </w:r>
      <w:bookmarkStart w:id="4" w:name="_Hlk104634195"/>
      <w:r w:rsidR="00790281">
        <w:t>Предоставить Заказчику сведения (копии заключенных договоров) обо всех привлеченных к исполнению Контракта соисполнителях, субподрядчиках, заключивших договор или договоры с Подрядчиком, цена которого или общая цена которых составляет более чем десять процентов цены Контракта, в течение 10 (десяти) календарных дней со дня заключения Подрядчиком указанных договоров.</w:t>
      </w:r>
      <w:bookmarkEnd w:id="4"/>
    </w:p>
    <w:p w14:paraId="3D39C38E" w14:textId="77777777" w:rsidR="001A15C6" w:rsidRDefault="001A15C6" w:rsidP="002B5418">
      <w:pPr>
        <w:autoSpaceDE w:val="0"/>
        <w:autoSpaceDN w:val="0"/>
        <w:adjustRightInd w:val="0"/>
        <w:ind w:firstLine="709"/>
        <w:jc w:val="both"/>
      </w:pPr>
      <w:r>
        <w:t>7.1.</w:t>
      </w:r>
      <w:r w:rsidR="002B5418">
        <w:t>25</w:t>
      </w:r>
      <w:r>
        <w:t xml:space="preserve">. </w:t>
      </w:r>
      <w:r w:rsidR="00DE01E6">
        <w:t xml:space="preserve">Выполнить виды и объемы работ по строительству Объекта, установленные в Приложении №2 к настоящему Контракту, самостоятельно без привлечения других лиц к исполнению своих обязательств по Контракту. Остальные работы по </w:t>
      </w:r>
      <w:r w:rsidR="00DE01E6">
        <w:rPr>
          <w:rFonts w:eastAsia="Calibri"/>
        </w:rPr>
        <w:t>строительству</w:t>
      </w:r>
      <w:r w:rsidR="00DE01E6">
        <w:t xml:space="preserve"> Объекта, выполнить своими силами и средствами и/или привлеченных субподрядных организаций, с учетом положений </w:t>
      </w:r>
      <w:r w:rsidR="00DE01E6" w:rsidRPr="00014897">
        <w:t>пп. 7.1.14 Контракта</w:t>
      </w:r>
      <w:r w:rsidR="00DE01E6">
        <w:t>, которые соответствуют требованиям законодательства РФ по соответствующим видам деятельности, принимая на себя ответственность за их действия перед Заказчиком в рамках действия настоящего Контракта.</w:t>
      </w:r>
    </w:p>
    <w:p w14:paraId="6C0FEFBB" w14:textId="77777777" w:rsidR="001A15C6" w:rsidRDefault="00DE01E6" w:rsidP="002B5418">
      <w:pPr>
        <w:ind w:firstLine="709"/>
        <w:jc w:val="both"/>
      </w:pPr>
      <w:r>
        <w:t xml:space="preserve">7.1.26. </w:t>
      </w:r>
      <w:r w:rsidR="001A15C6">
        <w:t>В случае выполнения работ, требующих в соответствии с законодательством РФ наличия лицензии (иного документа) на осуществление данной деятельности, Подрядчик обязан представить Заказчику заверенную копию лицензии (документа), выданной Подрядчику или организации, которая будет осуществлять данные виды работ, не позднее, чем за 2 (два) рабочих дня до их начала.</w:t>
      </w:r>
    </w:p>
    <w:p w14:paraId="3A6CCE46" w14:textId="77777777" w:rsidR="001A15C6" w:rsidRDefault="001A15C6" w:rsidP="002B5418">
      <w:pPr>
        <w:ind w:firstLine="709"/>
        <w:jc w:val="both"/>
      </w:pPr>
      <w:r>
        <w:t>7.1.</w:t>
      </w:r>
      <w:r w:rsidR="002B5418">
        <w:t>2</w:t>
      </w:r>
      <w:r w:rsidR="00DE01E6">
        <w:t>7</w:t>
      </w:r>
      <w:r>
        <w:t>.</w:t>
      </w:r>
      <w:r w:rsidR="00DE01E6" w:rsidRPr="00DE01E6">
        <w:t xml:space="preserve"> </w:t>
      </w:r>
      <w:r w:rsidR="00DE01E6">
        <w:t>Обеспечить безопасность работ для третьих лиц и окружающей среды, выполнение требований безопасности труда, сохранности объектов культурного наследия.</w:t>
      </w:r>
    </w:p>
    <w:p w14:paraId="7B321849" w14:textId="77777777" w:rsidR="00DE01E6" w:rsidRDefault="00DE01E6" w:rsidP="00DE01E6">
      <w:pPr>
        <w:ind w:firstLine="709"/>
        <w:jc w:val="both"/>
      </w:pPr>
      <w:r>
        <w:t>7.1.28.</w:t>
      </w:r>
      <w:r>
        <w:tab/>
        <w:t>Обеспечить необходимые условия для хранения материалов, изделий, оборудования.</w:t>
      </w:r>
    </w:p>
    <w:p w14:paraId="4BDAA5F3" w14:textId="77777777" w:rsidR="001A15C6" w:rsidRDefault="001A15C6" w:rsidP="002B5418">
      <w:pPr>
        <w:autoSpaceDE w:val="0"/>
        <w:autoSpaceDN w:val="0"/>
        <w:adjustRightInd w:val="0"/>
        <w:ind w:firstLine="709"/>
        <w:jc w:val="both"/>
      </w:pPr>
      <w:r>
        <w:t>7.1.</w:t>
      </w:r>
      <w:r w:rsidR="002B5418">
        <w:t>2</w:t>
      </w:r>
      <w:r w:rsidR="00DE01E6">
        <w:t>9</w:t>
      </w:r>
      <w:r>
        <w:t>.</w:t>
      </w:r>
      <w:r>
        <w:tab/>
        <w:t>Получить ордер (разрешение) на земляные работы (при необходимости).</w:t>
      </w:r>
    </w:p>
    <w:p w14:paraId="1E1D37D1" w14:textId="77777777" w:rsidR="001A15C6" w:rsidRDefault="001A15C6" w:rsidP="001A15C6">
      <w:pPr>
        <w:ind w:firstLine="709"/>
        <w:jc w:val="both"/>
        <w:rPr>
          <w:b/>
        </w:rPr>
      </w:pPr>
      <w:r>
        <w:rPr>
          <w:b/>
        </w:rPr>
        <w:t>7.1.</w:t>
      </w:r>
      <w:r w:rsidR="00DE01E6">
        <w:rPr>
          <w:b/>
        </w:rPr>
        <w:t>30</w:t>
      </w:r>
      <w:r>
        <w:rPr>
          <w:b/>
        </w:rPr>
        <w:t>.</w:t>
      </w:r>
      <w:r>
        <w:rPr>
          <w:b/>
        </w:rPr>
        <w:tab/>
        <w:t>обеспечить за свой счет:</w:t>
      </w:r>
    </w:p>
    <w:p w14:paraId="61F30CEA" w14:textId="77777777" w:rsidR="001A15C6" w:rsidRDefault="001A15C6" w:rsidP="001A15C6">
      <w:pPr>
        <w:tabs>
          <w:tab w:val="left" w:pos="851"/>
        </w:tabs>
        <w:ind w:firstLine="709"/>
        <w:jc w:val="both"/>
      </w:pPr>
      <w:r>
        <w:t>- работу на объекте необходимыми коммунальными ресурсами (холодная вода, горячая вода, электрическая энергия, тепловая энергия, отвод сточных бытовых и технических вод), в том числе установку, монтаж временных приборов учета на все внутренние инженерные системы;</w:t>
      </w:r>
    </w:p>
    <w:p w14:paraId="44434B7E" w14:textId="77777777" w:rsidR="001A15C6" w:rsidRDefault="001A15C6" w:rsidP="001A15C6">
      <w:pPr>
        <w:ind w:firstLine="720"/>
        <w:jc w:val="both"/>
      </w:pPr>
      <w:r>
        <w:t>- необходимые для выполнения работ материальные и трудовые ресурсы;</w:t>
      </w:r>
    </w:p>
    <w:p w14:paraId="64B3FC7C" w14:textId="77777777" w:rsidR="001A15C6" w:rsidRDefault="001A15C6" w:rsidP="001A15C6">
      <w:pPr>
        <w:ind w:firstLine="720"/>
        <w:jc w:val="both"/>
      </w:pPr>
      <w:r>
        <w:t>- входной, операционный, приемочный и лабораторный контроль качества работ, приемку, разгрузку, складирование и хранение прибывающих на Объект строительных материалов, комплектующих изделий и конструкций, оборудования;</w:t>
      </w:r>
    </w:p>
    <w:p w14:paraId="67EA0779" w14:textId="77777777" w:rsidR="001A15C6" w:rsidRDefault="001A15C6" w:rsidP="001A15C6">
      <w:pPr>
        <w:autoSpaceDE w:val="0"/>
        <w:autoSpaceDN w:val="0"/>
        <w:adjustRightInd w:val="0"/>
        <w:ind w:firstLine="708"/>
        <w:jc w:val="both"/>
      </w:pPr>
      <w:r>
        <w:t>- сохранность Объекта, строительной площадки, всех поставленных для реализации настоящего Контракта материалов, изделий до передачи Объекта по акту</w:t>
      </w:r>
      <w:r>
        <w:rPr>
          <w:snapToGrid w:val="0"/>
        </w:rPr>
        <w:t xml:space="preserve"> </w:t>
      </w:r>
      <w:r>
        <w:t>приемки законченного строительством Объекта;</w:t>
      </w:r>
    </w:p>
    <w:p w14:paraId="182D926A" w14:textId="77777777" w:rsidR="001A15C6" w:rsidRDefault="001A15C6" w:rsidP="001A15C6">
      <w:pPr>
        <w:tabs>
          <w:tab w:val="left" w:pos="851"/>
        </w:tabs>
        <w:ind w:firstLine="708"/>
        <w:jc w:val="both"/>
      </w:pPr>
      <w:r>
        <w:t>-</w:t>
      </w:r>
      <w:r>
        <w:tab/>
        <w:t>своевременное оформление и представление исполнительной документации;</w:t>
      </w:r>
    </w:p>
    <w:p w14:paraId="27569DBD" w14:textId="77777777" w:rsidR="001A15C6" w:rsidRDefault="001A15C6" w:rsidP="001A15C6">
      <w:pPr>
        <w:tabs>
          <w:tab w:val="left" w:pos="851"/>
        </w:tabs>
        <w:ind w:firstLine="709"/>
        <w:jc w:val="both"/>
      </w:pPr>
      <w:r>
        <w:t>-</w:t>
      </w:r>
      <w:r>
        <w:tab/>
        <w:t>содержание и уборку строительной площадки и прилегающей территории;</w:t>
      </w:r>
    </w:p>
    <w:p w14:paraId="40EE1C19" w14:textId="77777777" w:rsidR="001A15C6" w:rsidRDefault="001A15C6" w:rsidP="001A15C6">
      <w:pPr>
        <w:tabs>
          <w:tab w:val="left" w:pos="851"/>
        </w:tabs>
        <w:ind w:firstLine="709"/>
        <w:jc w:val="both"/>
      </w:pPr>
      <w:r>
        <w:t>-</w:t>
      </w:r>
      <w:r>
        <w:tab/>
        <w:t>установку, монтаж, пуско-наладку оборудования и внутренних инженерных систем, при необходимости, обучение персонала;</w:t>
      </w:r>
    </w:p>
    <w:p w14:paraId="09B8CD04" w14:textId="77777777" w:rsidR="001A15C6" w:rsidRDefault="001A15C6" w:rsidP="001A15C6">
      <w:pPr>
        <w:tabs>
          <w:tab w:val="left" w:pos="851"/>
        </w:tabs>
        <w:ind w:firstLine="709"/>
        <w:jc w:val="both"/>
      </w:pPr>
      <w:r>
        <w:t>-</w:t>
      </w:r>
      <w:r>
        <w:tab/>
        <w:t>получение необходимых разрешений Ростехнадзора на производство пусконаладочных работ на Объекте и на допуск в эксплуатацию энергоустановки (при необходимости);</w:t>
      </w:r>
    </w:p>
    <w:p w14:paraId="119DD571" w14:textId="77777777" w:rsidR="001A15C6" w:rsidRDefault="001A15C6" w:rsidP="001A15C6">
      <w:pPr>
        <w:tabs>
          <w:tab w:val="left" w:pos="851"/>
        </w:tabs>
        <w:ind w:firstLine="709"/>
        <w:jc w:val="both"/>
      </w:pPr>
      <w:r>
        <w:t>-</w:t>
      </w:r>
      <w:r>
        <w:tab/>
        <w:t>получение разрешения (при необходимости) на снос зеленых насаждений, оплатить их компенсационную стоимость, после чего организовать работу по сносу зеленых насаждений;</w:t>
      </w:r>
    </w:p>
    <w:p w14:paraId="6F12125C" w14:textId="77777777" w:rsidR="001A15C6" w:rsidRDefault="001A15C6" w:rsidP="001A15C6">
      <w:pPr>
        <w:tabs>
          <w:tab w:val="left" w:pos="851"/>
        </w:tabs>
        <w:ind w:firstLine="708"/>
        <w:jc w:val="both"/>
      </w:pPr>
      <w:r>
        <w:t>-</w:t>
      </w:r>
      <w:r>
        <w:tab/>
        <w:t>ведение общего и специальных журналов работ по форме, установленной приказом Ростехнадзора от 12 января 2007 г. №7 "Об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Если представитель Заказчика не удовлетворен ходом и качеством работ, применяемых материалов или записями Подрядчика, он излагает свое обоснованное мнение в журнале работ с указанием сроков устранения допущенных отклонений. Подрядчик в течение указанного срока исполняет указания представителя Заказчика. Отметка об исполнении делается в журнале работ;</w:t>
      </w:r>
    </w:p>
    <w:p w14:paraId="23574A1C" w14:textId="77777777" w:rsidR="001A15C6" w:rsidRDefault="001A15C6" w:rsidP="001A15C6">
      <w:pPr>
        <w:tabs>
          <w:tab w:val="left" w:pos="851"/>
        </w:tabs>
        <w:ind w:firstLine="709"/>
        <w:jc w:val="both"/>
      </w:pPr>
      <w:r>
        <w:t>-</w:t>
      </w:r>
      <w:r>
        <w:tab/>
        <w:t>выполнение на объекте необходимых мероприятий по технике безопасности, пожарной безопасности, в том числе обеспечить при проведении инженерных изысканий выполнение необходимых мероприятий по охране окружающей среды, зеленых насаждений и почвенного слоя, ликвидировать и, при необходимости, тампонировать все скважины и шурфы, пройденные изыскателями в процессе выполнения инженерных изысканий, а также обеспечить сохранность материалов, изделий, конструкций и оборудования, содержание строительной площадки</w:t>
      </w:r>
    </w:p>
    <w:p w14:paraId="66C2E338" w14:textId="77777777" w:rsidR="001A15C6" w:rsidRDefault="001A15C6" w:rsidP="001A15C6">
      <w:pPr>
        <w:tabs>
          <w:tab w:val="left" w:pos="851"/>
        </w:tabs>
        <w:ind w:firstLine="709"/>
        <w:jc w:val="both"/>
      </w:pPr>
      <w:r>
        <w:t>-</w:t>
      </w:r>
      <w:r>
        <w:tab/>
        <w:t>нормальное функционирование Объекта, его инженерных систем и оборудования при нормальной эксплуатации в течение гарантийного срока;</w:t>
      </w:r>
    </w:p>
    <w:p w14:paraId="5D93CD62" w14:textId="77777777" w:rsidR="001A15C6" w:rsidRDefault="001A15C6" w:rsidP="001A15C6">
      <w:pPr>
        <w:tabs>
          <w:tab w:val="left" w:pos="851"/>
        </w:tabs>
        <w:ind w:firstLine="709"/>
        <w:jc w:val="both"/>
      </w:pPr>
      <w:r>
        <w:lastRenderedPageBreak/>
        <w:t>-</w:t>
      </w:r>
      <w:r>
        <w:tab/>
        <w:t>сдачу Объекта Заказчику в состоянии, обеспечивающем его немедленную эксплуатацию;</w:t>
      </w:r>
    </w:p>
    <w:p w14:paraId="0A3B13FA" w14:textId="77777777" w:rsidR="001A15C6" w:rsidRDefault="001A15C6" w:rsidP="001A15C6">
      <w:pPr>
        <w:ind w:firstLine="709"/>
        <w:jc w:val="both"/>
      </w:pPr>
      <w:r>
        <w:t>- оформление и передачу Заказчику технического плана на Объект (при необходимости);</w:t>
      </w:r>
    </w:p>
    <w:p w14:paraId="177A1C77" w14:textId="77777777" w:rsidR="001A15C6" w:rsidRDefault="001A15C6" w:rsidP="001A15C6">
      <w:pPr>
        <w:ind w:firstLine="709"/>
        <w:jc w:val="both"/>
      </w:pPr>
      <w:r>
        <w:t>- отчета о результатах тепловизионного обследования (при необходимости).</w:t>
      </w:r>
    </w:p>
    <w:p w14:paraId="42A2AF03" w14:textId="77777777" w:rsidR="001A15C6" w:rsidRDefault="001A15C6" w:rsidP="001A15C6">
      <w:pPr>
        <w:ind w:firstLine="709"/>
        <w:jc w:val="both"/>
      </w:pPr>
      <w:r>
        <w:t>7.1.</w:t>
      </w:r>
      <w:r w:rsidR="00DE01E6">
        <w:t>31</w:t>
      </w:r>
      <w:r>
        <w:t>.</w:t>
      </w:r>
      <w:r>
        <w:tab/>
        <w:t xml:space="preserve">Известить Заказчика о готовности ответственных конструкций и скрытых работ за 2 (два) дня до начала приемки. Подрядчик не вправе приступать к выполнению последующих работ до приемки Заказчиком скрытых работ и подписания соответствующих актов их освидетельствования. </w:t>
      </w:r>
    </w:p>
    <w:p w14:paraId="7620DF40" w14:textId="77777777" w:rsidR="001A15C6" w:rsidRDefault="001A15C6" w:rsidP="001A15C6">
      <w:pPr>
        <w:ind w:firstLine="709"/>
        <w:jc w:val="both"/>
      </w:pPr>
      <w:r>
        <w:t>7.1.</w:t>
      </w:r>
      <w:r w:rsidR="00983F3C">
        <w:t>3</w:t>
      </w:r>
      <w:r w:rsidR="00DE01E6">
        <w:t>2</w:t>
      </w:r>
      <w:r>
        <w:t>.</w:t>
      </w:r>
      <w:r>
        <w:tab/>
        <w:t>При проведении скрытых работ без уведомления Заказчика за свой счет вскрыть любую конструктивную часть выполненных работ по указанию Заказчика и в дальнейшем восстановить ее за свой счет.</w:t>
      </w:r>
    </w:p>
    <w:p w14:paraId="6621A04B" w14:textId="77777777" w:rsidR="001A15C6" w:rsidRDefault="001A15C6" w:rsidP="001A15C6">
      <w:pPr>
        <w:ind w:firstLine="709"/>
        <w:jc w:val="both"/>
      </w:pPr>
      <w:r>
        <w:t>7.1.</w:t>
      </w:r>
      <w:r w:rsidR="00983F3C">
        <w:t>3</w:t>
      </w:r>
      <w:r w:rsidR="00DE01E6">
        <w:t>3</w:t>
      </w:r>
      <w:r>
        <w:t>.</w:t>
      </w:r>
      <w:r>
        <w:tab/>
        <w:t>Немедленно известить Заказчика и до получения от него соответствующих указаний приостановить работы при возникновении ситуации, влекущей возможные неблагоприятные последствия, угрожающие годности или прочности результатов выполняемой работы, либо влекущей необходимость увеличения сроков для завершения работ на Объекте.</w:t>
      </w:r>
    </w:p>
    <w:p w14:paraId="330F5BCD" w14:textId="77777777" w:rsidR="001A15C6" w:rsidRDefault="001A15C6" w:rsidP="001A15C6">
      <w:pPr>
        <w:ind w:firstLine="709"/>
        <w:jc w:val="both"/>
      </w:pPr>
      <w:r>
        <w:t>7.1.</w:t>
      </w:r>
      <w:r w:rsidR="0040072C">
        <w:t>3</w:t>
      </w:r>
      <w:r w:rsidR="00DE01E6">
        <w:t>4</w:t>
      </w:r>
      <w:r>
        <w:t>.</w:t>
      </w:r>
      <w:r>
        <w:tab/>
        <w:t>Передать Заказчику в сроки, установленные настоящим Контрактом, исполнительную документацию на выполненные работы в составе и объеме, предусмотренном законодательством Российской Федерации и Контрактом, подтверждающую соответствие Объекта требованиям проектной документации (в том числе соответствие Объекта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если Техническим заданием предусмотрен</w:t>
      </w:r>
      <w:r w:rsidR="00983F3C">
        <w:t xml:space="preserve">ы соответствующие мероприятия), </w:t>
      </w:r>
      <w:r>
        <w:t>и иные документы, предусмотренные законодательством Российской Федерации.</w:t>
      </w:r>
    </w:p>
    <w:p w14:paraId="6F41994B" w14:textId="77777777" w:rsidR="001A15C6" w:rsidRDefault="001A15C6" w:rsidP="001A15C6">
      <w:pPr>
        <w:ind w:firstLine="709"/>
        <w:jc w:val="both"/>
      </w:pPr>
      <w:r>
        <w:t>7.1.</w:t>
      </w:r>
      <w:r w:rsidR="0040072C">
        <w:t>3</w:t>
      </w:r>
      <w:r w:rsidR="00DE01E6">
        <w:t>5</w:t>
      </w:r>
      <w:r>
        <w:t>.</w:t>
      </w:r>
      <w:r>
        <w:tab/>
        <w:t>За свой счет восстановить конструкции, материалы, изделия, оборудование в случае их повреждения или утраты;</w:t>
      </w:r>
    </w:p>
    <w:p w14:paraId="42A2B993" w14:textId="77777777" w:rsidR="001A15C6" w:rsidRDefault="001A15C6" w:rsidP="001A15C6">
      <w:pPr>
        <w:ind w:firstLine="720"/>
        <w:jc w:val="both"/>
      </w:pPr>
      <w:r>
        <w:t>7.1.</w:t>
      </w:r>
      <w:r w:rsidR="0040072C">
        <w:t>3</w:t>
      </w:r>
      <w:r w:rsidR="00DE01E6">
        <w:t>6</w:t>
      </w:r>
      <w:r>
        <w:t>.</w:t>
      </w:r>
      <w:r>
        <w:tab/>
        <w:t>Поставить на Объект материалы, комплектующие изделия и конструкции, оборудование имеющие соответствующие сертификаты, технические паспорта и другие документы, удостоверяющие соответствие их качества условиям настоящего Контракта, утвержденной проектной документации. Копии этих сертификатов, паспортов и других удостоверяющих документов должны быть представлены Заказчику за 10 (десять) дней до начала производства работ, выполняемых с использованием этих материалов, изделий, конструкций и оборудования.</w:t>
      </w:r>
    </w:p>
    <w:p w14:paraId="77B60275" w14:textId="77777777" w:rsidR="001A15C6" w:rsidRDefault="001A15C6" w:rsidP="001A15C6">
      <w:pPr>
        <w:ind w:firstLine="709"/>
        <w:jc w:val="both"/>
      </w:pPr>
      <w:r>
        <w:t>7.1.</w:t>
      </w:r>
      <w:r w:rsidR="0040072C">
        <w:t>3</w:t>
      </w:r>
      <w:r w:rsidR="00DE01E6">
        <w:t>7</w:t>
      </w:r>
      <w:r>
        <w:t>.</w:t>
      </w:r>
      <w:r>
        <w:tab/>
        <w:t>Предоставить Заказчику по его требованию образцы материалов для проведения испытаний и оценки их качества или результатов предыдущих испытаний.</w:t>
      </w:r>
    </w:p>
    <w:p w14:paraId="1C893C57" w14:textId="77777777" w:rsidR="001A15C6" w:rsidRDefault="001A15C6" w:rsidP="001A15C6">
      <w:pPr>
        <w:ind w:firstLine="709"/>
        <w:jc w:val="both"/>
        <w:rPr>
          <w:rFonts w:eastAsia="MS Mincho"/>
        </w:rPr>
      </w:pPr>
      <w:r>
        <w:t>7.1.</w:t>
      </w:r>
      <w:r w:rsidR="0040072C">
        <w:t>3</w:t>
      </w:r>
      <w:r w:rsidR="00DE01E6">
        <w:t>8</w:t>
      </w:r>
      <w:r>
        <w:t>.</w:t>
      </w:r>
      <w:r>
        <w:tab/>
        <w:t>По окончании монтажа инженерных систем на Объекте обеспечить его пусконаладочные работы (при необходимости) в присутствии представителя Заказчика и соответствующих служб, в порядке, определенном требованиями соответствующих норм и правил с последующим оформлением документации, подтверждающей соответствие показателей работы оборудования и систем требуемым характеристикам</w:t>
      </w:r>
      <w:r>
        <w:rPr>
          <w:rFonts w:eastAsia="MS Mincho"/>
        </w:rPr>
        <w:t>.</w:t>
      </w:r>
    </w:p>
    <w:p w14:paraId="57DC9691" w14:textId="77777777" w:rsidR="001A15C6" w:rsidRDefault="001A15C6" w:rsidP="001A15C6">
      <w:pPr>
        <w:ind w:firstLine="709"/>
        <w:jc w:val="both"/>
      </w:pPr>
      <w:r>
        <w:t>7.1.</w:t>
      </w:r>
      <w:r w:rsidR="0040072C">
        <w:t>3</w:t>
      </w:r>
      <w:r w:rsidR="00DE01E6">
        <w:t>9</w:t>
      </w:r>
      <w:r>
        <w:t>.</w:t>
      </w:r>
      <w:r>
        <w:tab/>
        <w:t>Нести полную ответственность перед Заказчиком за неисполнение или ненадлежащее исполнение обязательств привлеченными субподрядчиками.</w:t>
      </w:r>
    </w:p>
    <w:p w14:paraId="44892506" w14:textId="77777777" w:rsidR="001A15C6" w:rsidRDefault="001A15C6" w:rsidP="001A15C6">
      <w:pPr>
        <w:ind w:firstLine="709"/>
        <w:jc w:val="both"/>
      </w:pPr>
      <w:r>
        <w:t>7.1.</w:t>
      </w:r>
      <w:r w:rsidR="00DE01E6">
        <w:t>40</w:t>
      </w:r>
      <w:r>
        <w:t>.</w:t>
      </w:r>
      <w:r>
        <w:tab/>
        <w:t>Организовать строительный контроль с соблюдением требований, предусмотренных Градостроительным Кодексом РФ и Положением о проведении строительного контроля при осуществлении строительства, реконструкции, капитального ремонта объектов капитального ремонта, утвержденных Постановлением Правительства РФ от 21.06.2010 г. № 468 (далее – Постановление № 468).</w:t>
      </w:r>
    </w:p>
    <w:p w14:paraId="5C5E23AE" w14:textId="77777777" w:rsidR="001A15C6" w:rsidRDefault="001A15C6" w:rsidP="001A15C6">
      <w:pPr>
        <w:autoSpaceDE w:val="0"/>
        <w:autoSpaceDN w:val="0"/>
        <w:adjustRightInd w:val="0"/>
        <w:ind w:firstLine="708"/>
        <w:jc w:val="both"/>
        <w:rPr>
          <w:rFonts w:eastAsia="Calibri"/>
          <w:lang w:eastAsia="en-US"/>
        </w:rPr>
      </w:pPr>
      <w:r>
        <w:t>7.1.</w:t>
      </w:r>
      <w:r w:rsidR="0040072C">
        <w:t>4</w:t>
      </w:r>
      <w:r w:rsidR="00DE01E6">
        <w:t>1</w:t>
      </w:r>
      <w:r>
        <w:t>.</w:t>
      </w:r>
      <w:r>
        <w:rPr>
          <w:rFonts w:eastAsia="Calibri"/>
          <w:lang w:eastAsia="en-US"/>
        </w:rPr>
        <w:tab/>
        <w:t>По требованию Заказчика передать ему Проектную документацию, а также исполнительную документацию на выполненные работы при досрочном прекращении Контракта в срок не позднее 5 (пяти) рабочих дней со дня поступления такого требования, а также по требованию Заказчика и/или лиц, осуществляющих строительный/технический надзор в срок не позднее 2 (двух) дней, следующих за датой получения требования, представлять всю необходимую информацию, документы (паспорта, сертификаты, и т.п.), удостоверяющих качество используемых при выполнении работ материалов, оборудования, изделий и конструкций, а также выполненных работ, и их соответствие требованиям проектной документации.</w:t>
      </w:r>
    </w:p>
    <w:p w14:paraId="228BB583" w14:textId="77777777" w:rsidR="001A15C6" w:rsidRDefault="001A15C6" w:rsidP="001A15C6">
      <w:pPr>
        <w:autoSpaceDE w:val="0"/>
        <w:autoSpaceDN w:val="0"/>
        <w:adjustRightInd w:val="0"/>
        <w:ind w:firstLine="708"/>
        <w:jc w:val="both"/>
      </w:pPr>
      <w:r>
        <w:rPr>
          <w:rFonts w:eastAsia="Calibri"/>
          <w:lang w:eastAsia="en-US"/>
        </w:rPr>
        <w:t>7.1.</w:t>
      </w:r>
      <w:r w:rsidR="0040072C">
        <w:rPr>
          <w:rFonts w:eastAsia="Calibri"/>
          <w:lang w:eastAsia="en-US"/>
        </w:rPr>
        <w:t>4</w:t>
      </w:r>
      <w:r w:rsidR="00DE01E6">
        <w:rPr>
          <w:rFonts w:eastAsia="Calibri"/>
          <w:lang w:eastAsia="en-US"/>
        </w:rPr>
        <w:t>2</w:t>
      </w:r>
      <w:r>
        <w:rPr>
          <w:rFonts w:eastAsia="Calibri"/>
          <w:lang w:eastAsia="en-US"/>
        </w:rPr>
        <w:t>.</w:t>
      </w:r>
      <w:r>
        <w:rPr>
          <w:rFonts w:eastAsia="Calibri"/>
          <w:lang w:eastAsia="en-US"/>
        </w:rPr>
        <w:tab/>
      </w:r>
      <w:r>
        <w:t xml:space="preserve">Подрядчик обязуется использовать при выполнении работ квалифицированных сотрудников, которые имеют разрешение на работу в Российской Федерации, а также допуски на производство специальных работ. Подрядчик гарантирует, что его персонал и подрядчики обладают необходимым опытом и квалификацией для производства работ по настоящему Контракту и для успешной сдачи выполненных работ. Подрядчик обязуется не привлекать к трудовой деятельности </w:t>
      </w:r>
      <w:r>
        <w:lastRenderedPageBreak/>
        <w:t>иностранных граждан или лиц без гражданства, не имеющих разрешения на работу, если такое разрешение требуется в соответствии с законом.</w:t>
      </w:r>
    </w:p>
    <w:p w14:paraId="64BF1A42" w14:textId="77777777" w:rsidR="001A15C6" w:rsidRPr="00A10E3E" w:rsidRDefault="001A15C6" w:rsidP="001A15C6">
      <w:pPr>
        <w:pStyle w:val="a4"/>
        <w:tabs>
          <w:tab w:val="left" w:pos="1134"/>
        </w:tabs>
        <w:ind w:left="0" w:right="-2" w:firstLine="709"/>
        <w:jc w:val="both"/>
        <w:rPr>
          <w:noProof/>
        </w:rPr>
      </w:pPr>
      <w:bookmarkStart w:id="5" w:name="_Hlk106888833"/>
      <w:r w:rsidRPr="00A10E3E">
        <w:rPr>
          <w:noProof/>
        </w:rPr>
        <w:t>7.1.</w:t>
      </w:r>
      <w:r w:rsidR="0040072C" w:rsidRPr="00A10E3E">
        <w:rPr>
          <w:noProof/>
        </w:rPr>
        <w:t>4</w:t>
      </w:r>
      <w:r w:rsidR="00DE01E6" w:rsidRPr="00A10E3E">
        <w:rPr>
          <w:noProof/>
        </w:rPr>
        <w:t>3</w:t>
      </w:r>
      <w:r w:rsidRPr="00A10E3E">
        <w:rPr>
          <w:noProof/>
        </w:rPr>
        <w:t>. Представлять в ТОФК соответствующие документы, установленные Порядком осуществления территориальными органами Федерального казначейства санкционирования операций со средствами участников казначейского сопровождения, утвержденным приказом Минфина России от 17.12.2021 № 214н (далее - Порядок санкционирования) исходя из предмета контракта и представлять в ТОФК сведения об операциях с целевыми средствами, сформированные и утвержденные в порядке и по форме, которые предусмотрены Порядком санкционирования, в целях санкционирования расходов.</w:t>
      </w:r>
    </w:p>
    <w:bookmarkEnd w:id="5"/>
    <w:p w14:paraId="125F549C" w14:textId="77777777" w:rsidR="001A15C6" w:rsidRPr="00A10E3E" w:rsidRDefault="001A15C6" w:rsidP="001A15C6">
      <w:pPr>
        <w:pStyle w:val="a4"/>
        <w:tabs>
          <w:tab w:val="left" w:pos="1134"/>
        </w:tabs>
        <w:ind w:left="0" w:right="-2" w:firstLine="709"/>
        <w:jc w:val="both"/>
        <w:rPr>
          <w:noProof/>
        </w:rPr>
      </w:pPr>
      <w:r w:rsidRPr="00A10E3E">
        <w:rPr>
          <w:noProof/>
        </w:rPr>
        <w:t>7.1.</w:t>
      </w:r>
      <w:r w:rsidR="0040072C" w:rsidRPr="00A10E3E">
        <w:rPr>
          <w:noProof/>
        </w:rPr>
        <w:t>4</w:t>
      </w:r>
      <w:r w:rsidR="00DE01E6" w:rsidRPr="00A10E3E">
        <w:rPr>
          <w:noProof/>
        </w:rPr>
        <w:t>4</w:t>
      </w:r>
      <w:r w:rsidRPr="00A10E3E">
        <w:rPr>
          <w:noProof/>
        </w:rPr>
        <w:t>. Указывать в заключаемых им контрактах (договорах), а также в распоряжениях о совершении казначейских платежей (далее - распоряжения), и документах, установленных Порядком санкционирования, идентификатор государственного контракта, сформированный в соответствии с Порядком формирования идентификатора государственного контракта, договора (соглашения) при казначейском сопровождении средств, утвержденным приказом Минфина России от 2 декабря 2021 г. № 205н (далее - Порядок № 205н), а также обеспечить включение аналогичных обязательств в контракты (договоры), заключаемые соисполнителями.</w:t>
      </w:r>
    </w:p>
    <w:p w14:paraId="6E3D9719" w14:textId="77777777" w:rsidR="001A15C6" w:rsidRDefault="001A15C6" w:rsidP="001A15C6">
      <w:pPr>
        <w:pStyle w:val="a4"/>
        <w:tabs>
          <w:tab w:val="left" w:pos="1134"/>
        </w:tabs>
        <w:ind w:left="0" w:right="-2" w:firstLine="709"/>
        <w:jc w:val="both"/>
        <w:rPr>
          <w:noProof/>
        </w:rPr>
      </w:pPr>
      <w:r w:rsidRPr="00A10E3E">
        <w:rPr>
          <w:noProof/>
        </w:rPr>
        <w:t>7.1.</w:t>
      </w:r>
      <w:r w:rsidR="0040072C" w:rsidRPr="00A10E3E">
        <w:rPr>
          <w:noProof/>
        </w:rPr>
        <w:t>4</w:t>
      </w:r>
      <w:r w:rsidR="00DE01E6" w:rsidRPr="00A10E3E">
        <w:rPr>
          <w:noProof/>
        </w:rPr>
        <w:t>5</w:t>
      </w:r>
      <w:r w:rsidRPr="00A10E3E">
        <w:rPr>
          <w:noProof/>
        </w:rPr>
        <w:t>. Вести раздельный учет результатов финансово-хозяйственной деятельности в соответствии с Порядком ведения учета доходов, затрат, произведенных участниками казначейского сопровождения в целях достижения результатов, установленных при предоставлении целевых средств, по каждому государственному (муниципальному) контракту, договору (соглашению), контракту (договору), утвержденным приказом Минфина России от 10 декабря 2021 г. N 210н.</w:t>
      </w:r>
    </w:p>
    <w:p w14:paraId="4BDA7D49" w14:textId="77777777" w:rsidR="00EB287B" w:rsidRDefault="008518E9" w:rsidP="008518E9">
      <w:pPr>
        <w:ind w:firstLine="709"/>
        <w:jc w:val="both"/>
      </w:pPr>
      <w:r>
        <w:t>7.1.</w:t>
      </w:r>
      <w:r w:rsidR="0040072C">
        <w:t>4</w:t>
      </w:r>
      <w:r w:rsidR="00DE01E6">
        <w:t>6</w:t>
      </w:r>
      <w:r>
        <w:t>.</w:t>
      </w:r>
      <w:r w:rsidRPr="008518E9">
        <w:t xml:space="preserve"> При расторжении контракта до завершения работ передать заказчику исполнительную документацию, ведение которой осуществляется подрядчиком в соответствии с требованиями законодательства о градостроительной деятельности, а также другие документы, полученные (составленные) подрядчиком в ходе исполнения обязательств по контракту, в течение 10 дней со дня получения от заказчика направленного в порядке, предусмотренном контрактом для направления уведомлений, требования о передаче указанных документов заказчику</w:t>
      </w:r>
      <w:r w:rsidR="00EB287B">
        <w:t>.</w:t>
      </w:r>
    </w:p>
    <w:p w14:paraId="1805463E" w14:textId="77777777" w:rsidR="00DE01E6" w:rsidRDefault="00DE01E6" w:rsidP="00DE01E6">
      <w:pPr>
        <w:ind w:firstLine="708"/>
        <w:jc w:val="both"/>
      </w:pPr>
      <w:r>
        <w:t>7.1.47. В течение 3 (трех) рабочих дней со дня получения от Заказчика дополнительного соглашения (пп. 7.3.15. Контракта) подписать его, скрепить печатью (при наличии) и направить в адрес Заказчика один экземпляр.</w:t>
      </w:r>
    </w:p>
    <w:p w14:paraId="1D648182" w14:textId="77777777" w:rsidR="008518E9" w:rsidRDefault="00EB287B" w:rsidP="008518E9">
      <w:pPr>
        <w:ind w:firstLine="709"/>
        <w:jc w:val="both"/>
        <w:rPr>
          <w:b/>
        </w:rPr>
      </w:pPr>
      <w:r w:rsidRPr="00EB287B">
        <w:rPr>
          <w:b/>
        </w:rPr>
        <w:t>7.2. Подрядчик вправе:</w:t>
      </w:r>
      <w:r w:rsidR="008518E9" w:rsidRPr="00EB287B">
        <w:rPr>
          <w:b/>
        </w:rPr>
        <w:t xml:space="preserve"> </w:t>
      </w:r>
    </w:p>
    <w:p w14:paraId="33C9088E" w14:textId="77777777" w:rsidR="00EB287B" w:rsidRPr="00EB287B" w:rsidRDefault="00EB287B" w:rsidP="00EB287B">
      <w:pPr>
        <w:ind w:firstLine="709"/>
        <w:jc w:val="both"/>
      </w:pPr>
      <w:r>
        <w:t>7.2.1.</w:t>
      </w:r>
      <w:r w:rsidR="0040072C">
        <w:t xml:space="preserve"> </w:t>
      </w:r>
      <w:r w:rsidRPr="00EB287B">
        <w:t xml:space="preserve">Обращаться к заказчику в порядке, предусмотренном </w:t>
      </w:r>
      <w:r w:rsidR="004C0ECA">
        <w:t>К</w:t>
      </w:r>
      <w:r w:rsidRPr="00EB287B">
        <w:t xml:space="preserve">онтрактом для направления уведомлений, с уведомлениями, обращениями, требованиями, предложениями и иными сообщениями, связанными с исполнением обязательств сторон по </w:t>
      </w:r>
      <w:r w:rsidR="004C0ECA" w:rsidRPr="005720F0">
        <w:t>К</w:t>
      </w:r>
      <w:r w:rsidRPr="00EB287B">
        <w:t xml:space="preserve">онтракту. </w:t>
      </w:r>
    </w:p>
    <w:p w14:paraId="425A0F7F" w14:textId="77777777" w:rsidR="00EB287B" w:rsidRPr="00EB287B" w:rsidRDefault="00EB287B" w:rsidP="00EB287B">
      <w:pPr>
        <w:ind w:firstLine="709"/>
        <w:jc w:val="both"/>
      </w:pPr>
      <w:r>
        <w:t>7.2.2</w:t>
      </w:r>
      <w:r w:rsidRPr="00EB287B">
        <w:t xml:space="preserve">. Требовать от заказчика надлежащего и своевременного выполнения обязательств, предусмотренных </w:t>
      </w:r>
      <w:r w:rsidR="004C0ECA">
        <w:t>К</w:t>
      </w:r>
      <w:r w:rsidRPr="00EB287B">
        <w:t xml:space="preserve">онтрактом. </w:t>
      </w:r>
    </w:p>
    <w:p w14:paraId="141141CC" w14:textId="77777777" w:rsidR="00EB287B" w:rsidRPr="00EB287B" w:rsidRDefault="00EB287B" w:rsidP="00EB287B">
      <w:pPr>
        <w:ind w:firstLine="709"/>
        <w:jc w:val="both"/>
      </w:pPr>
      <w:r>
        <w:t>7.2.3</w:t>
      </w:r>
      <w:r w:rsidRPr="00EB287B">
        <w:t xml:space="preserve">.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требовать уплаты неустоек (штрафов, пеней). </w:t>
      </w:r>
    </w:p>
    <w:p w14:paraId="7515ED99" w14:textId="77777777" w:rsidR="0092768A" w:rsidRPr="00584F55" w:rsidRDefault="0092768A" w:rsidP="0092768A">
      <w:pPr>
        <w:pStyle w:val="3"/>
        <w:spacing w:before="0" w:after="0"/>
        <w:ind w:firstLine="709"/>
        <w:rPr>
          <w:rFonts w:ascii="Times New Roman" w:hAnsi="Times New Roman"/>
          <w:sz w:val="24"/>
          <w:szCs w:val="24"/>
          <w:lang w:val="ru-RU"/>
        </w:rPr>
      </w:pPr>
      <w:r w:rsidRPr="00584F55">
        <w:rPr>
          <w:rFonts w:ascii="Times New Roman" w:hAnsi="Times New Roman"/>
          <w:sz w:val="24"/>
          <w:szCs w:val="24"/>
          <w:lang w:val="ru-RU"/>
        </w:rPr>
        <w:t>7.</w:t>
      </w:r>
      <w:r>
        <w:rPr>
          <w:rFonts w:ascii="Times New Roman" w:hAnsi="Times New Roman"/>
          <w:sz w:val="24"/>
          <w:szCs w:val="24"/>
          <w:lang w:val="ru-RU"/>
        </w:rPr>
        <w:t>3.</w:t>
      </w:r>
      <w:r w:rsidRPr="00584F55">
        <w:rPr>
          <w:rFonts w:ascii="Times New Roman" w:hAnsi="Times New Roman"/>
          <w:sz w:val="24"/>
          <w:szCs w:val="24"/>
          <w:lang w:val="ru-RU"/>
        </w:rPr>
        <w:tab/>
        <w:t>Заказчик обязан:</w:t>
      </w:r>
    </w:p>
    <w:p w14:paraId="6548F327" w14:textId="77777777" w:rsidR="0092768A" w:rsidRPr="00CD1C3C" w:rsidRDefault="0092768A" w:rsidP="0092768A">
      <w:pPr>
        <w:ind w:firstLine="709"/>
        <w:jc w:val="both"/>
      </w:pPr>
      <w:r w:rsidRPr="005720F0">
        <w:t>7.3.1.</w:t>
      </w:r>
      <w:r w:rsidRPr="005720F0">
        <w:tab/>
        <w:t>Со дня заключения Контракта осуществлять содействие Подрядчику в исполнении им своих обязательств по Контракту, а также осуществлять действия, позволяющие Подрядчику приступить к выполнению работ и своевременно выполнить работы, если в соответствии с законодательством Российской Федерации осуществление таких действий возложено на Заказчика.</w:t>
      </w:r>
      <w:r w:rsidRPr="00CD1C3C">
        <w:t xml:space="preserve"> </w:t>
      </w:r>
    </w:p>
    <w:p w14:paraId="3AA500A6" w14:textId="77777777" w:rsidR="00DE01E6" w:rsidRDefault="00DE01E6" w:rsidP="00DE01E6">
      <w:pPr>
        <w:pStyle w:val="HTML"/>
        <w:ind w:firstLine="709"/>
        <w:jc w:val="both"/>
        <w:rPr>
          <w:rFonts w:ascii="Times New Roman" w:hAnsi="Times New Roman"/>
          <w:sz w:val="24"/>
          <w:szCs w:val="24"/>
        </w:rPr>
      </w:pPr>
      <w:r>
        <w:rPr>
          <w:rFonts w:ascii="Times New Roman" w:hAnsi="Times New Roman"/>
          <w:sz w:val="24"/>
          <w:szCs w:val="24"/>
        </w:rPr>
        <w:t>7.3.2 В течение 5 (пяти) рабочих дней со дня, следующего за днем заключения Контракта, передать подрядчику по акту приема-передачи:</w:t>
      </w:r>
    </w:p>
    <w:p w14:paraId="6716C635" w14:textId="77777777" w:rsidR="00DE01E6" w:rsidRDefault="00DE01E6" w:rsidP="00DE01E6">
      <w:pPr>
        <w:ind w:firstLine="709"/>
        <w:jc w:val="both"/>
      </w:pPr>
      <w:r>
        <w:t>- утвержденную проектную документацию;</w:t>
      </w:r>
    </w:p>
    <w:p w14:paraId="6FBEBA4A" w14:textId="77777777" w:rsidR="00DE01E6" w:rsidRDefault="00DE01E6" w:rsidP="00DE01E6">
      <w:pPr>
        <w:pStyle w:val="HTML"/>
        <w:ind w:firstLine="709"/>
        <w:jc w:val="both"/>
        <w:rPr>
          <w:rFonts w:ascii="Times New Roman" w:hAnsi="Times New Roman"/>
          <w:sz w:val="24"/>
          <w:szCs w:val="24"/>
        </w:rPr>
      </w:pPr>
      <w:r>
        <w:rPr>
          <w:rFonts w:ascii="Times New Roman" w:hAnsi="Times New Roman"/>
          <w:sz w:val="24"/>
          <w:szCs w:val="24"/>
        </w:rPr>
        <w:t>- строительную площадку, а также документы, которые определены приложением к Контракту, являющимся его неотъемлемой частью, а в случае получения мотивированного отказа Подрядчика от подписания проекта акта приема-передачи осуществить одно из следующих действий:</w:t>
      </w:r>
    </w:p>
    <w:p w14:paraId="02FD9D53" w14:textId="77777777" w:rsidR="00DE01E6" w:rsidRDefault="00DE01E6" w:rsidP="00DE0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1) в течение 2 (Двух) дней со дня, следующего за днем получения мотивированного отказа подрядчика от подписания проекта акта приема-передачи, устранить замечания, указанные в таком мотивированном отказе, и повторно передать подрядчику по акту приема-передачи строительную площадку, а также документы, которые определены приложением к контракту, являющимся его неотъемлемой частью;</w:t>
      </w:r>
    </w:p>
    <w:p w14:paraId="5689371E" w14:textId="77777777" w:rsidR="00DE01E6" w:rsidRDefault="00DE01E6" w:rsidP="00DE01E6">
      <w:pPr>
        <w:ind w:firstLine="709"/>
        <w:jc w:val="both"/>
      </w:pPr>
      <w:r>
        <w:lastRenderedPageBreak/>
        <w:t xml:space="preserve">2) согласовать с подрядчиком новый срок передачи строительной площадки и документов (в случае, если в установленный контрактом срок невозможно устранить замечания, указанные в мотивированном отказе подрядчика от подписания проекта акта приема-передачи). </w:t>
      </w:r>
    </w:p>
    <w:p w14:paraId="69145C0E" w14:textId="77777777" w:rsidR="00DE01E6" w:rsidRDefault="00DE01E6" w:rsidP="00DE01E6">
      <w:pPr>
        <w:ind w:firstLine="708"/>
        <w:jc w:val="both"/>
      </w:pPr>
      <w:r>
        <w:t xml:space="preserve">3) направить подрядчику требование о приемке по акту приема-передачи строительной площадки, а также документов, которые определены приложением к контракту, являющимся его неотъемлемой частью, с указанием причин отказа заказчика от устранения замечаний, указанных в мотивированном отказе подрядчика от подписания проекта акта приема-передачи. </w:t>
      </w:r>
    </w:p>
    <w:p w14:paraId="4D1C73FB" w14:textId="77777777" w:rsidR="0092768A" w:rsidRDefault="0092768A" w:rsidP="0092768A">
      <w:pPr>
        <w:tabs>
          <w:tab w:val="left" w:pos="1418"/>
        </w:tabs>
        <w:ind w:firstLine="708"/>
        <w:jc w:val="both"/>
      </w:pPr>
      <w:r w:rsidRPr="008B5D29">
        <w:t>7.3.3.</w:t>
      </w:r>
      <w:r w:rsidRPr="008B5D29">
        <w:tab/>
        <w:t>Проводить самостоятельно или с привлечением экспертов, экспертных организаций экспертизу представленного Подрядчиком результата выполненных работ в части его соответствия условиям Контракта.</w:t>
      </w:r>
    </w:p>
    <w:p w14:paraId="579A376E" w14:textId="77777777" w:rsidR="0092768A" w:rsidRPr="00584F55" w:rsidRDefault="0092768A" w:rsidP="0092768A">
      <w:pPr>
        <w:tabs>
          <w:tab w:val="left" w:pos="1418"/>
        </w:tabs>
        <w:ind w:firstLine="708"/>
        <w:jc w:val="both"/>
      </w:pPr>
      <w:r w:rsidRPr="00584F55">
        <w:t>7.</w:t>
      </w:r>
      <w:r>
        <w:t>3</w:t>
      </w:r>
      <w:r w:rsidRPr="00584F55">
        <w:t>.</w:t>
      </w:r>
      <w:r w:rsidR="008B5D29">
        <w:t>4</w:t>
      </w:r>
      <w:r w:rsidRPr="00584F55">
        <w:t>.</w:t>
      </w:r>
      <w:r w:rsidRPr="00584F55">
        <w:tab/>
        <w:t>Обеспечить приемку выполненных Подрядчиком работ в порядке и в сроки, установленные настоящим Контрактом и действующим законодательством Российской Федерации.</w:t>
      </w:r>
    </w:p>
    <w:p w14:paraId="524D493B" w14:textId="77777777" w:rsidR="0092768A" w:rsidRPr="00584F55" w:rsidRDefault="0092768A" w:rsidP="0092768A">
      <w:pPr>
        <w:ind w:firstLine="708"/>
        <w:jc w:val="both"/>
        <w:rPr>
          <w:bCs/>
          <w:iCs/>
        </w:rPr>
      </w:pPr>
      <w:r w:rsidRPr="00584F55">
        <w:t>7.</w:t>
      </w:r>
      <w:r>
        <w:t>3</w:t>
      </w:r>
      <w:r w:rsidRPr="00584F55">
        <w:t>.</w:t>
      </w:r>
      <w:r w:rsidR="008B5D29">
        <w:t>5</w:t>
      </w:r>
      <w:r w:rsidRPr="00584F55">
        <w:t>.</w:t>
      </w:r>
      <w:r w:rsidRPr="00584F55">
        <w:tab/>
        <w:t xml:space="preserve">Оплачивать выполненные по Контракту работы на основании сметы Контракта с учетом графика выполнения </w:t>
      </w:r>
      <w:r w:rsidRPr="007F275F">
        <w:t xml:space="preserve">строительно-монтажных </w:t>
      </w:r>
      <w:r w:rsidRPr="00584F55">
        <w:t xml:space="preserve">работ и фактически выполненных Подрядчиком работ </w:t>
      </w:r>
      <w:r>
        <w:t>в соответствии с условиями настоящего Контракта</w:t>
      </w:r>
      <w:r w:rsidRPr="00584F55">
        <w:t>.</w:t>
      </w:r>
    </w:p>
    <w:p w14:paraId="79FF4734" w14:textId="77777777" w:rsidR="0092768A" w:rsidRPr="00584F55" w:rsidRDefault="0092768A" w:rsidP="0092768A">
      <w:pPr>
        <w:ind w:firstLine="708"/>
        <w:jc w:val="both"/>
      </w:pPr>
      <w:r w:rsidRPr="00584F55">
        <w:t>7.</w:t>
      </w:r>
      <w:r>
        <w:t>3</w:t>
      </w:r>
      <w:r w:rsidRPr="00584F55">
        <w:t>.</w:t>
      </w:r>
      <w:r w:rsidR="008B5D29">
        <w:t>6</w:t>
      </w:r>
      <w:r w:rsidRPr="00584F55">
        <w:t>.</w:t>
      </w:r>
      <w:r w:rsidRPr="00584F55">
        <w:tab/>
        <w:t>Осуществлять контроль за исполнением Подрядчиком условий Контракта в соответствии с законодательством Российской Федерации.</w:t>
      </w:r>
    </w:p>
    <w:p w14:paraId="515B8FE0" w14:textId="77777777" w:rsidR="0092768A" w:rsidRPr="00584F55" w:rsidRDefault="0092768A" w:rsidP="0092768A">
      <w:pPr>
        <w:autoSpaceDE w:val="0"/>
        <w:autoSpaceDN w:val="0"/>
        <w:adjustRightInd w:val="0"/>
        <w:ind w:firstLine="709"/>
        <w:jc w:val="both"/>
      </w:pPr>
      <w:r w:rsidRPr="00584F55">
        <w:t>7.</w:t>
      </w:r>
      <w:r>
        <w:t>3</w:t>
      </w:r>
      <w:r w:rsidRPr="00584F55">
        <w:t>.</w:t>
      </w:r>
      <w:r w:rsidR="009F6C16">
        <w:t>7</w:t>
      </w:r>
      <w:r w:rsidRPr="00584F55">
        <w:t>.</w:t>
      </w:r>
      <w:r w:rsidRPr="00584F55">
        <w:tab/>
        <w:t>Осуществлять строительный контроль, в соответствии с требованиями Постановления №468, своими силами или с привлечением сторонних организаций. О привлечении таких организаций, их правах и обязанностях при проведении строительного контроля Заказчик уведомляет Подрядчика в течение 3 (Трех) рабочих дней со дня их привлечения.</w:t>
      </w:r>
    </w:p>
    <w:p w14:paraId="40AB5320" w14:textId="77777777" w:rsidR="0092768A" w:rsidRPr="0043185A" w:rsidRDefault="0092768A" w:rsidP="0092768A">
      <w:pPr>
        <w:autoSpaceDE w:val="0"/>
        <w:autoSpaceDN w:val="0"/>
        <w:adjustRightInd w:val="0"/>
        <w:ind w:firstLine="709"/>
        <w:jc w:val="both"/>
      </w:pPr>
      <w:r w:rsidRPr="00584F55">
        <w:t>7.</w:t>
      </w:r>
      <w:r>
        <w:t>3.</w:t>
      </w:r>
      <w:r w:rsidR="009F6C16">
        <w:t>8</w:t>
      </w:r>
      <w:r w:rsidRPr="00584F55">
        <w:t>.</w:t>
      </w:r>
      <w:r w:rsidRPr="00584F55">
        <w:tab/>
        <w:t xml:space="preserve">Осуществлять осмотр выполненных работ, проверку сведений о видах и объемах фактически выполненных работ, содержащихся в представленных документах, на соответствие Проектной документации в течение 10 (Десяти) рабочих дней со дня получения от Подрядчика отчета об объемах выполненных </w:t>
      </w:r>
      <w:r w:rsidRPr="0043185A">
        <w:t>работ (</w:t>
      </w:r>
      <w:r w:rsidRPr="00A10E3E">
        <w:t>Приложение №</w:t>
      </w:r>
      <w:r w:rsidR="00A10E3E" w:rsidRPr="00A10E3E">
        <w:rPr>
          <w:rStyle w:val="a6"/>
          <w:color w:val="auto"/>
          <w:u w:val="none"/>
        </w:rPr>
        <w:t>5</w:t>
      </w:r>
      <w:r w:rsidRPr="0043185A">
        <w:t>).</w:t>
      </w:r>
    </w:p>
    <w:p w14:paraId="07A0C8CC" w14:textId="77777777" w:rsidR="0092768A" w:rsidRPr="00584F55" w:rsidRDefault="0092768A" w:rsidP="0092768A">
      <w:pPr>
        <w:autoSpaceDE w:val="0"/>
        <w:autoSpaceDN w:val="0"/>
        <w:adjustRightInd w:val="0"/>
        <w:ind w:firstLine="709"/>
        <w:jc w:val="both"/>
      </w:pPr>
      <w:r w:rsidRPr="0043185A">
        <w:t>7.</w:t>
      </w:r>
      <w:r>
        <w:t>3</w:t>
      </w:r>
      <w:r w:rsidRPr="0043185A">
        <w:t>.</w:t>
      </w:r>
      <w:r w:rsidR="009F6C16">
        <w:t>9</w:t>
      </w:r>
      <w:r w:rsidRPr="0043185A">
        <w:t>.</w:t>
      </w:r>
      <w:r w:rsidRPr="0043185A">
        <w:tab/>
        <w:t xml:space="preserve">При наличии у Заказчика обоснованных замечаний </w:t>
      </w:r>
      <w:r w:rsidRPr="00584F55">
        <w:t xml:space="preserve">к представленным документам, объему и качеству выполненных работ, Заказчик возвращает их Подрядчику для внесения исправлений либо для устранения выявленных недостатков. </w:t>
      </w:r>
    </w:p>
    <w:p w14:paraId="3E43E93D" w14:textId="77777777" w:rsidR="0092768A" w:rsidRPr="00584F55" w:rsidRDefault="0092768A" w:rsidP="0092768A">
      <w:pPr>
        <w:autoSpaceDE w:val="0"/>
        <w:autoSpaceDN w:val="0"/>
        <w:adjustRightInd w:val="0"/>
        <w:ind w:firstLine="709"/>
        <w:jc w:val="both"/>
      </w:pPr>
      <w:r w:rsidRPr="00584F55">
        <w:t>7.</w:t>
      </w:r>
      <w:r>
        <w:t>3</w:t>
      </w:r>
      <w:r w:rsidRPr="00584F55">
        <w:t>.</w:t>
      </w:r>
      <w:r w:rsidR="009F6C16">
        <w:t>9</w:t>
      </w:r>
      <w:r w:rsidRPr="00584F55">
        <w:t>.1. Подрядчик за свой счет и в указанный Заказчиком срок устраняет недостатки (дефекты) работ и (или) недостатки (дефекты) документации и (или) обеспечивает их устранение третьими лицами.</w:t>
      </w:r>
    </w:p>
    <w:p w14:paraId="4E57ACAA" w14:textId="77777777" w:rsidR="0092768A" w:rsidRPr="00584F55" w:rsidRDefault="0092768A" w:rsidP="0092768A">
      <w:pPr>
        <w:autoSpaceDE w:val="0"/>
        <w:autoSpaceDN w:val="0"/>
        <w:adjustRightInd w:val="0"/>
        <w:ind w:firstLine="709"/>
        <w:jc w:val="both"/>
      </w:pPr>
      <w:r w:rsidRPr="00584F55">
        <w:t>7.</w:t>
      </w:r>
      <w:r>
        <w:t>3</w:t>
      </w:r>
      <w:r w:rsidRPr="00584F55">
        <w:t>.</w:t>
      </w:r>
      <w:r w:rsidR="009F6C16">
        <w:t>9</w:t>
      </w:r>
      <w:r w:rsidRPr="00584F55">
        <w:t>.2. В случае если Заказчиком такой срок не указан, то устранение недостатков (дефектов) осуществляется в срок не более 10 (Десяти) рабочих дней со дня получения от Заказчика замечаний.</w:t>
      </w:r>
    </w:p>
    <w:p w14:paraId="1487D7FE" w14:textId="77777777" w:rsidR="0092768A" w:rsidRPr="00A10E3E" w:rsidRDefault="0092768A" w:rsidP="0092768A">
      <w:pPr>
        <w:autoSpaceDE w:val="0"/>
        <w:autoSpaceDN w:val="0"/>
        <w:adjustRightInd w:val="0"/>
        <w:ind w:firstLine="709"/>
        <w:jc w:val="both"/>
      </w:pPr>
      <w:r w:rsidRPr="00584F55">
        <w:t>7.</w:t>
      </w:r>
      <w:r>
        <w:t>3</w:t>
      </w:r>
      <w:r w:rsidRPr="00584F55">
        <w:t>.</w:t>
      </w:r>
      <w:r w:rsidR="009F6C16">
        <w:t>9</w:t>
      </w:r>
      <w:r w:rsidRPr="00584F55">
        <w:t xml:space="preserve">.3. После устранения недостатков (дефектов) Подрядчик повторно в течение 3 (Трех) рабочих дней, представляет Заказчику </w:t>
      </w:r>
      <w:r w:rsidRPr="0043185A">
        <w:t xml:space="preserve">уведомление об устранении недостатков (дефектов) с приложением отчета об объемах выполненных работ </w:t>
      </w:r>
      <w:r w:rsidRPr="00A10E3E">
        <w:t>(</w:t>
      </w:r>
      <w:hyperlink w:anchor="_Приложение_№4_1" w:history="1">
        <w:r w:rsidRPr="00A10E3E">
          <w:rPr>
            <w:rStyle w:val="a6"/>
            <w:color w:val="auto"/>
            <w:u w:val="none"/>
          </w:rPr>
          <w:t>Приложение №</w:t>
        </w:r>
      </w:hyperlink>
      <w:r w:rsidR="00A10E3E" w:rsidRPr="00A10E3E">
        <w:rPr>
          <w:rStyle w:val="a6"/>
          <w:color w:val="auto"/>
          <w:u w:val="none"/>
        </w:rPr>
        <w:t>5</w:t>
      </w:r>
      <w:r w:rsidRPr="00A10E3E">
        <w:t>).</w:t>
      </w:r>
    </w:p>
    <w:p w14:paraId="3A75E3C5" w14:textId="77777777" w:rsidR="0092768A" w:rsidRDefault="0092768A" w:rsidP="0092768A">
      <w:pPr>
        <w:autoSpaceDE w:val="0"/>
        <w:autoSpaceDN w:val="0"/>
        <w:adjustRightInd w:val="0"/>
        <w:ind w:firstLine="709"/>
        <w:jc w:val="both"/>
      </w:pPr>
      <w:r w:rsidRPr="00584F55">
        <w:t>7.</w:t>
      </w:r>
      <w:r>
        <w:t>3</w:t>
      </w:r>
      <w:r w:rsidRPr="00584F55">
        <w:t>.</w:t>
      </w:r>
      <w:r w:rsidR="009F6C16">
        <w:t>9</w:t>
      </w:r>
      <w:r w:rsidRPr="0043185A">
        <w:t>.4. Представленный Подрядчиком отчет об объемах выполненных работ (</w:t>
      </w:r>
      <w:r w:rsidRPr="00A10E3E">
        <w:t>Приложение №</w:t>
      </w:r>
      <w:r w:rsidR="00A10E3E" w:rsidRPr="00A10E3E">
        <w:rPr>
          <w:rStyle w:val="a6"/>
          <w:color w:val="auto"/>
          <w:u w:val="none"/>
        </w:rPr>
        <w:t>5</w:t>
      </w:r>
      <w:r w:rsidRPr="0043185A">
        <w:t>) повторно рассматривается Заказчиком в порядке и в сроки, установленные настоящим Контрактом.</w:t>
      </w:r>
    </w:p>
    <w:p w14:paraId="57AFD4C2" w14:textId="77777777" w:rsidR="0092768A" w:rsidRPr="005720F0" w:rsidRDefault="0092768A" w:rsidP="0092768A">
      <w:pPr>
        <w:ind w:firstLine="709"/>
        <w:jc w:val="both"/>
      </w:pPr>
      <w:r w:rsidRPr="005720F0">
        <w:t>7.3.1</w:t>
      </w:r>
      <w:r w:rsidR="00B3505B">
        <w:t>0</w:t>
      </w:r>
      <w:r w:rsidRPr="005720F0">
        <w:t xml:space="preserve">. Обеспечить доступ персонала Подрядчика на </w:t>
      </w:r>
      <w:r w:rsidRPr="00B3505B">
        <w:t>строительную площадку.</w:t>
      </w:r>
      <w:r w:rsidRPr="005720F0">
        <w:t xml:space="preserve"> </w:t>
      </w:r>
    </w:p>
    <w:p w14:paraId="0F81E84D" w14:textId="77777777" w:rsidR="0092768A" w:rsidRPr="005720F0" w:rsidRDefault="0092768A" w:rsidP="0092768A">
      <w:pPr>
        <w:ind w:firstLine="709"/>
        <w:jc w:val="both"/>
      </w:pPr>
      <w:r w:rsidRPr="005720F0">
        <w:t>7.3.1</w:t>
      </w:r>
      <w:r w:rsidR="00B3505B">
        <w:t>1</w:t>
      </w:r>
      <w:r w:rsidRPr="005720F0">
        <w:t>. В сроки и порядке, которые предусмотрены Контрактом, с участием Подрядчика осмотреть и принять выполненные работы (их результат), а при обнаружении отступлений от контракта, в том числе ухудшающих результат работ, или иных недостатков в работах немедленно заявить об этом Подрядчику.</w:t>
      </w:r>
    </w:p>
    <w:p w14:paraId="05B992F0" w14:textId="77777777" w:rsidR="0092768A" w:rsidRPr="005720F0" w:rsidRDefault="0092768A" w:rsidP="0092768A">
      <w:pPr>
        <w:ind w:firstLine="709"/>
        <w:jc w:val="both"/>
      </w:pPr>
      <w:r w:rsidRPr="005720F0">
        <w:t>7.3.1</w:t>
      </w:r>
      <w:r w:rsidR="00B3505B">
        <w:t>2</w:t>
      </w:r>
      <w:r w:rsidRPr="005720F0">
        <w:t xml:space="preserve">. Отправлять Подрядчику в сроки и порядке, которые определены Контрактом, ответы на уведомления, обращения, требования, предложения и иные сообщения, связанные с исполнением обязательств Сторон по Контракту. Уведомления, обращения, требования, предложения и иные сообщения Подрядчика с описанием возникшей при исполнении Контракта проблемы и (или) предложением по ее решению, но не связанные с изменением существенных условий Контракта либо урегулированием споров, рассматриваются Заказчиком в течение </w:t>
      </w:r>
      <w:r w:rsidRPr="005720F0">
        <w:rPr>
          <w:b/>
          <w:u w:val="single"/>
        </w:rPr>
        <w:t>10 рабочих дней</w:t>
      </w:r>
      <w:r w:rsidRPr="005720F0">
        <w:t xml:space="preserve"> со дня их поступления, если иной срок не установлен Контрактом.</w:t>
      </w:r>
    </w:p>
    <w:p w14:paraId="3B46C72C" w14:textId="77777777" w:rsidR="0092768A" w:rsidRPr="000A65C9" w:rsidRDefault="0092768A" w:rsidP="0092768A">
      <w:pPr>
        <w:ind w:firstLine="709"/>
        <w:jc w:val="both"/>
      </w:pPr>
      <w:r w:rsidRPr="005720F0">
        <w:t>7.3.1</w:t>
      </w:r>
      <w:r w:rsidR="00B3505B">
        <w:t>3</w:t>
      </w:r>
      <w:r w:rsidRPr="005720F0">
        <w:t>. В случае просрочки исполнения Подрядчиком обязательств, предусмотренных контрактом (в том числе гарантийного обязательства), а также в иных случаях неисполнения или ненадлежащего исполнения Подрядчиком обязательств, предусмотренных Контрактом, направлять Подрядчику требование об уплате неустоек (штрафов, пеней).</w:t>
      </w:r>
      <w:r w:rsidRPr="000A65C9">
        <w:t xml:space="preserve"> </w:t>
      </w:r>
    </w:p>
    <w:p w14:paraId="2553AF7D" w14:textId="77777777" w:rsidR="0092768A" w:rsidRDefault="0092768A" w:rsidP="0092768A">
      <w:pPr>
        <w:ind w:firstLine="709"/>
        <w:jc w:val="both"/>
      </w:pPr>
      <w:r w:rsidRPr="005720F0">
        <w:lastRenderedPageBreak/>
        <w:t>7.3.1</w:t>
      </w:r>
      <w:r w:rsidR="00B3505B">
        <w:t>4</w:t>
      </w:r>
      <w:r w:rsidRPr="005720F0">
        <w:t xml:space="preserve">. В случаях и порядке, которые установлены законодательством Российской Федерации о контрактной системе в сфере закупок, списывать суммы неустоек (штрафов, пеней), начисленных подрядчику, но не списанных заказчиком в связи с неисполнением или ненадлежащим исполнением подрядчиком обязательств, предусмотренных контрактом. </w:t>
      </w:r>
    </w:p>
    <w:p w14:paraId="16801359" w14:textId="77777777" w:rsidR="00DE01E6" w:rsidRDefault="00DE01E6" w:rsidP="00DE01E6">
      <w:pPr>
        <w:ind w:firstLine="709"/>
        <w:jc w:val="both"/>
        <w:rPr>
          <w:sz w:val="22"/>
          <w:szCs w:val="22"/>
        </w:rPr>
      </w:pPr>
      <w:r>
        <w:t>7.3.15. В течение 5 (пяти) рабочих дней, после получения от Подрядчика уведомления об открытии казначейского счета в ТОФК (пп. 3.5. Контракта), составить соответствующее дополнительное соглашение, и направить его в адрес Подрядчика.</w:t>
      </w:r>
    </w:p>
    <w:p w14:paraId="4A72F501" w14:textId="77777777" w:rsidR="0092768A" w:rsidRPr="00292D6D" w:rsidRDefault="0092768A" w:rsidP="0092768A">
      <w:pPr>
        <w:ind w:firstLine="709"/>
        <w:jc w:val="both"/>
        <w:rPr>
          <w:b/>
        </w:rPr>
      </w:pPr>
      <w:r w:rsidRPr="005720F0">
        <w:rPr>
          <w:b/>
        </w:rPr>
        <w:t>7.4. Заказчик вправе:</w:t>
      </w:r>
    </w:p>
    <w:p w14:paraId="372DFFA1" w14:textId="77777777" w:rsidR="0092768A" w:rsidRPr="000A65C9" w:rsidRDefault="0092768A" w:rsidP="0092768A">
      <w:pPr>
        <w:ind w:firstLine="709"/>
        <w:jc w:val="both"/>
      </w:pPr>
      <w:r w:rsidRPr="00292D6D">
        <w:t>7.4.1. Требовать от Подрядчика надлежащего и своевременного выполнения обязательств, предусмотренных Контрактом.</w:t>
      </w:r>
      <w:r w:rsidRPr="000A65C9">
        <w:t xml:space="preserve"> </w:t>
      </w:r>
    </w:p>
    <w:p w14:paraId="7AB49C46" w14:textId="77777777" w:rsidR="0092768A" w:rsidRPr="0043185A" w:rsidRDefault="0092768A" w:rsidP="007737E4">
      <w:pPr>
        <w:pStyle w:val="2"/>
        <w:spacing w:before="120" w:line="240" w:lineRule="exact"/>
        <w:jc w:val="center"/>
        <w:rPr>
          <w:rFonts w:ascii="Times New Roman" w:hAnsi="Times New Roman"/>
          <w:bCs w:val="0"/>
          <w:i w:val="0"/>
          <w:iCs w:val="0"/>
          <w:sz w:val="24"/>
          <w:szCs w:val="24"/>
          <w:lang w:val="ru-RU"/>
        </w:rPr>
      </w:pPr>
      <w:r w:rsidRPr="0043185A">
        <w:rPr>
          <w:rFonts w:ascii="Times New Roman" w:hAnsi="Times New Roman"/>
          <w:bCs w:val="0"/>
          <w:i w:val="0"/>
          <w:iCs w:val="0"/>
          <w:sz w:val="24"/>
          <w:szCs w:val="24"/>
          <w:lang w:val="ru-RU"/>
        </w:rPr>
        <w:t>8. Гарантии качества.</w:t>
      </w:r>
    </w:p>
    <w:p w14:paraId="7DDC32FF" w14:textId="77777777" w:rsidR="0092768A" w:rsidRPr="00231D1D" w:rsidRDefault="0092768A" w:rsidP="007737E4">
      <w:pPr>
        <w:widowControl w:val="0"/>
        <w:autoSpaceDE w:val="0"/>
        <w:autoSpaceDN w:val="0"/>
        <w:adjustRightInd w:val="0"/>
        <w:ind w:firstLine="709"/>
        <w:jc w:val="both"/>
      </w:pPr>
      <w:bookmarkStart w:id="6" w:name="_Hlk36119084"/>
      <w:r w:rsidRPr="00231D1D">
        <w:t>8.1.</w:t>
      </w:r>
      <w:r w:rsidRPr="00231D1D">
        <w:tab/>
        <w:t xml:space="preserve">Гарантия качества результата работ, предусмотренного Контрактом, распространяется на все, составляющее результат работ. </w:t>
      </w:r>
    </w:p>
    <w:p w14:paraId="039D4D5D" w14:textId="77777777" w:rsidR="0092768A" w:rsidRPr="00014897" w:rsidRDefault="0092768A" w:rsidP="0092768A">
      <w:pPr>
        <w:widowControl w:val="0"/>
        <w:autoSpaceDE w:val="0"/>
        <w:autoSpaceDN w:val="0"/>
        <w:adjustRightInd w:val="0"/>
        <w:ind w:firstLine="709"/>
        <w:jc w:val="both"/>
      </w:pPr>
      <w:r w:rsidRPr="00231D1D">
        <w:t>8.2.</w:t>
      </w:r>
      <w:r w:rsidRPr="00231D1D">
        <w:tab/>
        <w:t xml:space="preserve">Гарантийный срок на результат работ устанавливается со дня приемки Заказчиком результата работ, а в случае досрочного расторжения </w:t>
      </w:r>
      <w:r w:rsidRPr="00014897">
        <w:t xml:space="preserve">контракта - со дня, с которого Контракт в соответствии с законодательством Российской Федерации считается расторгнутым. </w:t>
      </w:r>
      <w:r w:rsidR="007737E4" w:rsidRPr="00014897">
        <w:t>В течение данного срока Подрядчик обязуется за свой счет устранять недостатки выполненных работ.</w:t>
      </w:r>
    </w:p>
    <w:p w14:paraId="44AD8B7A" w14:textId="77777777" w:rsidR="007737E4" w:rsidRPr="00014897" w:rsidRDefault="007737E4" w:rsidP="007737E4">
      <w:pPr>
        <w:widowControl w:val="0"/>
        <w:autoSpaceDE w:val="0"/>
        <w:autoSpaceDN w:val="0"/>
        <w:adjustRightInd w:val="0"/>
        <w:ind w:firstLine="709"/>
        <w:jc w:val="both"/>
      </w:pPr>
      <w:r w:rsidRPr="00014897">
        <w:t>Объем предоставления гарантий качества включает в себя все работы, выполненные Подрядчиком по Контракту, в том числе все поставленное Оборудование, установленные конструктивные элементы, комплектующие изделия и оборудование.</w:t>
      </w:r>
    </w:p>
    <w:p w14:paraId="50CCA4FB" w14:textId="77777777" w:rsidR="0092768A" w:rsidRPr="004373BA" w:rsidRDefault="0092768A" w:rsidP="0092768A">
      <w:pPr>
        <w:widowControl w:val="0"/>
        <w:autoSpaceDE w:val="0"/>
        <w:autoSpaceDN w:val="0"/>
        <w:adjustRightInd w:val="0"/>
        <w:ind w:firstLine="709"/>
        <w:jc w:val="both"/>
      </w:pPr>
      <w:r w:rsidRPr="00231D1D">
        <w:t>8.3.</w:t>
      </w:r>
      <w:r w:rsidRPr="00231D1D">
        <w:tab/>
        <w:t>Срок гарантии качества на все выполненные работы</w:t>
      </w:r>
      <w:r w:rsidRPr="00231D1D">
        <w:rPr>
          <w:b/>
        </w:rPr>
        <w:t xml:space="preserve"> </w:t>
      </w:r>
      <w:r w:rsidRPr="00231D1D">
        <w:t xml:space="preserve">составляет </w:t>
      </w:r>
      <w:r w:rsidRPr="00231D1D">
        <w:rPr>
          <w:b/>
        </w:rPr>
        <w:t>5 (пять) лет</w:t>
      </w:r>
      <w:r w:rsidRPr="00231D1D">
        <w:t xml:space="preserve"> с даты подписания Заказчиком </w:t>
      </w:r>
      <w:r w:rsidR="00790281" w:rsidRPr="00790281">
        <w:rPr>
          <w:rFonts w:eastAsia="Calibri"/>
          <w:bCs/>
          <w:kern w:val="28"/>
        </w:rPr>
        <w:t xml:space="preserve">акта сдачи-приемки, законченного </w:t>
      </w:r>
      <w:r w:rsidR="00A01265">
        <w:rPr>
          <w:rFonts w:eastAsia="Calibri"/>
          <w:bCs/>
          <w:kern w:val="28"/>
        </w:rPr>
        <w:t>строительством</w:t>
      </w:r>
      <w:r w:rsidR="00790281" w:rsidRPr="00790281">
        <w:rPr>
          <w:rFonts w:eastAsia="Calibri"/>
          <w:bCs/>
          <w:kern w:val="28"/>
        </w:rPr>
        <w:t xml:space="preserve"> Объекта,</w:t>
      </w:r>
      <w:r w:rsidRPr="00231D1D">
        <w:rPr>
          <w:rFonts w:eastAsia="Calibri"/>
          <w:bCs/>
          <w:kern w:val="28"/>
        </w:rPr>
        <w:t xml:space="preserve"> </w:t>
      </w:r>
      <w:r w:rsidRPr="00231D1D">
        <w:t>либо с даты расторжения Контракта.</w:t>
      </w:r>
    </w:p>
    <w:p w14:paraId="55E20CF8" w14:textId="77777777" w:rsidR="0092768A" w:rsidRPr="004373BA" w:rsidRDefault="0092768A" w:rsidP="0092768A">
      <w:pPr>
        <w:tabs>
          <w:tab w:val="left" w:pos="1134"/>
        </w:tabs>
        <w:ind w:firstLine="709"/>
        <w:jc w:val="both"/>
      </w:pPr>
      <w:r w:rsidRPr="004373BA">
        <w:t>8.4.</w:t>
      </w:r>
      <w:r w:rsidRPr="004373BA">
        <w:tab/>
        <w:t>Устранение недостатков (дефектов) результата работ, выявленных в течение гарантийного срока, осуществляется силами Подрядчика и за его счет.</w:t>
      </w:r>
    </w:p>
    <w:p w14:paraId="5C18737D" w14:textId="77777777" w:rsidR="0092768A" w:rsidRPr="004373BA" w:rsidRDefault="0092768A" w:rsidP="0092768A">
      <w:pPr>
        <w:tabs>
          <w:tab w:val="left" w:pos="1134"/>
        </w:tabs>
        <w:ind w:firstLine="709"/>
        <w:jc w:val="both"/>
      </w:pPr>
      <w:r w:rsidRPr="004373BA">
        <w:t>8.5.</w:t>
      </w:r>
      <w:r w:rsidRPr="004373BA">
        <w:tab/>
        <w:t>Если в течение гарантийного срока, установленного Контрактом, будут обнаружены недостатки (дефекты) результата работ, заказчик уведомляет об этом Подрядчика в порядке, предусмотренном Контрактом для направления уведомлений.</w:t>
      </w:r>
    </w:p>
    <w:p w14:paraId="311363BE" w14:textId="77777777" w:rsidR="0092768A" w:rsidRPr="002B7BD6" w:rsidRDefault="0092768A" w:rsidP="0092768A">
      <w:pPr>
        <w:ind w:firstLine="709"/>
        <w:jc w:val="both"/>
      </w:pPr>
      <w:r w:rsidRPr="002B7BD6">
        <w:t>8.6. Не позднее 10-го дня со дня получения Подрядчиком уведомления о выявленных недостатках (дефектах) результата работ стороны составляют акт о выявленных недостатках (дефектах) результата работ с указанием таких недостатков (дефектов), причин их возникновения, порядка и сроков их устранения и подписывают указанный акт в порядке, установленном контрактом.</w:t>
      </w:r>
    </w:p>
    <w:p w14:paraId="4FE647FD" w14:textId="77777777" w:rsidR="0092768A" w:rsidRPr="002B7BD6" w:rsidRDefault="0092768A" w:rsidP="0092768A">
      <w:pPr>
        <w:ind w:firstLine="709"/>
        <w:jc w:val="both"/>
      </w:pPr>
      <w:r w:rsidRPr="002B7BD6">
        <w:t>8.7. В случае уклонения Подрядчика от составления и (или) подписания акта о выявленных недостатках (дефектах) результата работ Заказчик вправе в срок, установленный Контрактом для составления такого акта, составить его без участия Подрядчика, подписать со своей стороны и направить указанный акт Подрядчику в порядке, установленном Контрактом для направления уведомлений. В указанном случае акт о выявленных недостатках (дефектах) результата работ считается составленным и подписанным сторонами Контракта надлежащим образом.</w:t>
      </w:r>
    </w:p>
    <w:p w14:paraId="50649831" w14:textId="77777777" w:rsidR="0092768A" w:rsidRPr="002B7BD6" w:rsidRDefault="0092768A" w:rsidP="0092768A">
      <w:pPr>
        <w:ind w:firstLine="709"/>
        <w:jc w:val="both"/>
      </w:pPr>
      <w:r w:rsidRPr="002B7BD6">
        <w:t>8.8. Если иной срок не будет согласован Сторонами Контракта дополнительно, Подрядчик обязуется устранить выявленные недостатки (дефекты) результата работ в течение 30 дней со дня подписания акта о выявленных недостатках (дефектах) результата работ или получения Подрядчиком акта о выявленных недостатках (дефектах) результата работ, составленного без участия Подрядчика и подписанного со стороны Заказчика (в случае уклонения Подрядчика от составления и (или) подписания акта о выявленных недостатках (дефектах) результата работ).</w:t>
      </w:r>
    </w:p>
    <w:p w14:paraId="3E2F5D21" w14:textId="77777777" w:rsidR="0092768A" w:rsidRPr="002B7BD6" w:rsidRDefault="0092768A" w:rsidP="0092768A">
      <w:pPr>
        <w:ind w:firstLine="709"/>
        <w:jc w:val="both"/>
      </w:pPr>
      <w:r w:rsidRPr="002B7BD6">
        <w:t>8.9. В случае отказа Подрядчика от устранения выявленных недостатков (дефектов) результата работ или в случае неустранения недостатков (дефектов) результата работ в установленный Контрактом или иной согласованный Сторонами Контракта срок Заказчик вправе привлечь третьих лиц для устранения таких недостатков (дефектов) результата работ и потребовать от Подрядчика возмещения расходов на устранение недостатков (дефектов) результата работ.</w:t>
      </w:r>
    </w:p>
    <w:p w14:paraId="3A147FD9" w14:textId="77777777" w:rsidR="0092768A" w:rsidRPr="002B7BD6" w:rsidRDefault="0092768A" w:rsidP="0092768A">
      <w:pPr>
        <w:ind w:firstLine="709"/>
        <w:jc w:val="both"/>
      </w:pPr>
      <w:r w:rsidRPr="002B7BD6">
        <w:t xml:space="preserve">8.10. Течение гарантийного срока прерывается на все время, на протяжении которого результат работ не мог эксплуатироваться вследствие недостатков (дефектов) результата работ, допущенных Подрядчиком. </w:t>
      </w:r>
    </w:p>
    <w:p w14:paraId="3F797EE6" w14:textId="77777777" w:rsidR="0092768A" w:rsidRPr="004373BA" w:rsidRDefault="0092768A" w:rsidP="0092768A">
      <w:pPr>
        <w:widowControl w:val="0"/>
        <w:autoSpaceDE w:val="0"/>
        <w:autoSpaceDN w:val="0"/>
        <w:adjustRightInd w:val="0"/>
        <w:ind w:firstLine="709"/>
        <w:jc w:val="both"/>
        <w:rPr>
          <w:rFonts w:eastAsia="Calibri"/>
        </w:rPr>
      </w:pPr>
      <w:r w:rsidRPr="002B7BD6">
        <w:rPr>
          <w:rFonts w:eastAsia="Calibri"/>
        </w:rPr>
        <w:t xml:space="preserve">8.11. 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w:t>
      </w:r>
      <w:r w:rsidRPr="002B7BD6">
        <w:rPr>
          <w:rFonts w:eastAsia="Calibri"/>
        </w:rPr>
        <w:lastRenderedPageBreak/>
        <w:t>гарантийные сроки на такие материалы, конструкции, изделия или оборудование, большие по сравнению с гарантийным сроком, установленным Контрактом, к соответствующим материалам, конструкциям, изделиям и оборудованию применяются гарантийные сроки, предусмотренные производителями или поставщиками. Подрядчик обязуется передать заказчику все документы, подтверждающие гарантии качества и гарантийные сроки, предусмотренные указанными поставщиками или производителями.</w:t>
      </w:r>
    </w:p>
    <w:p w14:paraId="330619F1" w14:textId="77777777" w:rsidR="0092768A" w:rsidRDefault="0092768A" w:rsidP="0092768A">
      <w:pPr>
        <w:ind w:firstLine="709"/>
        <w:jc w:val="both"/>
        <w:rPr>
          <w:lang w:eastAsia="zh-CN"/>
        </w:rPr>
      </w:pPr>
      <w:r w:rsidRPr="004373BA">
        <w:t>8.12.</w:t>
      </w:r>
      <w:r w:rsidRPr="004373BA">
        <w:tab/>
        <w:t xml:space="preserve">Подрядчик гарантирует, что выполнение работ будет произведено </w:t>
      </w:r>
      <w:r w:rsidRPr="004373BA">
        <w:rPr>
          <w:bCs/>
          <w:lang w:eastAsia="zh-CN"/>
        </w:rPr>
        <w:t>к</w:t>
      </w:r>
      <w:r w:rsidRPr="004373BA">
        <w:rPr>
          <w:lang w:eastAsia="zh-CN"/>
        </w:rPr>
        <w:t xml:space="preserve">ачественно, своевременно, с использованием необходимых механизмов и оборудования, в соответствии с проектной документацией, Гражданским кодексом РФ, действующими СНиП, </w:t>
      </w:r>
      <w:r w:rsidRPr="004373BA">
        <w:t xml:space="preserve">СанПиНами, </w:t>
      </w:r>
      <w:r w:rsidRPr="004373BA">
        <w:rPr>
          <w:lang w:eastAsia="zh-CN"/>
        </w:rPr>
        <w:t xml:space="preserve">требованиями ГОСТов, нормами охраны труда, сертификатами соответствия, требованиями органов государственного и пожарного надзора, Федеральным законом от 23.11.2009 </w:t>
      </w:r>
      <w:hyperlink r:id="rId19" w:history="1">
        <w:r w:rsidRPr="004373BA">
          <w:rPr>
            <w:rStyle w:val="a6"/>
            <w:lang w:eastAsia="zh-CN"/>
          </w:rPr>
          <w:t>№261-ФЗ</w:t>
        </w:r>
      </w:hyperlink>
      <w:r w:rsidRPr="004373BA">
        <w:rPr>
          <w:lang w:eastAsia="zh-CN"/>
        </w:rPr>
        <w:t xml:space="preserve"> «Об энергосбережении и о повышении энергетической эффективности и о внесении изменений в отдельные законодательные акты Российской Федерации» и иными техническими нормами, техникой безопасности, противопожарными, санитарно-гигиеническими и экологическими нормами и правилами.</w:t>
      </w:r>
    </w:p>
    <w:p w14:paraId="0C1E0AF8" w14:textId="77777777" w:rsidR="0092768A" w:rsidRPr="004373BA" w:rsidRDefault="0092768A" w:rsidP="0092768A">
      <w:pPr>
        <w:ind w:firstLine="709"/>
        <w:jc w:val="both"/>
      </w:pPr>
      <w:r w:rsidRPr="004373BA">
        <w:t>8.13.</w:t>
      </w:r>
      <w:r w:rsidRPr="004373BA">
        <w:tab/>
        <w:t>Подрядчик несет ответственность перед Заказчиком за допущенные отступления от проектной документации.</w:t>
      </w:r>
    </w:p>
    <w:p w14:paraId="77978C74" w14:textId="77777777" w:rsidR="0092768A" w:rsidRPr="004373BA" w:rsidRDefault="0092768A" w:rsidP="0092768A">
      <w:pPr>
        <w:widowControl w:val="0"/>
        <w:autoSpaceDE w:val="0"/>
        <w:autoSpaceDN w:val="0"/>
        <w:adjustRightInd w:val="0"/>
        <w:ind w:firstLine="709"/>
        <w:jc w:val="both"/>
        <w:rPr>
          <w:rFonts w:eastAsia="Calibri"/>
        </w:rPr>
      </w:pPr>
      <w:r w:rsidRPr="004373BA">
        <w:rPr>
          <w:rFonts w:eastAsia="Calibri"/>
        </w:rPr>
        <w:t>8.14. Подрядчик обязуется передать Заказчику в составе исполнительной документации все документы, подтверждающие гарантийные обязательства поставщиков или производителей.</w:t>
      </w:r>
    </w:p>
    <w:p w14:paraId="0BF43F78" w14:textId="77777777" w:rsidR="0092768A" w:rsidRPr="004373BA" w:rsidRDefault="0092768A" w:rsidP="0092768A">
      <w:pPr>
        <w:widowControl w:val="0"/>
        <w:autoSpaceDE w:val="0"/>
        <w:autoSpaceDN w:val="0"/>
        <w:adjustRightInd w:val="0"/>
        <w:ind w:firstLine="709"/>
        <w:jc w:val="both"/>
        <w:rPr>
          <w:rFonts w:eastAsia="Calibri"/>
        </w:rPr>
      </w:pPr>
      <w:r w:rsidRPr="004373BA">
        <w:rPr>
          <w:rFonts w:eastAsia="Calibri"/>
        </w:rPr>
        <w:t>8.15.</w:t>
      </w:r>
      <w:r w:rsidRPr="004373BA">
        <w:rPr>
          <w:rFonts w:eastAsia="Calibri"/>
        </w:rPr>
        <w:tab/>
        <w:t>Подрядчик несет ответственность за недостатки (дефекты) работ, обнаруженные в период гарантийного срока, если не докажет, что они произошли вследствие нормального износа объекта и его частей, неправильной эксплуатации, ненадлежащего ремонта объекта, произведенного Заказчиком или привлеченными Заказчиком третьими лицами.</w:t>
      </w:r>
    </w:p>
    <w:p w14:paraId="3433A5DA" w14:textId="77777777" w:rsidR="0092768A" w:rsidRPr="004373BA" w:rsidRDefault="0092768A" w:rsidP="0092768A">
      <w:pPr>
        <w:ind w:firstLine="708"/>
        <w:jc w:val="both"/>
      </w:pPr>
      <w:r w:rsidRPr="004373BA">
        <w:t>8.16.</w:t>
      </w:r>
      <w:r w:rsidRPr="004373BA">
        <w:tab/>
        <w:t>В случае выполнения Подрядчиком работ с отступлениями от условий настоящего Контракта, приведшими к ухудшению качества Объекта, или с иными недостатками, которые делают его непригодным для использования по назначению, Заказчик по своему выбору вправе потребовать от Подрядчика:</w:t>
      </w:r>
    </w:p>
    <w:p w14:paraId="3C6E6C12" w14:textId="77777777" w:rsidR="0092768A" w:rsidRPr="004373BA" w:rsidRDefault="0092768A" w:rsidP="0092768A">
      <w:pPr>
        <w:ind w:firstLine="708"/>
        <w:jc w:val="both"/>
      </w:pPr>
      <w:r w:rsidRPr="004373BA">
        <w:t>- безвозмездного устранения недостатков в разумный срок;</w:t>
      </w:r>
    </w:p>
    <w:p w14:paraId="7334BA24" w14:textId="77777777" w:rsidR="0092768A" w:rsidRPr="004373BA" w:rsidRDefault="0092768A" w:rsidP="0092768A">
      <w:pPr>
        <w:ind w:firstLine="708"/>
        <w:jc w:val="both"/>
      </w:pPr>
      <w:r w:rsidRPr="004373BA">
        <w:t>- соразмерного уменьшения цены Контракта;</w:t>
      </w:r>
    </w:p>
    <w:p w14:paraId="48D5DB7B" w14:textId="77777777" w:rsidR="0092768A" w:rsidRPr="004373BA" w:rsidRDefault="0092768A" w:rsidP="0092768A">
      <w:pPr>
        <w:tabs>
          <w:tab w:val="left" w:pos="7431"/>
        </w:tabs>
        <w:ind w:firstLine="708"/>
        <w:jc w:val="both"/>
      </w:pPr>
      <w:r w:rsidRPr="004373BA">
        <w:t>- возмещение своих расходов на устранение недостатков.</w:t>
      </w:r>
    </w:p>
    <w:p w14:paraId="4F51E6CF" w14:textId="77777777" w:rsidR="0092768A" w:rsidRPr="004373BA" w:rsidRDefault="0092768A" w:rsidP="0092768A">
      <w:pPr>
        <w:ind w:firstLine="709"/>
        <w:jc w:val="both"/>
      </w:pPr>
      <w:r w:rsidRPr="004373BA">
        <w:t>8.17.</w:t>
      </w:r>
      <w:r w:rsidRPr="004373BA">
        <w:tab/>
        <w:t>Работы должны быть выполнены в соответствии с нормами, правилами, стандартами, техническими регламентами, действующими на территории Российской Федерации и обеспечивающими безопасную для жизни и здоровья людей эксплуатацию возведенного Объекта.</w:t>
      </w:r>
    </w:p>
    <w:p w14:paraId="141066F9" w14:textId="77777777" w:rsidR="0092768A" w:rsidRPr="00584F55" w:rsidRDefault="0092768A" w:rsidP="0092768A">
      <w:pPr>
        <w:pStyle w:val="2"/>
        <w:spacing w:line="240" w:lineRule="exact"/>
        <w:jc w:val="center"/>
        <w:rPr>
          <w:rFonts w:ascii="Times New Roman" w:hAnsi="Times New Roman"/>
          <w:bCs w:val="0"/>
          <w:i w:val="0"/>
          <w:iCs w:val="0"/>
          <w:spacing w:val="-4"/>
          <w:sz w:val="24"/>
          <w:szCs w:val="24"/>
          <w:lang w:val="ru-RU"/>
        </w:rPr>
      </w:pPr>
      <w:r w:rsidRPr="00584F55">
        <w:rPr>
          <w:rFonts w:ascii="Times New Roman" w:hAnsi="Times New Roman"/>
          <w:bCs w:val="0"/>
          <w:i w:val="0"/>
          <w:iCs w:val="0"/>
          <w:spacing w:val="-4"/>
          <w:sz w:val="24"/>
          <w:szCs w:val="24"/>
          <w:lang w:val="ru-RU"/>
        </w:rPr>
        <w:t>9. Ответственность сторон.</w:t>
      </w:r>
    </w:p>
    <w:bookmarkEnd w:id="6"/>
    <w:p w14:paraId="544B14C7" w14:textId="77777777" w:rsidR="0092768A" w:rsidRPr="00584F55" w:rsidRDefault="0092768A" w:rsidP="0092768A">
      <w:pPr>
        <w:autoSpaceDE w:val="0"/>
        <w:autoSpaceDN w:val="0"/>
        <w:adjustRightInd w:val="0"/>
        <w:ind w:firstLine="709"/>
        <w:jc w:val="both"/>
      </w:pPr>
      <w:r w:rsidRPr="00584F55">
        <w:t>9.1.</w:t>
      </w:r>
      <w:r w:rsidRPr="00584F55">
        <w:tab/>
        <w:t>Заказчик и Подрядчик несут ответственность за неисполнение или ненадлежащее исполнение обязательств, предусмотренных Контрактом</w:t>
      </w:r>
      <w:r>
        <w:t>.</w:t>
      </w:r>
      <w:r w:rsidRPr="00584F55">
        <w:t xml:space="preserve"> </w:t>
      </w:r>
    </w:p>
    <w:p w14:paraId="5F690A95" w14:textId="77777777" w:rsidR="0092768A" w:rsidRPr="00584F55" w:rsidRDefault="0092768A" w:rsidP="0092768A">
      <w:pPr>
        <w:autoSpaceDE w:val="0"/>
        <w:autoSpaceDN w:val="0"/>
        <w:adjustRightInd w:val="0"/>
        <w:ind w:firstLine="709"/>
        <w:jc w:val="both"/>
      </w:pPr>
      <w:r w:rsidRPr="00584F55">
        <w:t xml:space="preserve">Размер начисляемых штрафов, пени определяется в соответствии со </w:t>
      </w:r>
      <w:hyperlink r:id="rId20" w:history="1">
        <w:r w:rsidRPr="00584F55">
          <w:rPr>
            <w:rStyle w:val="a6"/>
            <w:color w:val="auto"/>
          </w:rPr>
          <w:t>ст. 34</w:t>
        </w:r>
      </w:hyperlink>
      <w:r w:rsidRPr="00584F55">
        <w:t xml:space="preserve"> Закона №44-ФЗ и в порядке, установленном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 (далее - постановление Правительства Российской Федерации).</w:t>
      </w:r>
    </w:p>
    <w:p w14:paraId="5BC7CC5F" w14:textId="77777777" w:rsidR="0092768A" w:rsidRDefault="0092768A" w:rsidP="0092768A">
      <w:pPr>
        <w:autoSpaceDE w:val="0"/>
        <w:autoSpaceDN w:val="0"/>
        <w:adjustRightInd w:val="0"/>
        <w:ind w:firstLine="709"/>
        <w:jc w:val="both"/>
        <w:rPr>
          <w:color w:val="7030A0"/>
          <w:shd w:val="clear" w:color="auto" w:fill="FFFFFF"/>
        </w:rPr>
      </w:pPr>
      <w:r w:rsidRPr="00584F55">
        <w:rPr>
          <w:spacing w:val="-4"/>
        </w:rPr>
        <w:t>9.2</w:t>
      </w:r>
      <w:r w:rsidRPr="00820944">
        <w:rPr>
          <w:spacing w:val="-4"/>
        </w:rPr>
        <w:t>.</w:t>
      </w:r>
      <w:r w:rsidRPr="00820944">
        <w:rPr>
          <w:spacing w:val="-4"/>
        </w:rPr>
        <w:tab/>
      </w:r>
      <w:r w:rsidRPr="00820944">
        <w:rPr>
          <w:shd w:val="clear" w:color="auto" w:fill="FFFFFF"/>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14:paraId="1AF834FA" w14:textId="77777777" w:rsidR="0092768A" w:rsidRPr="00584F55" w:rsidRDefault="0092768A" w:rsidP="0092768A">
      <w:pPr>
        <w:autoSpaceDE w:val="0"/>
        <w:autoSpaceDN w:val="0"/>
        <w:adjustRightInd w:val="0"/>
        <w:ind w:firstLine="709"/>
        <w:jc w:val="both"/>
        <w:rPr>
          <w:shd w:val="clear" w:color="auto" w:fill="FFFFFF"/>
        </w:rPr>
      </w:pPr>
      <w:r w:rsidRPr="00584F55">
        <w:rPr>
          <w:shd w:val="clear" w:color="auto" w:fill="FFFFFF"/>
        </w:rPr>
        <w:t>9.3.</w:t>
      </w:r>
      <w:r w:rsidRPr="00584F55">
        <w:rPr>
          <w:shd w:val="clear" w:color="auto" w:fill="FFFFFF"/>
        </w:rPr>
        <w:tab/>
        <w:t>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3F1513D7" w14:textId="56C1B370" w:rsidR="0092768A" w:rsidRPr="00373F08" w:rsidRDefault="0092768A" w:rsidP="0092768A">
      <w:pPr>
        <w:autoSpaceDE w:val="0"/>
        <w:autoSpaceDN w:val="0"/>
        <w:adjustRightInd w:val="0"/>
        <w:ind w:firstLine="709"/>
        <w:jc w:val="both"/>
        <w:rPr>
          <w:b/>
          <w:spacing w:val="-4"/>
        </w:rPr>
      </w:pPr>
      <w:r w:rsidRPr="00584F55">
        <w:rPr>
          <w:iCs/>
        </w:rPr>
        <w:lastRenderedPageBreak/>
        <w:t>9.4.</w:t>
      </w:r>
      <w:r w:rsidRPr="00584F55">
        <w:rPr>
          <w:iCs/>
        </w:rPr>
        <w:tab/>
        <w:t xml:space="preserve">Штраф начисляется за каждый факт </w:t>
      </w:r>
      <w:r w:rsidRPr="00584F55">
        <w:t>не</w:t>
      </w:r>
      <w:r w:rsidRPr="00584F55">
        <w:rPr>
          <w:iCs/>
        </w:rPr>
        <w:t>исполнения Заказчиком обязательств, предусмотренных Контрактом, за исключением просрочки исполнения обязательств, предусмотренных Контрактом</w:t>
      </w:r>
      <w:r w:rsidRPr="00584F55">
        <w:t>.</w:t>
      </w:r>
      <w:r w:rsidRPr="00584F55">
        <w:rPr>
          <w:iCs/>
        </w:rPr>
        <w:t xml:space="preserve"> Размер штрафа </w:t>
      </w:r>
      <w:r w:rsidRPr="00584F55">
        <w:rPr>
          <w:spacing w:val="-4"/>
        </w:rPr>
        <w:t xml:space="preserve">составляет </w:t>
      </w:r>
      <w:r w:rsidR="00373F08" w:rsidRPr="00373F08">
        <w:rPr>
          <w:b/>
          <w:spacing w:val="-4"/>
        </w:rPr>
        <w:t xml:space="preserve">100 000 (Сто </w:t>
      </w:r>
      <w:r w:rsidR="00373F08">
        <w:rPr>
          <w:b/>
          <w:spacing w:val="-4"/>
        </w:rPr>
        <w:t>тысяч</w:t>
      </w:r>
      <w:r w:rsidR="00373F08" w:rsidRPr="00373F08">
        <w:rPr>
          <w:b/>
          <w:spacing w:val="-4"/>
        </w:rPr>
        <w:t xml:space="preserve">) </w:t>
      </w:r>
      <w:r w:rsidRPr="0043185A">
        <w:rPr>
          <w:b/>
          <w:spacing w:val="-4"/>
        </w:rPr>
        <w:t>рублей.</w:t>
      </w:r>
    </w:p>
    <w:p w14:paraId="2B97182F" w14:textId="77777777" w:rsidR="0092768A" w:rsidRPr="00584F55" w:rsidRDefault="0092768A" w:rsidP="0092768A">
      <w:pPr>
        <w:autoSpaceDE w:val="0"/>
        <w:autoSpaceDN w:val="0"/>
        <w:adjustRightInd w:val="0"/>
        <w:ind w:firstLine="709"/>
        <w:jc w:val="both"/>
        <w:rPr>
          <w:iCs/>
        </w:rPr>
      </w:pPr>
      <w:r w:rsidRPr="00584F55">
        <w:t>9.5.</w:t>
      </w:r>
      <w:r w:rsidRPr="00584F55">
        <w:tab/>
      </w:r>
      <w:r w:rsidRPr="00584F55">
        <w:rPr>
          <w:iCs/>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5E878CE1" w14:textId="77777777" w:rsidR="0092768A" w:rsidRPr="00584F55" w:rsidRDefault="0092768A" w:rsidP="0092768A">
      <w:pPr>
        <w:autoSpaceDE w:val="0"/>
        <w:autoSpaceDN w:val="0"/>
        <w:adjustRightInd w:val="0"/>
        <w:ind w:firstLine="709"/>
        <w:jc w:val="both"/>
        <w:rPr>
          <w:iCs/>
        </w:rPr>
      </w:pPr>
      <w:r w:rsidRPr="00584F55">
        <w:rPr>
          <w:iCs/>
        </w:rPr>
        <w:t>9.6.</w:t>
      </w:r>
      <w:r w:rsidRPr="00584F55">
        <w:rPr>
          <w:iCs/>
        </w:rPr>
        <w:tab/>
        <w:t>В случае просрочки исполнения Подрядчиком обязательств (в том числе гарантийн</w:t>
      </w:r>
      <w:r>
        <w:rPr>
          <w:iCs/>
        </w:rPr>
        <w:t>ого</w:t>
      </w:r>
      <w:r w:rsidRPr="00584F55">
        <w:rPr>
          <w:iCs/>
        </w:rPr>
        <w:t xml:space="preserve"> обязательств</w:t>
      </w:r>
      <w:r>
        <w:rPr>
          <w:iCs/>
        </w:rPr>
        <w:t>а</w:t>
      </w:r>
      <w:r w:rsidRPr="00584F55">
        <w:rPr>
          <w:iCs/>
        </w:rPr>
        <w:t>),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 Подрядчик производит оплату неустоек по Требованию Заказчика в течение 5 (Пяти) рабочих дней со дня получения соответствующего Требования.</w:t>
      </w:r>
    </w:p>
    <w:p w14:paraId="11346A5C" w14:textId="77777777" w:rsidR="0092768A" w:rsidRPr="004373BA" w:rsidRDefault="0092768A" w:rsidP="0092768A">
      <w:pPr>
        <w:autoSpaceDE w:val="0"/>
        <w:autoSpaceDN w:val="0"/>
        <w:adjustRightInd w:val="0"/>
        <w:ind w:firstLine="709"/>
        <w:jc w:val="both"/>
        <w:rPr>
          <w:color w:val="7030A0"/>
        </w:rPr>
      </w:pPr>
      <w:r w:rsidRPr="00820944">
        <w:rPr>
          <w:bCs/>
        </w:rPr>
        <w:t>9.7.</w:t>
      </w:r>
      <w:r w:rsidRPr="00820944">
        <w:rPr>
          <w:bCs/>
        </w:rPr>
        <w:tab/>
      </w:r>
      <w:r w:rsidRPr="00820944">
        <w:t>Требования сторон об уплате неустоек (штрафов, пеней) направляются в порядке, который предусмотрен Контрактом для направления уведомлений.</w:t>
      </w:r>
    </w:p>
    <w:p w14:paraId="22E0FE00" w14:textId="77777777" w:rsidR="0092768A" w:rsidRPr="00584F55" w:rsidRDefault="0092768A" w:rsidP="0092768A">
      <w:pPr>
        <w:autoSpaceDE w:val="0"/>
        <w:autoSpaceDN w:val="0"/>
        <w:adjustRightInd w:val="0"/>
        <w:ind w:firstLine="709"/>
        <w:jc w:val="both"/>
        <w:rPr>
          <w:bCs/>
        </w:rPr>
      </w:pPr>
      <w:r w:rsidRPr="004373BA">
        <w:t>9.8.</w:t>
      </w:r>
      <w:r w:rsidRPr="004373BA">
        <w:rPr>
          <w:bCs/>
        </w:rPr>
        <w:t xml:space="preserve"> </w:t>
      </w:r>
      <w:r w:rsidRPr="00584F55">
        <w:rPr>
          <w:bCs/>
        </w:rPr>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14:paraId="2C7D10C8" w14:textId="77777777" w:rsidR="0092768A" w:rsidRPr="00584F55" w:rsidRDefault="0092768A" w:rsidP="0092768A">
      <w:pPr>
        <w:autoSpaceDE w:val="0"/>
        <w:autoSpaceDN w:val="0"/>
        <w:adjustRightInd w:val="0"/>
        <w:ind w:firstLine="709"/>
        <w:jc w:val="both"/>
      </w:pPr>
      <w:r w:rsidRPr="00584F55">
        <w:t>9.</w:t>
      </w:r>
      <w:r>
        <w:t>9</w:t>
      </w:r>
      <w:r w:rsidRPr="00584F55">
        <w:t>.</w:t>
      </w:r>
      <w:r w:rsidRPr="00584F55">
        <w:tab/>
        <w:t>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 Размер штрафа устанавливается Контрактом в порядке,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p>
    <w:p w14:paraId="7F39C4E2" w14:textId="77777777" w:rsidR="00373F08" w:rsidRDefault="0092768A" w:rsidP="00373F08">
      <w:pPr>
        <w:autoSpaceDE w:val="0"/>
        <w:autoSpaceDN w:val="0"/>
        <w:adjustRightInd w:val="0"/>
        <w:ind w:firstLine="708"/>
        <w:jc w:val="both"/>
        <w:rPr>
          <w:rFonts w:eastAsia="Calibri"/>
          <w:i/>
          <w:lang w:eastAsia="en-US"/>
        </w:rPr>
      </w:pPr>
      <w:r w:rsidRPr="00584F55">
        <w:t>9.</w:t>
      </w:r>
      <w:r>
        <w:t>9</w:t>
      </w:r>
      <w:r w:rsidRPr="00584F55">
        <w:t>.1.</w:t>
      </w:r>
      <w:r w:rsidRPr="00584F55">
        <w:tab/>
        <w:t>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составляет</w:t>
      </w:r>
      <w:r w:rsidR="00373F08">
        <w:t xml:space="preserve"> </w:t>
      </w:r>
      <w:r w:rsidRPr="00584F55">
        <w:rPr>
          <w:rFonts w:eastAsia="Calibri"/>
          <w:i/>
          <w:lang w:eastAsia="en-US"/>
        </w:rPr>
        <w:t>0,5 процента цены Контракта (этапа)</w:t>
      </w:r>
      <w:r w:rsidR="00373F08">
        <w:rPr>
          <w:rFonts w:eastAsia="Calibri"/>
          <w:i/>
          <w:lang w:eastAsia="en-US"/>
        </w:rPr>
        <w:t>.</w:t>
      </w:r>
    </w:p>
    <w:p w14:paraId="37E9BF6B" w14:textId="776B5A2F" w:rsidR="0092768A" w:rsidRPr="00373F08" w:rsidRDefault="0092768A" w:rsidP="0092768A">
      <w:pPr>
        <w:autoSpaceDE w:val="0"/>
        <w:autoSpaceDN w:val="0"/>
        <w:adjustRightInd w:val="0"/>
        <w:ind w:firstLine="709"/>
        <w:jc w:val="both"/>
        <w:rPr>
          <w:b/>
          <w:iCs/>
        </w:rPr>
      </w:pPr>
      <w:r w:rsidRPr="00584F55">
        <w:t>9.</w:t>
      </w:r>
      <w:r>
        <w:t>9</w:t>
      </w:r>
      <w:r w:rsidRPr="00584F55">
        <w:t>.2.</w:t>
      </w:r>
      <w:r w:rsidRPr="00584F55">
        <w:tab/>
        <w:t>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составляет</w:t>
      </w:r>
      <w:r w:rsidR="00373F08">
        <w:t xml:space="preserve"> </w:t>
      </w:r>
      <w:r w:rsidR="00373F08" w:rsidRPr="00373F08">
        <w:rPr>
          <w:b/>
          <w:iCs/>
        </w:rPr>
        <w:t xml:space="preserve">100 000 (Сто тысяч) </w:t>
      </w:r>
      <w:r w:rsidRPr="0043185A">
        <w:rPr>
          <w:b/>
          <w:iCs/>
        </w:rPr>
        <w:t>рублей.</w:t>
      </w:r>
    </w:p>
    <w:p w14:paraId="49D4BA95" w14:textId="77777777" w:rsidR="00790281" w:rsidRDefault="00790281" w:rsidP="00790281">
      <w:pPr>
        <w:widowControl w:val="0"/>
        <w:autoSpaceDE w:val="0"/>
        <w:autoSpaceDN w:val="0"/>
        <w:adjustRightInd w:val="0"/>
        <w:ind w:firstLine="709"/>
        <w:jc w:val="both"/>
      </w:pPr>
      <w:r>
        <w:t>9.9.3.</w:t>
      </w:r>
      <w:r>
        <w:tab/>
        <w:t>За ненадлежащее исполнение Подрядчиком обязательств по выполнению видов и объемов работ по строительству, которые Подрядчик обязан выполнить самостоятельно без привлечения других лиц к исполнению своих обязательств по Контракту, размер штрафа устанавливается в размере 5 процентов стоимости указанных работ.</w:t>
      </w:r>
    </w:p>
    <w:p w14:paraId="0106B2B6" w14:textId="77777777" w:rsidR="00790281" w:rsidRDefault="00790281" w:rsidP="00790281">
      <w:pPr>
        <w:widowControl w:val="0"/>
        <w:autoSpaceDE w:val="0"/>
        <w:autoSpaceDN w:val="0"/>
        <w:adjustRightInd w:val="0"/>
        <w:ind w:firstLine="709"/>
        <w:jc w:val="both"/>
      </w:pPr>
      <w:r>
        <w:t>9.9.4. За неисполнение Подрядчиком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размер штрафа устанавливается в размере 5 процентов объема такого привлечения, установленного Контрактом.</w:t>
      </w:r>
    </w:p>
    <w:p w14:paraId="790295A7" w14:textId="77777777" w:rsidR="00790281" w:rsidRDefault="00790281" w:rsidP="00790281">
      <w:pPr>
        <w:widowControl w:val="0"/>
        <w:autoSpaceDE w:val="0"/>
        <w:autoSpaceDN w:val="0"/>
        <w:adjustRightInd w:val="0"/>
        <w:ind w:firstLine="709"/>
        <w:jc w:val="both"/>
      </w:pPr>
      <w:r>
        <w:t>9.9.5. За не предоставление информации, указанной в пп. 7.1.24. настоящего Контракта Подрядчику начисляется пени в размере одной трехсотой действующей на дату уплаты пени ключевой ставки Центрального банка Российской Федерации от цены договора, заключенного Подрядчиком с соисполнителем, субподрядчиком. Пеня подлежит начислению за каждый день просрочки исполнения такого обязательства.</w:t>
      </w:r>
    </w:p>
    <w:p w14:paraId="733427F2" w14:textId="77777777" w:rsidR="0092768A" w:rsidRPr="00584F55" w:rsidRDefault="0092768A" w:rsidP="00790281">
      <w:pPr>
        <w:widowControl w:val="0"/>
        <w:autoSpaceDE w:val="0"/>
        <w:autoSpaceDN w:val="0"/>
        <w:adjustRightInd w:val="0"/>
        <w:ind w:firstLine="709"/>
        <w:jc w:val="both"/>
      </w:pPr>
      <w:r w:rsidRPr="00584F55">
        <w:t>9.</w:t>
      </w:r>
      <w:r>
        <w:t>10</w:t>
      </w:r>
      <w:r w:rsidRPr="00584F55">
        <w:t>.</w:t>
      </w:r>
      <w:r w:rsidRPr="00584F55">
        <w:tab/>
        <w:t>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14:paraId="32ED5318" w14:textId="77777777" w:rsidR="0092768A" w:rsidRPr="00584F55" w:rsidRDefault="0092768A" w:rsidP="0092768A">
      <w:pPr>
        <w:widowControl w:val="0"/>
        <w:autoSpaceDE w:val="0"/>
        <w:autoSpaceDN w:val="0"/>
        <w:adjustRightInd w:val="0"/>
        <w:ind w:firstLine="709"/>
        <w:jc w:val="both"/>
      </w:pPr>
      <w:r w:rsidRPr="00584F55">
        <w:t>9.1</w:t>
      </w:r>
      <w:r>
        <w:t>1</w:t>
      </w:r>
      <w:r w:rsidRPr="00584F55">
        <w:t>.</w:t>
      </w:r>
      <w:r w:rsidRPr="00584F55">
        <w:tab/>
      </w:r>
      <w:r w:rsidRPr="003E2CC0">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55999403" w14:textId="77777777" w:rsidR="0092768A" w:rsidRPr="00584F55" w:rsidRDefault="0092768A" w:rsidP="0092768A">
      <w:pPr>
        <w:ind w:firstLine="709"/>
        <w:jc w:val="both"/>
      </w:pPr>
      <w:r w:rsidRPr="00584F55">
        <w:t>9.1</w:t>
      </w:r>
      <w:r>
        <w:t>2</w:t>
      </w:r>
      <w:r w:rsidRPr="00584F55">
        <w:t>.</w:t>
      </w:r>
      <w:r w:rsidRPr="00584F55">
        <w:tab/>
        <w:t>Уплата неустойки не освобождает Стороны от исполнения своих обязательств по Контракту.</w:t>
      </w:r>
    </w:p>
    <w:p w14:paraId="7FD01E30" w14:textId="77777777" w:rsidR="0092768A" w:rsidRPr="00790281" w:rsidRDefault="0092768A" w:rsidP="0092768A">
      <w:pPr>
        <w:pStyle w:val="2"/>
        <w:spacing w:before="0" w:line="240" w:lineRule="exact"/>
        <w:jc w:val="center"/>
        <w:rPr>
          <w:rFonts w:ascii="Times New Roman" w:hAnsi="Times New Roman"/>
          <w:i w:val="0"/>
          <w:iCs w:val="0"/>
          <w:sz w:val="24"/>
          <w:szCs w:val="24"/>
          <w:lang w:val="ru-RU"/>
        </w:rPr>
      </w:pPr>
      <w:r w:rsidRPr="00584F55">
        <w:rPr>
          <w:rFonts w:ascii="Times New Roman" w:hAnsi="Times New Roman"/>
          <w:i w:val="0"/>
          <w:iCs w:val="0"/>
          <w:sz w:val="24"/>
          <w:szCs w:val="24"/>
          <w:lang w:val="ru-RU"/>
        </w:rPr>
        <w:lastRenderedPageBreak/>
        <w:t>10. Обеспечение исполнения Контракта.</w:t>
      </w:r>
      <w:r w:rsidR="00790281">
        <w:rPr>
          <w:rStyle w:val="af6"/>
          <w:rFonts w:ascii="Times New Roman" w:hAnsi="Times New Roman"/>
          <w:i w:val="0"/>
          <w:iCs w:val="0"/>
          <w:sz w:val="24"/>
          <w:szCs w:val="24"/>
          <w:lang w:val="ru-RU"/>
        </w:rPr>
        <w:footnoteReference w:id="4"/>
      </w:r>
    </w:p>
    <w:p w14:paraId="5289E030" w14:textId="77777777" w:rsidR="00373F08" w:rsidRPr="00ED0CB9" w:rsidRDefault="00373F08" w:rsidP="00373F08">
      <w:pPr>
        <w:autoSpaceDE w:val="0"/>
        <w:autoSpaceDN w:val="0"/>
        <w:adjustRightInd w:val="0"/>
        <w:ind w:firstLine="709"/>
        <w:jc w:val="both"/>
        <w:rPr>
          <w:b/>
          <w:iCs/>
        </w:rPr>
      </w:pPr>
      <w:r w:rsidRPr="00584F55">
        <w:t>10.1.</w:t>
      </w:r>
      <w:r w:rsidRPr="00584F55">
        <w:tab/>
        <w:t>Подрядчик обеспечивает исполнение Контракта в размере</w:t>
      </w:r>
      <w:r>
        <w:t xml:space="preserve"> </w:t>
      </w:r>
      <w:r w:rsidRPr="009F617D">
        <w:rPr>
          <w:b/>
          <w:bCs/>
        </w:rPr>
        <w:t>46 238</w:t>
      </w:r>
      <w:r>
        <w:rPr>
          <w:b/>
          <w:bCs/>
        </w:rPr>
        <w:t> </w:t>
      </w:r>
      <w:r w:rsidRPr="009F617D">
        <w:rPr>
          <w:b/>
          <w:bCs/>
        </w:rPr>
        <w:t>600</w:t>
      </w:r>
      <w:r>
        <w:rPr>
          <w:b/>
          <w:bCs/>
        </w:rPr>
        <w:t xml:space="preserve"> </w:t>
      </w:r>
      <w:r w:rsidRPr="009F617D">
        <w:rPr>
          <w:b/>
          <w:bCs/>
        </w:rPr>
        <w:t xml:space="preserve">(Сорок шесть миллионов двести тридцать восемь тысяч шестьсот) </w:t>
      </w:r>
      <w:r w:rsidRPr="009F617D">
        <w:rPr>
          <w:b/>
          <w:bCs/>
          <w:iCs/>
        </w:rPr>
        <w:t>руб.</w:t>
      </w:r>
      <w:r>
        <w:rPr>
          <w:b/>
          <w:bCs/>
          <w:iCs/>
        </w:rPr>
        <w:t xml:space="preserve"> 66 </w:t>
      </w:r>
      <w:r w:rsidRPr="009F617D">
        <w:rPr>
          <w:b/>
          <w:bCs/>
          <w:iCs/>
        </w:rPr>
        <w:t>коп.</w:t>
      </w:r>
      <w:r>
        <w:t xml:space="preserve"> </w:t>
      </w:r>
      <w:r>
        <w:rPr>
          <w:rStyle w:val="af6"/>
        </w:rPr>
        <w:footnoteReference w:id="5"/>
      </w:r>
      <w:r w:rsidRPr="00584F55">
        <w:t xml:space="preserve">путём предоставления независимой гарантии, соответствующей требованиям действующего законодательства Российской Федерации, или внесением денежных средств на указанный Заказчиком счёт,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участником закупки, с которым заключается Контракт, самостоятельно. </w:t>
      </w:r>
    </w:p>
    <w:p w14:paraId="52F2C476" w14:textId="77777777" w:rsidR="0092768A" w:rsidRPr="00584F55" w:rsidRDefault="0092768A" w:rsidP="0092768A">
      <w:pPr>
        <w:ind w:firstLine="709"/>
        <w:jc w:val="both"/>
      </w:pPr>
      <w:r w:rsidRPr="00584F55">
        <w:t>10.2.</w:t>
      </w:r>
      <w:r w:rsidRPr="00584F55">
        <w:tab/>
        <w:t xml:space="preserve">Обеспечение исполнения Контракта обеспечивает уплату Подрядчиком неустоек в виде штрафа, пени, предусмотренных Контрактом, а также убытков, понесенных Заказчиком в связи с неисполнением или ненадлежащим исполнением Подрядчиком своих обязательств по Контракту. Контракт заключается после предоставления участником закупки, с которым заключается Контракт, обеспечения исполнения Контракта (ч. 4 </w:t>
      </w:r>
      <w:hyperlink r:id="rId21" w:history="1">
        <w:r w:rsidRPr="00584F55">
          <w:rPr>
            <w:rStyle w:val="a6"/>
            <w:color w:val="auto"/>
          </w:rPr>
          <w:t>ст. 96</w:t>
        </w:r>
      </w:hyperlink>
      <w:r w:rsidRPr="00584F55">
        <w:t xml:space="preserve"> Закона №44-ФЗ).</w:t>
      </w:r>
    </w:p>
    <w:p w14:paraId="4667D415" w14:textId="77777777" w:rsidR="0092768A" w:rsidRPr="00584F55" w:rsidRDefault="0092768A" w:rsidP="0092768A">
      <w:pPr>
        <w:ind w:firstLine="709"/>
        <w:jc w:val="both"/>
      </w:pPr>
      <w:r w:rsidRPr="00584F55">
        <w:t>10.3.</w:t>
      </w:r>
      <w:r w:rsidRPr="00584F55">
        <w:tab/>
      </w:r>
      <w:bookmarkStart w:id="7" w:name="_Hlk97210916"/>
      <w:r w:rsidRPr="00584F55">
        <w:t>Документ, подтверждающий предоставление обеспечения исполнения контракта в соответствии с Законом №44-ФЗ, размещается на электронной площадке участником одновременно с подписанным усиленной электронной подписью лица, имеющего право действовать от имени участника закупки, проектом контракта.</w:t>
      </w:r>
    </w:p>
    <w:p w14:paraId="18401514" w14:textId="77777777" w:rsidR="0092768A" w:rsidRPr="00584F55" w:rsidRDefault="0092768A" w:rsidP="0092768A">
      <w:pPr>
        <w:ind w:firstLine="709"/>
        <w:jc w:val="both"/>
      </w:pPr>
      <w:r w:rsidRPr="00EB759A">
        <w:t xml:space="preserve">В случае выбора Подрядчиком способа обеспечения исполнения Контракта в форме предоставления независимой гарантии, Подрядчик размещает на электронной площадке независимую гарантию, одновременно с подписанным проектом контракта, срок действия независимой гарантии должен превышать предусмотренный Контрактом срок исполнения </w:t>
      </w:r>
      <w:r w:rsidRPr="00584F55">
        <w:t xml:space="preserve">обязательств, которые должны быть обеспечены такой независимой гарантией, не менее чем на </w:t>
      </w:r>
      <w:r w:rsidRPr="00584F55">
        <w:rPr>
          <w:b/>
        </w:rPr>
        <w:t>1 (Один) месяц</w:t>
      </w:r>
      <w:r w:rsidRPr="00584F55">
        <w:t xml:space="preserve">, в том числе в случае его изменения в соответствии со </w:t>
      </w:r>
      <w:hyperlink r:id="rId22" w:history="1">
        <w:r w:rsidRPr="00584F55">
          <w:rPr>
            <w:rStyle w:val="a6"/>
            <w:color w:val="auto"/>
          </w:rPr>
          <w:t>ст. 95</w:t>
        </w:r>
      </w:hyperlink>
      <w:r w:rsidRPr="00584F55">
        <w:t xml:space="preserve"> Закона №44-ФЗ.</w:t>
      </w:r>
    </w:p>
    <w:bookmarkEnd w:id="7"/>
    <w:p w14:paraId="6D7565DF" w14:textId="77777777" w:rsidR="0092768A" w:rsidRPr="00584F55" w:rsidRDefault="0092768A" w:rsidP="0092768A">
      <w:pPr>
        <w:ind w:firstLine="709"/>
        <w:jc w:val="both"/>
      </w:pPr>
      <w:r w:rsidRPr="00584F55">
        <w:t xml:space="preserve">Подрядчик обязан в случае отзыва в соответствии с </w:t>
      </w:r>
      <w:hyperlink r:id="rId23" w:history="1">
        <w:r w:rsidRPr="00584F55">
          <w:t>законодательством</w:t>
        </w:r>
      </w:hyperlink>
      <w:r w:rsidRPr="00584F55">
        <w:t xml:space="preserve">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1 (одного) месяца со дня надлежащего уведомления его Заказчиком о необходимости предоставить соответствующее обеспечение.</w:t>
      </w:r>
    </w:p>
    <w:p w14:paraId="4BD21266" w14:textId="77777777" w:rsidR="0092768A" w:rsidRPr="00584F55" w:rsidRDefault="0092768A" w:rsidP="0092768A">
      <w:pPr>
        <w:ind w:firstLine="709"/>
        <w:jc w:val="both"/>
      </w:pPr>
      <w:bookmarkStart w:id="8" w:name="_Hlk103602608"/>
      <w:r w:rsidRPr="00584F55">
        <w:t xml:space="preserve">Размер такого обеспечения может быть уменьшен в порядке и случаях, которые предусмотрены ч. 7 </w:t>
      </w:r>
      <w:hyperlink r:id="rId24" w:history="1">
        <w:r w:rsidRPr="00584F55">
          <w:rPr>
            <w:rStyle w:val="a6"/>
            <w:color w:val="auto"/>
          </w:rPr>
          <w:t>ст. 96</w:t>
        </w:r>
      </w:hyperlink>
      <w:r w:rsidRPr="00584F55">
        <w:t xml:space="preserve"> Закона №44-ФЗ. За каждый день просрочки исполнения Подрядчиком обязательства, предусмотренного настоящим пунктом, начисляется пеня в размере, установленном в соответствии </w:t>
      </w:r>
      <w:r w:rsidRPr="0043185A">
        <w:t xml:space="preserve">с </w:t>
      </w:r>
      <w:hyperlink r:id="rId25" w:history="1">
        <w:r w:rsidRPr="0043185A">
          <w:t>п</w:t>
        </w:r>
      </w:hyperlink>
      <w:r w:rsidRPr="0043185A">
        <w:t xml:space="preserve">. 9.7. настоящего </w:t>
      </w:r>
      <w:r w:rsidRPr="00584F55">
        <w:t>Контракта.</w:t>
      </w:r>
    </w:p>
    <w:bookmarkEnd w:id="8"/>
    <w:p w14:paraId="5518AC98" w14:textId="77777777" w:rsidR="0092768A" w:rsidRPr="00584F55" w:rsidRDefault="0092768A" w:rsidP="0092768A">
      <w:pPr>
        <w:ind w:firstLine="720"/>
        <w:jc w:val="both"/>
      </w:pPr>
      <w:r w:rsidRPr="00584F55">
        <w:t>10.4.</w:t>
      </w:r>
      <w:r w:rsidRPr="00584F55">
        <w:tab/>
        <w:t>В случае выбора Подрядчиком способа обеспечения исполнения Контракта в форме внесения денежных средств, денежные средства возвращаются Подрядчику в течение 30 (Тридцати) дней с даты подписания Заказчиком документа о приемке, за исключением денежных средств, удержанных в счет обеспечения исполнения настоящего Контракта, в связи с неисполнением или ненадлежащим исполнением Подрядчиком своих обязательств по Контракту.</w:t>
      </w:r>
    </w:p>
    <w:p w14:paraId="2EA21F62" w14:textId="77777777" w:rsidR="0092768A" w:rsidRPr="00584F55" w:rsidRDefault="0092768A" w:rsidP="0092768A">
      <w:pPr>
        <w:pStyle w:val="a4"/>
        <w:autoSpaceDE w:val="0"/>
        <w:autoSpaceDN w:val="0"/>
        <w:adjustRightInd w:val="0"/>
        <w:ind w:left="0" w:firstLine="709"/>
        <w:jc w:val="both"/>
      </w:pPr>
      <w:r w:rsidRPr="00584F55">
        <w:t>Для этого Подрядчик направляет Заказчику соответствующее письменное требование с указанием банковских реквизитов, на которые возвращаются указанные денежные средства.</w:t>
      </w:r>
    </w:p>
    <w:p w14:paraId="1C9AB61D" w14:textId="77777777" w:rsidR="0092768A" w:rsidRPr="00584F55" w:rsidRDefault="0092768A" w:rsidP="0092768A">
      <w:pPr>
        <w:ind w:firstLine="720"/>
        <w:jc w:val="both"/>
      </w:pPr>
      <w:r w:rsidRPr="00584F55">
        <w:t>10.5.</w:t>
      </w:r>
      <w:r w:rsidRPr="00584F55">
        <w:tab/>
        <w:t>Для обращения взыскания на внесенные денежные средства решения суда не требуется.</w:t>
      </w:r>
    </w:p>
    <w:p w14:paraId="76494342" w14:textId="77777777" w:rsidR="0092768A" w:rsidRPr="00EB759A" w:rsidRDefault="0092768A" w:rsidP="0092768A">
      <w:pPr>
        <w:shd w:val="clear" w:color="auto" w:fill="FFFFFF"/>
        <w:tabs>
          <w:tab w:val="left" w:pos="1418"/>
        </w:tabs>
        <w:ind w:right="14" w:firstLine="709"/>
        <w:jc w:val="both"/>
      </w:pPr>
      <w:r w:rsidRPr="00584F55">
        <w:t>10.6.</w:t>
      </w:r>
      <w:r w:rsidRPr="00584F55">
        <w:tab/>
      </w:r>
      <w:r w:rsidRPr="00EB759A">
        <w:t>Денежные средства вносятся на срок: со дня заключения Контракта до дня надлежащего выполнения Подрядчиком обязательств, предусмотренных Контрактом</w:t>
      </w:r>
    </w:p>
    <w:p w14:paraId="73A63B2D" w14:textId="77777777" w:rsidR="0092768A" w:rsidRPr="00EB759A" w:rsidRDefault="0092768A" w:rsidP="0092768A">
      <w:pPr>
        <w:shd w:val="clear" w:color="auto" w:fill="FFFFFF"/>
        <w:tabs>
          <w:tab w:val="left" w:pos="1418"/>
        </w:tabs>
        <w:ind w:right="14" w:firstLine="709"/>
        <w:jc w:val="both"/>
      </w:pPr>
      <w:r w:rsidRPr="00EB759A">
        <w:t>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 96 Закона №44-ФЗ.</w:t>
      </w:r>
    </w:p>
    <w:p w14:paraId="4B392575" w14:textId="77777777" w:rsidR="0092768A" w:rsidRPr="00EB759A" w:rsidRDefault="0092768A" w:rsidP="0092768A">
      <w:pPr>
        <w:shd w:val="clear" w:color="auto" w:fill="FFFFFF"/>
        <w:tabs>
          <w:tab w:val="left" w:pos="1418"/>
        </w:tabs>
        <w:ind w:right="14" w:firstLine="709"/>
        <w:jc w:val="both"/>
      </w:pPr>
      <w:r w:rsidRPr="00EB759A">
        <w:t>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 96 Закона №44-ФЗ.</w:t>
      </w:r>
    </w:p>
    <w:p w14:paraId="6A5ED9EF" w14:textId="77777777" w:rsidR="0092768A" w:rsidRPr="00584F55" w:rsidRDefault="0092768A" w:rsidP="0092768A">
      <w:pPr>
        <w:ind w:firstLine="709"/>
        <w:jc w:val="both"/>
      </w:pPr>
      <w:r w:rsidRPr="00584F55">
        <w:lastRenderedPageBreak/>
        <w:t>10.7.</w:t>
      </w:r>
      <w:r w:rsidRPr="00584F55">
        <w:tab/>
        <w:t>В случае неисполнения или ненадлежащего исполнения Подрядчиком обязательств по Контракту, Заказчик удерживает денежные средства в размере и в порядке, определенными в соответствии с Контрактом, о чем уведомляет Подрядчика в течение 10 (Десяти) дней.</w:t>
      </w:r>
    </w:p>
    <w:p w14:paraId="53DB9D42" w14:textId="77777777" w:rsidR="0092768A" w:rsidRPr="0043185A" w:rsidRDefault="0092768A" w:rsidP="0092768A">
      <w:pPr>
        <w:ind w:firstLine="709"/>
        <w:jc w:val="both"/>
        <w:rPr>
          <w:b/>
          <w:bCs/>
          <w:i/>
          <w:iCs/>
        </w:rPr>
      </w:pPr>
      <w:r w:rsidRPr="0043185A">
        <w:t>10.8.</w:t>
      </w:r>
      <w:r w:rsidRPr="0043185A">
        <w:tab/>
        <w:t>В случае выбора Подрядчиком способа обеспечения исполнения Контракта в форме предоставления независимой гарантии,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2B2CDB59" w14:textId="77777777" w:rsidR="0092768A" w:rsidRPr="00584F55" w:rsidRDefault="0092768A" w:rsidP="0092768A">
      <w:pPr>
        <w:ind w:firstLine="709"/>
        <w:jc w:val="both"/>
      </w:pPr>
      <w:r w:rsidRPr="00584F55">
        <w:t>10.9.</w:t>
      </w:r>
      <w:r w:rsidRPr="00584F55">
        <w:tab/>
      </w:r>
      <w:bookmarkStart w:id="9" w:name="_Hlk97211133"/>
      <w:r w:rsidRPr="00584F55">
        <w:t>Размер обеспечения исполнения Контракта уменьшается посредством направления Заказчиком информации об исполнении Подрядчиком обязательств по выполнению работ (ее результатов)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Закона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w:t>
      </w:r>
    </w:p>
    <w:p w14:paraId="72E7AE29" w14:textId="77777777" w:rsidR="0092768A" w:rsidRDefault="0092768A" w:rsidP="0092768A">
      <w:pPr>
        <w:ind w:firstLine="709"/>
        <w:jc w:val="both"/>
      </w:pPr>
      <w:r w:rsidRPr="00584F55">
        <w:t xml:space="preserve">В случае, если обеспечение исполнения контракта осуществляется путем внесения денежных средств на счет, указанный Заказчиком,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 возвращаются Заказчиком в порядке, </w:t>
      </w:r>
      <w:r w:rsidRPr="0043185A">
        <w:t xml:space="preserve">предусмотренном п. 10.4. </w:t>
      </w:r>
      <w:r w:rsidRPr="00584F55">
        <w:t>настоящего Контракта</w:t>
      </w:r>
      <w:bookmarkEnd w:id="9"/>
      <w:r w:rsidRPr="00584F55">
        <w:t>.</w:t>
      </w:r>
    </w:p>
    <w:p w14:paraId="3D114A04" w14:textId="77777777" w:rsidR="00790281" w:rsidRDefault="00790281" w:rsidP="0092768A">
      <w:pPr>
        <w:ind w:firstLine="709"/>
        <w:jc w:val="both"/>
      </w:pPr>
      <w:r w:rsidRPr="00790281">
        <w:t>10.10. В случае заключения контракта с участником закупки, которым предложена цена контракта, которая на двадцать пять и более процентов ниже начальной (максимальной) цены контракта (ч. 1 ст. 37 Закона №44-ФЗ),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извещении об осуществлении закупки, но не менее чем десять процентов от начальной (максимальной) цены контракта и не менее размера аванса.</w:t>
      </w:r>
    </w:p>
    <w:p w14:paraId="5B513D50" w14:textId="77777777" w:rsidR="0092768A" w:rsidRPr="00584F55" w:rsidRDefault="0092768A" w:rsidP="0092768A">
      <w:pPr>
        <w:pStyle w:val="2"/>
        <w:spacing w:line="240" w:lineRule="exact"/>
        <w:jc w:val="center"/>
        <w:rPr>
          <w:rFonts w:ascii="Times New Roman" w:hAnsi="Times New Roman"/>
          <w:bCs w:val="0"/>
          <w:i w:val="0"/>
          <w:iCs w:val="0"/>
          <w:sz w:val="24"/>
          <w:szCs w:val="24"/>
          <w:lang w:val="ru-RU"/>
        </w:rPr>
      </w:pPr>
      <w:r w:rsidRPr="00584F55">
        <w:rPr>
          <w:rFonts w:ascii="Times New Roman" w:hAnsi="Times New Roman"/>
          <w:bCs w:val="0"/>
          <w:i w:val="0"/>
          <w:iCs w:val="0"/>
          <w:sz w:val="24"/>
          <w:szCs w:val="24"/>
          <w:lang w:val="ru-RU"/>
        </w:rPr>
        <w:t>11. Обстоятельства непреодолимой силы.</w:t>
      </w:r>
    </w:p>
    <w:p w14:paraId="56AA194D" w14:textId="77777777" w:rsidR="0092768A" w:rsidRPr="00FF0468" w:rsidRDefault="0092768A" w:rsidP="0092768A">
      <w:pPr>
        <w:widowControl w:val="0"/>
        <w:autoSpaceDE w:val="0"/>
        <w:autoSpaceDN w:val="0"/>
        <w:adjustRightInd w:val="0"/>
        <w:ind w:firstLine="720"/>
        <w:jc w:val="both"/>
      </w:pPr>
      <w:r w:rsidRPr="00FF0468">
        <w:t>11.1.</w:t>
      </w:r>
      <w:r w:rsidRPr="00FF0468">
        <w:tab/>
        <w:t>Стороны освобождаются от ответственности за полное или частичное неисполнение своих обязательств по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Контракту, а также других чрезвычайных обстоятельств, подтвержденных в установленном законодательством порядке, которые возникли после заключения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569986BF" w14:textId="77777777" w:rsidR="0092768A" w:rsidRPr="00FF0468" w:rsidRDefault="0092768A" w:rsidP="0092768A">
      <w:pPr>
        <w:widowControl w:val="0"/>
        <w:autoSpaceDE w:val="0"/>
        <w:autoSpaceDN w:val="0"/>
        <w:adjustRightInd w:val="0"/>
        <w:ind w:firstLine="720"/>
        <w:jc w:val="both"/>
      </w:pPr>
      <w:r w:rsidRPr="00FF0468">
        <w:t>11.2.</w:t>
      </w:r>
      <w:r w:rsidRPr="00FF0468">
        <w:tab/>
        <w:t>При наступлении таких обстоятельств срок исполнения обязательств по Контракту отодвигается соразмерно времени действия данных обстоятельств постольку, поскольку эти обстоятельства значительно влияют на исполнение Контракта в срок.</w:t>
      </w:r>
    </w:p>
    <w:p w14:paraId="5AD33D2E" w14:textId="77777777" w:rsidR="0092768A" w:rsidRPr="00FF0468" w:rsidRDefault="0092768A" w:rsidP="0092768A">
      <w:pPr>
        <w:widowControl w:val="0"/>
        <w:autoSpaceDE w:val="0"/>
        <w:autoSpaceDN w:val="0"/>
        <w:adjustRightInd w:val="0"/>
        <w:ind w:firstLine="720"/>
        <w:jc w:val="both"/>
      </w:pPr>
      <w:r w:rsidRPr="00FF0468">
        <w:t>11.3.</w:t>
      </w:r>
      <w:r w:rsidRPr="00FF0468">
        <w:tab/>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74DEE7D9" w14:textId="77777777" w:rsidR="0092768A" w:rsidRPr="00FF0468" w:rsidRDefault="0092768A" w:rsidP="0092768A">
      <w:pPr>
        <w:widowControl w:val="0"/>
        <w:autoSpaceDE w:val="0"/>
        <w:autoSpaceDN w:val="0"/>
        <w:adjustRightInd w:val="0"/>
        <w:ind w:firstLine="720"/>
        <w:jc w:val="both"/>
      </w:pPr>
      <w:r w:rsidRPr="00FF0468">
        <w:t>11.4.</w:t>
      </w:r>
      <w:r w:rsidRPr="00FF0468">
        <w:tab/>
        <w:t>Если обстоятельства, указанные в п. 11.1. Контракта, будут длиться более 2 (двух) календарных месяцев с даты соответствующего уведомления, каждая из Сторон вправе расторгнуть Контракт без требования возмещения убытков, понесенных в связи с наступлением таких обстоятельств.</w:t>
      </w:r>
    </w:p>
    <w:p w14:paraId="26715D61" w14:textId="77777777" w:rsidR="0092768A" w:rsidRPr="00584F55" w:rsidRDefault="0092768A" w:rsidP="0092768A">
      <w:pPr>
        <w:pStyle w:val="2"/>
        <w:spacing w:line="240" w:lineRule="exact"/>
        <w:jc w:val="center"/>
        <w:rPr>
          <w:rFonts w:ascii="Times New Roman" w:hAnsi="Times New Roman"/>
          <w:bCs w:val="0"/>
          <w:i w:val="0"/>
          <w:iCs w:val="0"/>
          <w:sz w:val="24"/>
          <w:szCs w:val="24"/>
          <w:lang w:val="ru-RU"/>
        </w:rPr>
      </w:pPr>
      <w:r w:rsidRPr="00584F55">
        <w:rPr>
          <w:rFonts w:ascii="Times New Roman" w:hAnsi="Times New Roman"/>
          <w:bCs w:val="0"/>
          <w:i w:val="0"/>
          <w:iCs w:val="0"/>
          <w:sz w:val="24"/>
          <w:szCs w:val="24"/>
          <w:lang w:val="ru-RU"/>
        </w:rPr>
        <w:t>12. Порядок урегулирования споров.</w:t>
      </w:r>
    </w:p>
    <w:p w14:paraId="66181B4B" w14:textId="77777777" w:rsidR="0092768A" w:rsidRPr="00E840EE" w:rsidRDefault="0092768A" w:rsidP="0092768A">
      <w:pPr>
        <w:widowControl w:val="0"/>
        <w:tabs>
          <w:tab w:val="left" w:pos="1276"/>
        </w:tabs>
        <w:autoSpaceDE w:val="0"/>
        <w:autoSpaceDN w:val="0"/>
        <w:adjustRightInd w:val="0"/>
        <w:ind w:firstLine="709"/>
        <w:jc w:val="both"/>
      </w:pPr>
      <w:r w:rsidRPr="00E840EE">
        <w:t>12.1.</w:t>
      </w:r>
      <w:r w:rsidRPr="00E840EE">
        <w:tab/>
        <w:t xml:space="preserve">При исполнении своих обязательств по Контракту Стороны должны действовать </w:t>
      </w:r>
      <w:r w:rsidRPr="00E840EE">
        <w:lastRenderedPageBreak/>
        <w:t>добросовестно и разумно. При исполнении Контракта ни одна из Сторон не вправе извлекать преимущество из своего незаконного или недобросовестного поведения.</w:t>
      </w:r>
    </w:p>
    <w:p w14:paraId="45DBE9E8" w14:textId="77777777" w:rsidR="0092768A" w:rsidRPr="00E840EE" w:rsidRDefault="0092768A" w:rsidP="0092768A">
      <w:pPr>
        <w:widowControl w:val="0"/>
        <w:tabs>
          <w:tab w:val="left" w:pos="1276"/>
        </w:tabs>
        <w:autoSpaceDE w:val="0"/>
        <w:autoSpaceDN w:val="0"/>
        <w:adjustRightInd w:val="0"/>
        <w:ind w:firstLine="709"/>
        <w:jc w:val="both"/>
        <w:rPr>
          <w:color w:val="7030A0"/>
        </w:rPr>
      </w:pPr>
      <w:r w:rsidRPr="00E840EE">
        <w:t>12.2.</w:t>
      </w:r>
      <w:r w:rsidRPr="00E840EE">
        <w:tab/>
        <w:t>При возникновении любых противоречий, претензий и разногласий, а также споров, связанных с исполнением контракта (далее - разногласия), Стороны предпринимают усилия для урегулирования разногласий путем переговоров и оформляют результаты таких переговоров с учетом положений Контракта.</w:t>
      </w:r>
    </w:p>
    <w:p w14:paraId="20A94512" w14:textId="77777777" w:rsidR="0092768A" w:rsidRPr="00E840EE" w:rsidRDefault="0092768A" w:rsidP="0092768A">
      <w:pPr>
        <w:widowControl w:val="0"/>
        <w:tabs>
          <w:tab w:val="left" w:pos="1276"/>
        </w:tabs>
        <w:autoSpaceDE w:val="0"/>
        <w:autoSpaceDN w:val="0"/>
        <w:adjustRightInd w:val="0"/>
        <w:ind w:firstLine="709"/>
        <w:jc w:val="both"/>
      </w:pPr>
      <w:r w:rsidRPr="00E840EE">
        <w:t xml:space="preserve">12.3. Срок рассмотрения претензии не может превышать 5 (Пяти) рабочих дней. Переписка Сторон может осуществляться в виде писем и </w:t>
      </w:r>
      <w:r w:rsidR="00D8443F">
        <w:t>электро</w:t>
      </w:r>
      <w:r w:rsidR="00D8443F" w:rsidRPr="00014897">
        <w:t>нных сообщений</w:t>
      </w:r>
      <w:r w:rsidRPr="00014897">
        <w:t>.</w:t>
      </w:r>
    </w:p>
    <w:p w14:paraId="18CB8A93" w14:textId="77777777" w:rsidR="0092768A" w:rsidRPr="00E840EE" w:rsidRDefault="0092768A" w:rsidP="0092768A">
      <w:pPr>
        <w:ind w:firstLine="708"/>
        <w:jc w:val="both"/>
      </w:pPr>
      <w:r w:rsidRPr="00E840EE">
        <w:t>В случае обмена документами при применении мер ответственности и совершении иных действий в связи с нарушением Подрядчиком или Заказчиком условий контракта, такой обмен осуществляется с использованием ЕИС путем направления электронных уведомлений. Такие уведомления формируются с использованием ЕИС, подписываются усиленной электронной подписью лица, имеющего право действовать от имени Заказчика, Подрядчика и размещаются в ЕИС без размещения на официальном сайте.</w:t>
      </w:r>
    </w:p>
    <w:p w14:paraId="538FE45F" w14:textId="77777777" w:rsidR="0092768A" w:rsidRPr="004373BA" w:rsidRDefault="0092768A" w:rsidP="0092768A">
      <w:pPr>
        <w:widowControl w:val="0"/>
        <w:tabs>
          <w:tab w:val="left" w:pos="1276"/>
        </w:tabs>
        <w:autoSpaceDE w:val="0"/>
        <w:autoSpaceDN w:val="0"/>
        <w:adjustRightInd w:val="0"/>
        <w:ind w:firstLine="709"/>
        <w:jc w:val="both"/>
      </w:pPr>
      <w:r w:rsidRPr="00E840EE">
        <w:t>12.4.</w:t>
      </w:r>
      <w:r w:rsidRPr="00E840EE">
        <w:tab/>
        <w:t>Все неурегулированные разногласия разрешаются сторонами в судебном порядке в Арбитражном суде Костромской области.</w:t>
      </w:r>
    </w:p>
    <w:p w14:paraId="5238E87A" w14:textId="77777777" w:rsidR="0092768A" w:rsidRPr="00584F55" w:rsidRDefault="0092768A" w:rsidP="0092768A">
      <w:pPr>
        <w:pStyle w:val="2"/>
        <w:spacing w:line="240" w:lineRule="exact"/>
        <w:jc w:val="center"/>
        <w:rPr>
          <w:rFonts w:ascii="Times New Roman" w:hAnsi="Times New Roman"/>
          <w:bCs w:val="0"/>
          <w:i w:val="0"/>
          <w:iCs w:val="0"/>
          <w:sz w:val="24"/>
          <w:szCs w:val="24"/>
          <w:lang w:val="ru-RU"/>
        </w:rPr>
      </w:pPr>
      <w:r w:rsidRPr="00584F55">
        <w:rPr>
          <w:rFonts w:ascii="Times New Roman" w:hAnsi="Times New Roman"/>
          <w:bCs w:val="0"/>
          <w:i w:val="0"/>
          <w:iCs w:val="0"/>
          <w:sz w:val="24"/>
          <w:szCs w:val="24"/>
          <w:lang w:val="ru-RU"/>
        </w:rPr>
        <w:t>13. Изменение и расторжение Контракта.</w:t>
      </w:r>
    </w:p>
    <w:p w14:paraId="6C3B7399" w14:textId="77777777" w:rsidR="0092768A" w:rsidRPr="004373BA" w:rsidRDefault="0092768A" w:rsidP="0092768A">
      <w:pPr>
        <w:tabs>
          <w:tab w:val="left" w:pos="1276"/>
        </w:tabs>
        <w:ind w:firstLine="709"/>
        <w:jc w:val="both"/>
      </w:pPr>
      <w:r w:rsidRPr="004373BA">
        <w:t>13.1.</w:t>
      </w:r>
      <w:r w:rsidRPr="004373BA">
        <w:tab/>
        <w:t>Изменение существенных условий Контракта при его исполнении не допускается, за исключением их изменения в случаях, предусмотренных законодательством Российской Федерации о контрактной системе в сфере закупок.</w:t>
      </w:r>
    </w:p>
    <w:p w14:paraId="3FCEA846" w14:textId="77777777" w:rsidR="0092768A" w:rsidRPr="004373BA" w:rsidRDefault="0092768A" w:rsidP="0092768A">
      <w:pPr>
        <w:tabs>
          <w:tab w:val="left" w:pos="1276"/>
        </w:tabs>
        <w:ind w:firstLine="709"/>
        <w:jc w:val="both"/>
      </w:pPr>
      <w:r w:rsidRPr="004373BA">
        <w:t>13.2.</w:t>
      </w:r>
      <w:r w:rsidRPr="004373BA">
        <w:tab/>
        <w:t>Расторжение Контракта возможно по взаимному соглашению Сторон, по решению суда или в связи с односторонним отказом одной из Сторон от исполнения Контракта.</w:t>
      </w:r>
    </w:p>
    <w:p w14:paraId="761A4A49" w14:textId="77777777" w:rsidR="0092768A" w:rsidRPr="004373BA" w:rsidRDefault="0092768A" w:rsidP="0092768A">
      <w:pPr>
        <w:tabs>
          <w:tab w:val="left" w:pos="1276"/>
        </w:tabs>
        <w:ind w:firstLine="709"/>
        <w:jc w:val="both"/>
      </w:pPr>
      <w:r w:rsidRPr="004373BA">
        <w:t>13.3.</w:t>
      </w:r>
      <w:r w:rsidRPr="004373BA">
        <w:tab/>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а в случаях, предусмотренных законодательством Российской Федерации о контрактной системе в сфере закупок, - обязан принять решение об одностороннем отказе от исполнения контракта.</w:t>
      </w:r>
    </w:p>
    <w:p w14:paraId="69A0CFF3" w14:textId="77777777" w:rsidR="0092768A" w:rsidRPr="004373BA" w:rsidRDefault="0092768A" w:rsidP="0092768A">
      <w:pPr>
        <w:tabs>
          <w:tab w:val="left" w:pos="1276"/>
        </w:tabs>
        <w:ind w:firstLine="709"/>
        <w:jc w:val="both"/>
      </w:pPr>
      <w:r w:rsidRPr="004373BA">
        <w:t>13.</w:t>
      </w:r>
      <w:r w:rsidR="00387203">
        <w:t>4</w:t>
      </w:r>
      <w:r w:rsidRPr="004373BA">
        <w:t>.</w:t>
      </w:r>
      <w:r w:rsidRPr="004373BA">
        <w:tab/>
        <w:t>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14:paraId="595679D0" w14:textId="77777777" w:rsidR="0092768A" w:rsidRPr="00E22281" w:rsidRDefault="0092768A" w:rsidP="0092768A">
      <w:pPr>
        <w:tabs>
          <w:tab w:val="left" w:pos="1276"/>
        </w:tabs>
        <w:ind w:firstLine="709"/>
        <w:jc w:val="both"/>
      </w:pPr>
      <w:r w:rsidRPr="00E22281">
        <w:t>13.</w:t>
      </w:r>
      <w:r w:rsidR="00387203">
        <w:t>5</w:t>
      </w:r>
      <w:r w:rsidRPr="00E22281">
        <w:t>.</w:t>
      </w:r>
      <w:r w:rsidRPr="00E22281">
        <w:tab/>
        <w:t>В случае принятия одной из Сторон Контракта решения об одностороннем отказе от исполнения Контракта расторжение Контракта после принятия такого решения осуществляется в порядке, установленном законодательством Российской Федерации о контрактной системе в сфере закупок.</w:t>
      </w:r>
    </w:p>
    <w:p w14:paraId="658C06EA" w14:textId="77777777" w:rsidR="0092768A" w:rsidRPr="00E22281" w:rsidRDefault="0092768A" w:rsidP="0092768A">
      <w:pPr>
        <w:tabs>
          <w:tab w:val="left" w:pos="1276"/>
        </w:tabs>
        <w:ind w:firstLine="709"/>
        <w:jc w:val="both"/>
      </w:pPr>
      <w:r w:rsidRPr="00E22281">
        <w:t>13.</w:t>
      </w:r>
      <w:r w:rsidR="00387203">
        <w:t>6</w:t>
      </w:r>
      <w:r w:rsidRPr="00E22281">
        <w:t>. Если одной из Сторон Контракта по основаниям, которые предусмотрены законодательством Российской Федерации о контрактной системе в сфере закупок, предлагается изменить существенные условия Контракта, такая Сторона Контракта вправе направить в письменной форме другой Стороне Контракта предложение об изменении существенных условий Контракта с приложением информации и документов, обосновывающих такое предложение, а также проект соглашения об изменении условий Контракта, подписанный лицом, имеющим право действовать от имени Стороны Контракта.</w:t>
      </w:r>
    </w:p>
    <w:p w14:paraId="47F21D7E" w14:textId="77777777" w:rsidR="0092768A" w:rsidRPr="004373BA" w:rsidRDefault="0092768A" w:rsidP="0092768A">
      <w:pPr>
        <w:ind w:firstLine="709"/>
        <w:jc w:val="both"/>
      </w:pPr>
      <w:r w:rsidRPr="00E22281">
        <w:t>13.</w:t>
      </w:r>
      <w:r w:rsidR="00387203">
        <w:t>7</w:t>
      </w:r>
      <w:r w:rsidRPr="00E22281">
        <w:t>. Сторона Контракта, получившая предложение об изменении существенных условий Контракта, в течение 10 рабочих дней со дня, следующего за днем получения предложения об изменении существенных условий Контракта, по результатам рассмотрения такого предложения в порядке, установленном законодательством Российской Федерации о контрактной системе в сфере закупок, Контрактом, направляет другой Стороне Контракта подписанное соглашение об изменении условий Контракта либо в письменной форме отказ об изменении существенных условий Контракта с обоснованием такого отказа.</w:t>
      </w:r>
      <w:r w:rsidRPr="004373BA">
        <w:t xml:space="preserve"> </w:t>
      </w:r>
    </w:p>
    <w:p w14:paraId="2E62467D" w14:textId="77777777" w:rsidR="0092768A" w:rsidRPr="004373BA" w:rsidRDefault="0092768A" w:rsidP="0092768A">
      <w:pPr>
        <w:tabs>
          <w:tab w:val="left" w:pos="1276"/>
        </w:tabs>
        <w:ind w:firstLine="709"/>
        <w:jc w:val="both"/>
      </w:pPr>
      <w:r w:rsidRPr="004373BA">
        <w:t>13.</w:t>
      </w:r>
      <w:r w:rsidR="00387203">
        <w:t>8</w:t>
      </w:r>
      <w:r w:rsidRPr="004373BA">
        <w:t>.</w:t>
      </w:r>
      <w:r w:rsidRPr="004373BA">
        <w:tab/>
        <w:t>Все изменения и дополнения Контракта осуществляются в установленном законодательством порядке, оформляются письменно дополнительным соглашением, которое должно быть подписано уполномоченными лицами и скреплено печатями (при наличии) Сторон.</w:t>
      </w:r>
    </w:p>
    <w:p w14:paraId="0B36E97A" w14:textId="77777777" w:rsidR="0092768A" w:rsidRPr="004373BA" w:rsidRDefault="0092768A" w:rsidP="0092768A">
      <w:pPr>
        <w:tabs>
          <w:tab w:val="left" w:pos="1276"/>
        </w:tabs>
        <w:ind w:firstLine="709"/>
        <w:jc w:val="both"/>
      </w:pPr>
      <w:r w:rsidRPr="004373BA">
        <w:t>13.</w:t>
      </w:r>
      <w:r w:rsidR="00387203">
        <w:t>9</w:t>
      </w:r>
      <w:r w:rsidRPr="004373BA">
        <w:t>.</w:t>
      </w:r>
      <w:r w:rsidRPr="004373BA">
        <w:tab/>
        <w:t>Надлежаще оформленные дополнительные соглашения являются неотъемлемой составной частью Контракта и обязательны для Сторон.</w:t>
      </w:r>
    </w:p>
    <w:p w14:paraId="54A7AC69" w14:textId="77777777" w:rsidR="0092768A" w:rsidRPr="00584F55" w:rsidRDefault="0092768A" w:rsidP="0092768A">
      <w:pPr>
        <w:pStyle w:val="2"/>
        <w:spacing w:line="240" w:lineRule="exact"/>
        <w:jc w:val="center"/>
        <w:rPr>
          <w:rFonts w:ascii="Times New Roman" w:hAnsi="Times New Roman"/>
          <w:bCs w:val="0"/>
          <w:i w:val="0"/>
          <w:iCs w:val="0"/>
          <w:sz w:val="24"/>
          <w:szCs w:val="24"/>
          <w:lang w:val="ru-RU"/>
        </w:rPr>
      </w:pPr>
      <w:r w:rsidRPr="00584F55">
        <w:rPr>
          <w:rFonts w:ascii="Times New Roman" w:hAnsi="Times New Roman"/>
          <w:bCs w:val="0"/>
          <w:i w:val="0"/>
          <w:iCs w:val="0"/>
          <w:sz w:val="24"/>
          <w:szCs w:val="24"/>
          <w:lang w:val="ru-RU"/>
        </w:rPr>
        <w:lastRenderedPageBreak/>
        <w:t>14. Дополнительные условия.</w:t>
      </w:r>
    </w:p>
    <w:p w14:paraId="3F8E0FBC" w14:textId="77777777" w:rsidR="0092768A" w:rsidRPr="00811504" w:rsidRDefault="0092768A" w:rsidP="0092768A">
      <w:pPr>
        <w:pStyle w:val="a4"/>
        <w:ind w:left="0" w:firstLine="709"/>
        <w:jc w:val="both"/>
        <w:rPr>
          <w:noProof/>
        </w:rPr>
      </w:pPr>
      <w:bookmarkStart w:id="10" w:name="_15._Обеспечение_гарантийных"/>
      <w:bookmarkEnd w:id="10"/>
      <w:r w:rsidRPr="00811504">
        <w:t>14.1.</w:t>
      </w:r>
      <w:r w:rsidRPr="00811504">
        <w:tab/>
      </w:r>
      <w:r w:rsidRPr="00811504">
        <w:rPr>
          <w:noProof/>
        </w:rPr>
        <w:t>Уведомления (в том числе обращения, сообщения,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по адресу Стороны Контракта, указанному в Контракте</w:t>
      </w:r>
      <w:r w:rsidR="007737E4">
        <w:rPr>
          <w:noProof/>
        </w:rPr>
        <w:t>, или по электронной почте Стороны Контракта, указанной в разделе 16 Контракта.</w:t>
      </w:r>
    </w:p>
    <w:p w14:paraId="47FE8619" w14:textId="77777777" w:rsidR="0092768A" w:rsidRPr="00811504" w:rsidRDefault="0092768A" w:rsidP="0092768A">
      <w:pPr>
        <w:pStyle w:val="a4"/>
        <w:ind w:left="0" w:firstLine="709"/>
        <w:jc w:val="both"/>
        <w:rPr>
          <w:noProof/>
        </w:rPr>
      </w:pPr>
      <w:r w:rsidRPr="00811504">
        <w:rPr>
          <w:noProof/>
        </w:rPr>
        <w:t>14.1.1.</w:t>
      </w:r>
      <w:r w:rsidRPr="00811504">
        <w:rPr>
          <w:noProof/>
        </w:rPr>
        <w:tab/>
        <w:t>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в порядке, который предусмотрен контрактом, за исключением случаев, при которых законодательством Российской Федерации о контрактной системе в сфере закупок установлен иной порядок обмена такими документами.</w:t>
      </w:r>
    </w:p>
    <w:p w14:paraId="0A6B4F04" w14:textId="77777777" w:rsidR="0092768A" w:rsidRPr="00811504" w:rsidRDefault="0092768A" w:rsidP="0092768A">
      <w:pPr>
        <w:pStyle w:val="a4"/>
        <w:ind w:left="0" w:firstLine="709"/>
        <w:jc w:val="both"/>
        <w:rPr>
          <w:noProof/>
        </w:rPr>
      </w:pPr>
      <w:r w:rsidRPr="00811504">
        <w:rPr>
          <w:noProof/>
        </w:rPr>
        <w:t>14.2.</w:t>
      </w:r>
      <w:r w:rsidRPr="00811504">
        <w:rPr>
          <w:noProof/>
        </w:rPr>
        <w:tab/>
        <w:t>Датой получения уведомления, указанного в п. 14.1 Контракта, считается:</w:t>
      </w:r>
    </w:p>
    <w:p w14:paraId="51C30F70" w14:textId="77777777" w:rsidR="0092768A" w:rsidRPr="00811504" w:rsidRDefault="0092768A" w:rsidP="0092768A">
      <w:pPr>
        <w:pStyle w:val="a4"/>
        <w:ind w:left="0" w:firstLine="709"/>
        <w:jc w:val="both"/>
        <w:rPr>
          <w:noProof/>
        </w:rPr>
      </w:pPr>
      <w:r w:rsidRPr="00811504">
        <w:rPr>
          <w:noProof/>
        </w:rPr>
        <w:t>- дата, указанная лицом, имеющим право действовать от имени Стороны Контракта, в расписке о получении уведомления;</w:t>
      </w:r>
    </w:p>
    <w:p w14:paraId="4334245D" w14:textId="77777777" w:rsidR="0092768A" w:rsidRPr="004373BA" w:rsidRDefault="0092768A" w:rsidP="0092768A">
      <w:pPr>
        <w:pStyle w:val="a4"/>
        <w:ind w:left="0" w:firstLine="709"/>
        <w:jc w:val="both"/>
        <w:rPr>
          <w:noProof/>
        </w:rPr>
      </w:pPr>
      <w:r w:rsidRPr="00811504">
        <w:rPr>
          <w:noProof/>
        </w:rPr>
        <w:t>- дата получения Стороной Контракта</w:t>
      </w:r>
      <w:r w:rsidR="00014897" w:rsidRPr="00014897">
        <w:rPr>
          <w:noProof/>
        </w:rPr>
        <w:t>,</w:t>
      </w:r>
      <w:r w:rsidRPr="00D8443F">
        <w:rPr>
          <w:noProof/>
          <w:color w:val="FF0000"/>
        </w:rPr>
        <w:t xml:space="preserve"> </w:t>
      </w:r>
      <w:r w:rsidRPr="00811504">
        <w:rPr>
          <w:noProof/>
        </w:rPr>
        <w:t>заказного письма либо дата получения Стороной Контракта</w:t>
      </w:r>
      <w:r w:rsidR="00014897" w:rsidRPr="00014897">
        <w:rPr>
          <w:noProof/>
        </w:rPr>
        <w:t xml:space="preserve"> </w:t>
      </w:r>
      <w:r w:rsidRPr="00811504">
        <w:rPr>
          <w:noProof/>
        </w:rPr>
        <w:t>информации об отсутствии Стороны Контракта, по адресу, указанному в контракте, информации о возврате такого письма по истечении срока хранения.</w:t>
      </w:r>
    </w:p>
    <w:p w14:paraId="4263D41C" w14:textId="77777777" w:rsidR="0092768A" w:rsidRPr="004373BA" w:rsidRDefault="0092768A" w:rsidP="0092768A">
      <w:pPr>
        <w:pStyle w:val="a4"/>
        <w:ind w:left="0" w:firstLine="709"/>
        <w:contextualSpacing w:val="0"/>
        <w:jc w:val="both"/>
        <w:rPr>
          <w:noProof/>
        </w:rPr>
      </w:pPr>
      <w:r w:rsidRPr="004373BA">
        <w:rPr>
          <w:noProof/>
        </w:rPr>
        <w:t>14.3.</w:t>
      </w:r>
      <w:r w:rsidRPr="004373BA">
        <w:rPr>
          <w:noProof/>
        </w:rPr>
        <w:tab/>
        <w:t>В случае перемены Заказчика по Контракту права и обязанности Заказчика по Контракту переходят к новому Заказчику в том же объеме и на тех же условиях.</w:t>
      </w:r>
    </w:p>
    <w:p w14:paraId="0ACD053A" w14:textId="77777777" w:rsidR="0092768A" w:rsidRDefault="0092768A" w:rsidP="0092768A">
      <w:pPr>
        <w:ind w:firstLine="709"/>
        <w:jc w:val="both"/>
        <w:rPr>
          <w:noProof/>
        </w:rPr>
      </w:pPr>
      <w:r w:rsidRPr="004373BA">
        <w:rPr>
          <w:noProof/>
        </w:rPr>
        <w:t>14.4.</w:t>
      </w:r>
      <w:r w:rsidRPr="004373BA">
        <w:rPr>
          <w:noProof/>
        </w:rPr>
        <w:tab/>
        <w:t>При исполнении Контракта не допускается перемена Подрядчика, за исключением случаев, если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14:paraId="764E2762" w14:textId="77777777" w:rsidR="0084450F" w:rsidRPr="004373BA" w:rsidRDefault="0084450F" w:rsidP="0092768A">
      <w:pPr>
        <w:ind w:firstLine="709"/>
        <w:jc w:val="both"/>
        <w:rPr>
          <w:noProof/>
        </w:rPr>
      </w:pPr>
      <w:r>
        <w:rPr>
          <w:noProof/>
        </w:rPr>
        <w:t>14.5.</w:t>
      </w:r>
      <w:r>
        <w:rPr>
          <w:noProof/>
        </w:rPr>
        <w:tab/>
      </w:r>
      <w:r w:rsidRPr="0084450F">
        <w:rPr>
          <w:noProof/>
        </w:rPr>
        <w:t>При необходимости в процессе исполнения Контракта Подрядчик вправе корректировать проектую документац</w:t>
      </w:r>
      <w:r>
        <w:rPr>
          <w:noProof/>
        </w:rPr>
        <w:t>ию по согласованию с Заказчиком, при этом, изменение существенных условий Контракта допускается по основаниям, предусмотренных Законом № 44-ФЗ, в том числе по основаниям, предусмотренным ст. 95, ст. 112 Закона № 44-ФЗ.</w:t>
      </w:r>
    </w:p>
    <w:p w14:paraId="2F49C5FA" w14:textId="77777777" w:rsidR="0092768A" w:rsidRPr="004373BA" w:rsidRDefault="0084450F" w:rsidP="0092768A">
      <w:pPr>
        <w:ind w:firstLine="709"/>
        <w:jc w:val="both"/>
        <w:rPr>
          <w:noProof/>
        </w:rPr>
      </w:pPr>
      <w:r>
        <w:rPr>
          <w:noProof/>
        </w:rPr>
        <w:t>14.6</w:t>
      </w:r>
      <w:r w:rsidR="0092768A" w:rsidRPr="004373BA">
        <w:rPr>
          <w:noProof/>
        </w:rPr>
        <w:t>.</w:t>
      </w:r>
      <w:r w:rsidR="0092768A" w:rsidRPr="004373BA">
        <w:rPr>
          <w:noProof/>
        </w:rPr>
        <w:tab/>
        <w:t>В случаях, не предусмотренных настоящим Контрактом, Стороны руководствуются действующим законодательством Российской Федерации.</w:t>
      </w:r>
    </w:p>
    <w:p w14:paraId="3C3CC689" w14:textId="77777777" w:rsidR="0092768A" w:rsidRPr="004373BA" w:rsidRDefault="0084450F" w:rsidP="0092768A">
      <w:pPr>
        <w:widowControl w:val="0"/>
        <w:autoSpaceDE w:val="0"/>
        <w:autoSpaceDN w:val="0"/>
        <w:adjustRightInd w:val="0"/>
        <w:ind w:firstLine="709"/>
        <w:jc w:val="both"/>
        <w:rPr>
          <w:noProof/>
        </w:rPr>
      </w:pPr>
      <w:r>
        <w:rPr>
          <w:noProof/>
        </w:rPr>
        <w:t>14.7</w:t>
      </w:r>
      <w:r w:rsidR="0092768A" w:rsidRPr="004373BA">
        <w:rPr>
          <w:noProof/>
        </w:rPr>
        <w:t>.</w:t>
      </w:r>
      <w:r w:rsidR="0092768A" w:rsidRPr="004373BA">
        <w:rPr>
          <w:noProof/>
        </w:rPr>
        <w:tab/>
        <w:t>Все приложения к Контракту являются его неотъемлемой частью.</w:t>
      </w:r>
    </w:p>
    <w:p w14:paraId="029950E3" w14:textId="77777777" w:rsidR="0092768A" w:rsidRPr="00FF0468" w:rsidRDefault="0084450F" w:rsidP="0092768A">
      <w:pPr>
        <w:widowControl w:val="0"/>
        <w:autoSpaceDE w:val="0"/>
        <w:autoSpaceDN w:val="0"/>
        <w:adjustRightInd w:val="0"/>
        <w:ind w:firstLine="709"/>
        <w:jc w:val="both"/>
        <w:rPr>
          <w:noProof/>
        </w:rPr>
      </w:pPr>
      <w:r>
        <w:rPr>
          <w:noProof/>
        </w:rPr>
        <w:t>14.8</w:t>
      </w:r>
      <w:r w:rsidR="0092768A" w:rsidRPr="004373BA">
        <w:rPr>
          <w:noProof/>
        </w:rPr>
        <w:t>.</w:t>
      </w:r>
      <w:r w:rsidR="0092768A" w:rsidRPr="004373BA">
        <w:rPr>
          <w:noProof/>
        </w:rPr>
        <w:tab/>
        <w:t>Настоящий Контракт составлен на русском языке, заключен в форме электронного документа, подписан сторонами с применением усиленных квалифицированных электронных подписей уполномоченных лиц Сторон Контракта и имеющих одинаковую юридическую силу для каждой из Сторон Контракта. После заключения Контракта Стороны вправе изготовить копию настоящего Контракта на бумажном носителе в 2 (двух) экземплярах, имеющих одинаковую юридическую силу, по одному для Заказчика и Подрядчика.</w:t>
      </w:r>
    </w:p>
    <w:p w14:paraId="4EC0C325" w14:textId="77777777" w:rsidR="0092768A" w:rsidRPr="00584F55" w:rsidRDefault="0092768A" w:rsidP="0092768A">
      <w:pPr>
        <w:pStyle w:val="2"/>
        <w:spacing w:line="240" w:lineRule="exact"/>
        <w:jc w:val="center"/>
        <w:rPr>
          <w:rFonts w:ascii="Times New Roman" w:hAnsi="Times New Roman"/>
          <w:bCs w:val="0"/>
          <w:i w:val="0"/>
          <w:iCs w:val="0"/>
          <w:sz w:val="24"/>
          <w:szCs w:val="24"/>
          <w:lang w:val="ru-RU"/>
        </w:rPr>
      </w:pPr>
      <w:r w:rsidRPr="00584F55">
        <w:rPr>
          <w:rFonts w:ascii="Times New Roman" w:hAnsi="Times New Roman"/>
          <w:bCs w:val="0"/>
          <w:i w:val="0"/>
          <w:iCs w:val="0"/>
          <w:sz w:val="24"/>
          <w:szCs w:val="24"/>
          <w:lang w:val="ru-RU"/>
        </w:rPr>
        <w:t>15. Обеспечение гарантийных обязательств.</w:t>
      </w:r>
      <w:r w:rsidR="00790281">
        <w:rPr>
          <w:rStyle w:val="af6"/>
          <w:rFonts w:ascii="Times New Roman" w:hAnsi="Times New Roman"/>
          <w:bCs w:val="0"/>
          <w:i w:val="0"/>
          <w:iCs w:val="0"/>
          <w:sz w:val="24"/>
          <w:szCs w:val="24"/>
          <w:lang w:val="ru-RU"/>
        </w:rPr>
        <w:footnoteReference w:id="6"/>
      </w:r>
    </w:p>
    <w:p w14:paraId="540B4280" w14:textId="77777777" w:rsidR="0092768A" w:rsidRPr="00584F55" w:rsidRDefault="0092768A" w:rsidP="0092768A">
      <w:pPr>
        <w:pStyle w:val="a4"/>
        <w:numPr>
          <w:ilvl w:val="1"/>
          <w:numId w:val="2"/>
        </w:numPr>
        <w:autoSpaceDE w:val="0"/>
        <w:autoSpaceDN w:val="0"/>
        <w:adjustRightInd w:val="0"/>
        <w:ind w:left="0" w:firstLine="709"/>
        <w:jc w:val="both"/>
        <w:rPr>
          <w:b/>
          <w:bCs/>
          <w:i/>
          <w:iCs/>
        </w:rPr>
      </w:pPr>
      <w:r w:rsidRPr="00584F55">
        <w:t xml:space="preserve">Подрядчик обязан предоставить Заказчику обеспечение исполнения гарантийных обязательств в </w:t>
      </w:r>
      <w:r w:rsidRPr="0043185A">
        <w:t xml:space="preserve">размере </w:t>
      </w:r>
      <w:bookmarkStart w:id="11" w:name="_Hlk125628641"/>
      <w:r w:rsidR="00A10E3E" w:rsidRPr="00CD6177">
        <w:rPr>
          <w:b/>
          <w:color w:val="7030A0"/>
        </w:rPr>
        <w:t>9 247</w:t>
      </w:r>
      <w:r w:rsidR="00A10E3E">
        <w:rPr>
          <w:b/>
          <w:color w:val="7030A0"/>
        </w:rPr>
        <w:t> </w:t>
      </w:r>
      <w:r w:rsidR="00A10E3E" w:rsidRPr="00CD6177">
        <w:rPr>
          <w:b/>
          <w:color w:val="7030A0"/>
        </w:rPr>
        <w:t>720</w:t>
      </w:r>
      <w:r w:rsidR="00A10E3E">
        <w:rPr>
          <w:b/>
          <w:color w:val="7030A0"/>
        </w:rPr>
        <w:t xml:space="preserve"> руб. 13 коп.</w:t>
      </w:r>
      <w:bookmarkEnd w:id="11"/>
      <w:r w:rsidR="00A10E3E">
        <w:rPr>
          <w:b/>
          <w:color w:val="7030A0"/>
        </w:rPr>
        <w:t xml:space="preserve"> </w:t>
      </w:r>
      <w:r w:rsidRPr="00584F55">
        <w:t xml:space="preserve">путем предоставления </w:t>
      </w:r>
      <w:bookmarkStart w:id="12" w:name="_Hlk93420025"/>
      <w:r w:rsidRPr="00584F55">
        <w:t>независимой</w:t>
      </w:r>
      <w:bookmarkEnd w:id="12"/>
      <w:r w:rsidRPr="00584F55">
        <w:t xml:space="preserve"> гарантии, соответствующей требованиям </w:t>
      </w:r>
      <w:hyperlink r:id="rId26" w:history="1">
        <w:r w:rsidRPr="00584F55">
          <w:rPr>
            <w:rStyle w:val="a6"/>
            <w:color w:val="auto"/>
          </w:rPr>
          <w:t>ст. 45</w:t>
        </w:r>
      </w:hyperlink>
      <w:r w:rsidRPr="00584F55">
        <w:t xml:space="preserve"> Закона №44-ФЗ, или внесением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w:t>
      </w:r>
      <w:r w:rsidRPr="0043185A">
        <w:t>(п. 15.7. Контракта</w:t>
      </w:r>
      <w:r w:rsidRPr="00584F55">
        <w:t>).</w:t>
      </w:r>
    </w:p>
    <w:p w14:paraId="4F031419" w14:textId="77777777" w:rsidR="0092768A" w:rsidRPr="00584F55" w:rsidRDefault="0092768A" w:rsidP="0092768A">
      <w:pPr>
        <w:pStyle w:val="a4"/>
        <w:numPr>
          <w:ilvl w:val="1"/>
          <w:numId w:val="2"/>
        </w:numPr>
        <w:autoSpaceDE w:val="0"/>
        <w:autoSpaceDN w:val="0"/>
        <w:adjustRightInd w:val="0"/>
        <w:ind w:left="0" w:firstLine="709"/>
        <w:jc w:val="both"/>
      </w:pPr>
      <w:r w:rsidRPr="00584F55">
        <w:t xml:space="preserve">Способ обеспечения гарантийных обязательств, срок действия независимой гарантии определяются Подрядчиком самостоятельно в соответствии с требованиями Закона №44-ФЗ.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w:t>
      </w:r>
      <w:r w:rsidRPr="00584F55">
        <w:rPr>
          <w:b/>
        </w:rPr>
        <w:t>1 (Один) месяц</w:t>
      </w:r>
      <w:r w:rsidRPr="00584F55">
        <w:t xml:space="preserve">, в том числе в случае его изменения в соответствии со </w:t>
      </w:r>
      <w:hyperlink r:id="rId27" w:history="1">
        <w:r w:rsidRPr="00584F55">
          <w:rPr>
            <w:rStyle w:val="a6"/>
            <w:color w:val="auto"/>
          </w:rPr>
          <w:t>ст. 95</w:t>
        </w:r>
      </w:hyperlink>
      <w:r w:rsidRPr="00584F55">
        <w:t xml:space="preserve"> Закона №44-ФЗ.</w:t>
      </w:r>
    </w:p>
    <w:p w14:paraId="4426D6A1" w14:textId="77777777" w:rsidR="0092768A" w:rsidRPr="00584F55" w:rsidRDefault="0092768A" w:rsidP="0092768A">
      <w:pPr>
        <w:pStyle w:val="a4"/>
        <w:numPr>
          <w:ilvl w:val="1"/>
          <w:numId w:val="2"/>
        </w:numPr>
        <w:autoSpaceDE w:val="0"/>
        <w:autoSpaceDN w:val="0"/>
        <w:adjustRightInd w:val="0"/>
        <w:ind w:left="0" w:firstLine="709"/>
        <w:jc w:val="both"/>
      </w:pPr>
      <w:r w:rsidRPr="00584F55">
        <w:t>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2104A646" w14:textId="77777777" w:rsidR="0092768A" w:rsidRPr="00584F55" w:rsidRDefault="0092768A" w:rsidP="0092768A">
      <w:pPr>
        <w:pStyle w:val="a4"/>
        <w:numPr>
          <w:ilvl w:val="1"/>
          <w:numId w:val="2"/>
        </w:numPr>
        <w:autoSpaceDE w:val="0"/>
        <w:autoSpaceDN w:val="0"/>
        <w:adjustRightInd w:val="0"/>
        <w:ind w:left="0" w:firstLine="709"/>
        <w:jc w:val="both"/>
      </w:pPr>
      <w:r w:rsidRPr="00584F55">
        <w:lastRenderedPageBreak/>
        <w:t xml:space="preserve">Если в качестве обеспечения гарантийных обязательств внесены денежные средства, Заказчик обязуется возвратить их Подрядчику в полном объеме в срок не позднее 30 (Тридцати) дней со дня истечения гарантийного срока, за исключением денежных средств, удержанных в </w:t>
      </w:r>
      <w:r w:rsidRPr="0043185A">
        <w:t>соответствии с п. 15.5. Контракта</w:t>
      </w:r>
      <w:r w:rsidRPr="00584F55">
        <w:t>.</w:t>
      </w:r>
    </w:p>
    <w:p w14:paraId="4A6B7F5B" w14:textId="77777777" w:rsidR="0092768A" w:rsidRPr="00584F55" w:rsidRDefault="0092768A" w:rsidP="0092768A">
      <w:pPr>
        <w:pStyle w:val="a4"/>
        <w:autoSpaceDE w:val="0"/>
        <w:autoSpaceDN w:val="0"/>
        <w:adjustRightInd w:val="0"/>
        <w:ind w:left="0" w:firstLine="709"/>
        <w:jc w:val="both"/>
      </w:pPr>
      <w:r w:rsidRPr="00584F55">
        <w:t>Для этого Подрядчик направляет Заказчику соответствующее письменное требование с указанием банковских реквизитов, на которые возвращаются указанные денежные средства.</w:t>
      </w:r>
    </w:p>
    <w:p w14:paraId="19019B2E" w14:textId="77777777" w:rsidR="0092768A" w:rsidRPr="00584F55" w:rsidRDefault="0092768A" w:rsidP="0092768A">
      <w:pPr>
        <w:pStyle w:val="a4"/>
        <w:numPr>
          <w:ilvl w:val="1"/>
          <w:numId w:val="2"/>
        </w:numPr>
        <w:autoSpaceDE w:val="0"/>
        <w:autoSpaceDN w:val="0"/>
        <w:adjustRightInd w:val="0"/>
        <w:ind w:left="0" w:firstLine="709"/>
        <w:jc w:val="both"/>
      </w:pPr>
      <w:r w:rsidRPr="00584F55">
        <w:t>В случае неисполнения или ненадлежащего исполнения Подрядчиком обязательств по Контракту, Заказчик вправе удерживать денежные средства в размере, определенном в соответствии с Контрактом, о чем уведомляет Подрядчика в течение 10 (Десяти) дней.</w:t>
      </w:r>
    </w:p>
    <w:p w14:paraId="6DAAF45F" w14:textId="77777777" w:rsidR="0092768A" w:rsidRPr="00584F55" w:rsidRDefault="0092768A" w:rsidP="0092768A">
      <w:pPr>
        <w:pStyle w:val="a4"/>
        <w:numPr>
          <w:ilvl w:val="1"/>
          <w:numId w:val="2"/>
        </w:numPr>
        <w:autoSpaceDE w:val="0"/>
        <w:autoSpaceDN w:val="0"/>
        <w:adjustRightInd w:val="0"/>
        <w:ind w:left="0" w:firstLine="709"/>
        <w:jc w:val="both"/>
      </w:pPr>
      <w:r w:rsidRPr="00584F55">
        <w:t>Для обращения взыскания на внесенные денежные средства решения суда не требуется.</w:t>
      </w:r>
    </w:p>
    <w:p w14:paraId="526DD759" w14:textId="77777777" w:rsidR="0092768A" w:rsidRPr="00584F55" w:rsidRDefault="0092768A" w:rsidP="0092768A">
      <w:pPr>
        <w:pStyle w:val="a4"/>
        <w:numPr>
          <w:ilvl w:val="1"/>
          <w:numId w:val="2"/>
        </w:numPr>
        <w:autoSpaceDE w:val="0"/>
        <w:autoSpaceDN w:val="0"/>
        <w:adjustRightInd w:val="0"/>
        <w:ind w:left="0" w:firstLine="709"/>
        <w:jc w:val="both"/>
      </w:pPr>
      <w:r w:rsidRPr="00584F55">
        <w:t>Реквизиты счета по учету средств, поступающих во временное распоряжение</w:t>
      </w:r>
    </w:p>
    <w:p w14:paraId="5AEB4E77" w14:textId="77777777" w:rsidR="0092768A" w:rsidRPr="00E063BC" w:rsidRDefault="0092768A" w:rsidP="0092768A">
      <w:pPr>
        <w:pStyle w:val="ConsPlusNormal"/>
        <w:jc w:val="both"/>
        <w:rPr>
          <w:rFonts w:ascii="Times New Roman" w:hAnsi="Times New Roman" w:cs="Times New Roman"/>
          <w:sz w:val="24"/>
          <w:szCs w:val="24"/>
        </w:rPr>
      </w:pPr>
      <w:r w:rsidRPr="00E063BC">
        <w:rPr>
          <w:rFonts w:ascii="Times New Roman" w:hAnsi="Times New Roman" w:cs="Times New Roman"/>
          <w:sz w:val="24"/>
          <w:szCs w:val="24"/>
        </w:rPr>
        <w:t>ОГБУ ««Управление капитального строительства Костромской области»</w:t>
      </w:r>
    </w:p>
    <w:p w14:paraId="102E22F8" w14:textId="77777777" w:rsidR="0092768A" w:rsidRPr="00E063BC" w:rsidRDefault="0092768A" w:rsidP="0092768A">
      <w:pPr>
        <w:pStyle w:val="ConsPlusNormal"/>
        <w:jc w:val="both"/>
        <w:rPr>
          <w:rFonts w:ascii="Times New Roman" w:hAnsi="Times New Roman" w:cs="Times New Roman"/>
          <w:sz w:val="24"/>
          <w:szCs w:val="24"/>
        </w:rPr>
      </w:pPr>
      <w:r w:rsidRPr="00E063BC">
        <w:rPr>
          <w:rFonts w:ascii="Times New Roman" w:hAnsi="Times New Roman" w:cs="Times New Roman"/>
          <w:sz w:val="24"/>
          <w:szCs w:val="24"/>
        </w:rPr>
        <w:t xml:space="preserve">Департамент финансов Костромской области </w:t>
      </w:r>
    </w:p>
    <w:p w14:paraId="5500419C" w14:textId="77777777" w:rsidR="0092768A" w:rsidRPr="00E063BC" w:rsidRDefault="0092768A" w:rsidP="0092768A">
      <w:pPr>
        <w:pStyle w:val="ConsPlusNormal"/>
        <w:jc w:val="both"/>
        <w:rPr>
          <w:rFonts w:ascii="Times New Roman" w:hAnsi="Times New Roman" w:cs="Times New Roman"/>
          <w:sz w:val="24"/>
          <w:szCs w:val="24"/>
        </w:rPr>
      </w:pPr>
      <w:r w:rsidRPr="00E063BC">
        <w:rPr>
          <w:rFonts w:ascii="Times New Roman" w:hAnsi="Times New Roman" w:cs="Times New Roman"/>
          <w:sz w:val="24"/>
          <w:szCs w:val="24"/>
        </w:rPr>
        <w:t>(ОГБУ «Управление капитального строительства Костромской области» л/с 843030028)</w:t>
      </w:r>
    </w:p>
    <w:p w14:paraId="05E1DC63" w14:textId="77777777" w:rsidR="0092768A" w:rsidRPr="00E063BC" w:rsidRDefault="0092768A" w:rsidP="0092768A">
      <w:pPr>
        <w:pStyle w:val="ConsPlusNormal"/>
        <w:jc w:val="both"/>
        <w:rPr>
          <w:rFonts w:ascii="Times New Roman" w:hAnsi="Times New Roman" w:cs="Times New Roman"/>
          <w:sz w:val="24"/>
          <w:szCs w:val="24"/>
        </w:rPr>
      </w:pPr>
      <w:r w:rsidRPr="00E063BC">
        <w:rPr>
          <w:rFonts w:ascii="Times New Roman" w:hAnsi="Times New Roman" w:cs="Times New Roman"/>
          <w:sz w:val="24"/>
          <w:szCs w:val="24"/>
        </w:rPr>
        <w:t>р/с (казначейский счет) 03224643340000004101</w:t>
      </w:r>
    </w:p>
    <w:p w14:paraId="44D065DB" w14:textId="77777777" w:rsidR="0092768A" w:rsidRPr="00E063BC" w:rsidRDefault="0092768A" w:rsidP="0092768A">
      <w:pPr>
        <w:pStyle w:val="ConsPlusNormal"/>
        <w:jc w:val="both"/>
        <w:rPr>
          <w:rFonts w:ascii="Times New Roman" w:hAnsi="Times New Roman" w:cs="Times New Roman"/>
          <w:sz w:val="24"/>
          <w:szCs w:val="24"/>
        </w:rPr>
      </w:pPr>
      <w:r w:rsidRPr="00E063BC">
        <w:rPr>
          <w:rFonts w:ascii="Times New Roman" w:hAnsi="Times New Roman" w:cs="Times New Roman"/>
          <w:sz w:val="24"/>
          <w:szCs w:val="24"/>
        </w:rPr>
        <w:t>В Отделение Кострома Банка России//УФК по Костромской области г. Кострома</w:t>
      </w:r>
    </w:p>
    <w:p w14:paraId="09E05CA0" w14:textId="77777777" w:rsidR="0092768A" w:rsidRPr="00E063BC" w:rsidRDefault="0092768A" w:rsidP="0092768A">
      <w:pPr>
        <w:pStyle w:val="ConsPlusNormal"/>
        <w:jc w:val="both"/>
        <w:rPr>
          <w:rFonts w:ascii="Times New Roman" w:hAnsi="Times New Roman" w:cs="Times New Roman"/>
          <w:sz w:val="24"/>
          <w:szCs w:val="24"/>
        </w:rPr>
      </w:pPr>
      <w:r w:rsidRPr="00E063BC">
        <w:rPr>
          <w:rFonts w:ascii="Times New Roman" w:hAnsi="Times New Roman" w:cs="Times New Roman"/>
          <w:sz w:val="24"/>
          <w:szCs w:val="24"/>
        </w:rPr>
        <w:t>БИК 013469126</w:t>
      </w:r>
    </w:p>
    <w:p w14:paraId="7F4E2656" w14:textId="77777777" w:rsidR="0092768A" w:rsidRDefault="0092768A" w:rsidP="0092768A">
      <w:pPr>
        <w:pStyle w:val="ConsPlusNormal"/>
        <w:ind w:firstLine="709"/>
        <w:jc w:val="both"/>
        <w:rPr>
          <w:rFonts w:ascii="Times New Roman" w:hAnsi="Times New Roman" w:cs="Times New Roman"/>
          <w:sz w:val="24"/>
          <w:szCs w:val="24"/>
        </w:rPr>
      </w:pPr>
      <w:r w:rsidRPr="00E063BC">
        <w:rPr>
          <w:rFonts w:ascii="Times New Roman" w:hAnsi="Times New Roman" w:cs="Times New Roman"/>
          <w:sz w:val="24"/>
          <w:szCs w:val="24"/>
        </w:rPr>
        <w:t xml:space="preserve">Единый </w:t>
      </w:r>
      <w:proofErr w:type="spellStart"/>
      <w:r w:rsidRPr="00E063BC">
        <w:rPr>
          <w:rFonts w:ascii="Times New Roman" w:hAnsi="Times New Roman" w:cs="Times New Roman"/>
          <w:sz w:val="24"/>
          <w:szCs w:val="24"/>
        </w:rPr>
        <w:t>казнач</w:t>
      </w:r>
      <w:proofErr w:type="spellEnd"/>
      <w:r w:rsidRPr="00E063BC">
        <w:rPr>
          <w:rFonts w:ascii="Times New Roman" w:hAnsi="Times New Roman" w:cs="Times New Roman"/>
          <w:sz w:val="24"/>
          <w:szCs w:val="24"/>
        </w:rPr>
        <w:t>. счет – 40102810945370000034</w:t>
      </w:r>
    </w:p>
    <w:p w14:paraId="7421A4A1" w14:textId="77777777" w:rsidR="00032B74" w:rsidRDefault="0092768A" w:rsidP="00032B74">
      <w:pPr>
        <w:pStyle w:val="ConsPlusNormal"/>
        <w:jc w:val="both"/>
        <w:rPr>
          <w:rFonts w:ascii="Times New Roman" w:hAnsi="Times New Roman" w:cs="Times New Roman"/>
          <w:i/>
          <w:sz w:val="24"/>
          <w:szCs w:val="24"/>
        </w:rPr>
      </w:pPr>
      <w:r w:rsidRPr="00584F55">
        <w:rPr>
          <w:rFonts w:ascii="Times New Roman" w:hAnsi="Times New Roman" w:cs="Times New Roman"/>
          <w:i/>
          <w:sz w:val="24"/>
          <w:szCs w:val="24"/>
        </w:rPr>
        <w:t xml:space="preserve">Назначение платежа: </w:t>
      </w:r>
      <w:r w:rsidR="00E14D57">
        <w:rPr>
          <w:rFonts w:ascii="Times New Roman" w:hAnsi="Times New Roman" w:cs="Times New Roman"/>
          <w:i/>
          <w:sz w:val="24"/>
          <w:szCs w:val="24"/>
        </w:rPr>
        <w:t>«</w:t>
      </w:r>
      <w:r w:rsidRPr="00584F55">
        <w:rPr>
          <w:rFonts w:ascii="Times New Roman" w:hAnsi="Times New Roman" w:cs="Times New Roman"/>
          <w:i/>
          <w:sz w:val="24"/>
          <w:szCs w:val="24"/>
        </w:rPr>
        <w:t>обеспечение гарантийных обязательств по</w:t>
      </w:r>
      <w:r w:rsidR="00032B74">
        <w:rPr>
          <w:rFonts w:ascii="Times New Roman" w:hAnsi="Times New Roman" w:cs="Times New Roman"/>
          <w:i/>
          <w:sz w:val="24"/>
          <w:szCs w:val="24"/>
        </w:rPr>
        <w:t xml:space="preserve"> контракту на </w:t>
      </w:r>
      <w:r w:rsidR="00032B74" w:rsidRPr="00032B74">
        <w:rPr>
          <w:rFonts w:ascii="Times New Roman" w:hAnsi="Times New Roman" w:cs="Times New Roman"/>
          <w:i/>
          <w:sz w:val="24"/>
          <w:szCs w:val="24"/>
        </w:rPr>
        <w:t>выполнение работ по строительству объекта капитального строительства: «ОГБУ «Кологривский дом-интернат для престарелых и инвалидов», Костромская область, г. Кологрив, ул. Кирова, д. 9а, строительство корпуса на 120 мест»</w:t>
      </w:r>
      <w:r w:rsidR="00032B74">
        <w:rPr>
          <w:rFonts w:ascii="Times New Roman" w:hAnsi="Times New Roman" w:cs="Times New Roman"/>
          <w:i/>
          <w:sz w:val="24"/>
          <w:szCs w:val="24"/>
        </w:rPr>
        <w:t>.</w:t>
      </w:r>
    </w:p>
    <w:p w14:paraId="49B5AA33" w14:textId="77777777" w:rsidR="00032B74" w:rsidRDefault="00032B74" w:rsidP="00032B74">
      <w:pPr>
        <w:pStyle w:val="ConsPlusNormal"/>
        <w:jc w:val="both"/>
        <w:rPr>
          <w:rFonts w:ascii="Times New Roman" w:hAnsi="Times New Roman" w:cs="Times New Roman"/>
          <w:b/>
          <w:sz w:val="24"/>
          <w:szCs w:val="24"/>
        </w:rPr>
      </w:pPr>
    </w:p>
    <w:p w14:paraId="594F4E27" w14:textId="77777777" w:rsidR="0092768A" w:rsidRPr="00584F55" w:rsidRDefault="0092768A" w:rsidP="00032B74">
      <w:pPr>
        <w:pStyle w:val="ConsPlusNormal"/>
        <w:jc w:val="both"/>
        <w:rPr>
          <w:rFonts w:ascii="Times New Roman" w:hAnsi="Times New Roman" w:cs="Times New Roman"/>
          <w:b/>
          <w:sz w:val="24"/>
          <w:szCs w:val="24"/>
        </w:rPr>
      </w:pPr>
      <w:r w:rsidRPr="00584F55">
        <w:rPr>
          <w:rFonts w:ascii="Times New Roman" w:hAnsi="Times New Roman" w:cs="Times New Roman"/>
          <w:b/>
          <w:sz w:val="24"/>
          <w:szCs w:val="24"/>
        </w:rPr>
        <w:t>Приложения к Контракту:</w:t>
      </w:r>
    </w:p>
    <w:p w14:paraId="52761006" w14:textId="77777777" w:rsidR="00780903" w:rsidRPr="00A10E3E" w:rsidRDefault="00780903" w:rsidP="00780903">
      <w:pPr>
        <w:numPr>
          <w:ilvl w:val="0"/>
          <w:numId w:val="12"/>
        </w:numPr>
        <w:tabs>
          <w:tab w:val="left" w:pos="851"/>
          <w:tab w:val="left" w:pos="993"/>
        </w:tabs>
        <w:suppressAutoHyphens/>
        <w:ind w:left="0" w:firstLine="709"/>
        <w:contextualSpacing/>
        <w:jc w:val="both"/>
        <w:rPr>
          <w:rFonts w:eastAsia="Calibri"/>
        </w:rPr>
      </w:pPr>
      <w:r w:rsidRPr="00A10E3E">
        <w:t>Смета контракта;</w:t>
      </w:r>
    </w:p>
    <w:p w14:paraId="16519890" w14:textId="77777777" w:rsidR="00780903" w:rsidRPr="00A10E3E" w:rsidRDefault="00780903" w:rsidP="00780903">
      <w:pPr>
        <w:numPr>
          <w:ilvl w:val="0"/>
          <w:numId w:val="12"/>
        </w:numPr>
        <w:shd w:val="clear" w:color="auto" w:fill="FFFFFF"/>
        <w:tabs>
          <w:tab w:val="left" w:pos="0"/>
          <w:tab w:val="left" w:pos="567"/>
          <w:tab w:val="left" w:pos="851"/>
          <w:tab w:val="left" w:pos="993"/>
        </w:tabs>
        <w:suppressAutoHyphens/>
        <w:ind w:left="0" w:firstLine="709"/>
        <w:jc w:val="both"/>
      </w:pPr>
      <w:r w:rsidRPr="00A10E3E">
        <w:t>Виды и объемы работ по строительству Объекта, которые подрядчик обязан выполнить самостоятельно без привлечения других лиц к исполнению своих обязательств по Контракту;</w:t>
      </w:r>
    </w:p>
    <w:p w14:paraId="535692BF" w14:textId="77777777" w:rsidR="00780903" w:rsidRPr="00A10E3E" w:rsidRDefault="00780903" w:rsidP="00780903">
      <w:pPr>
        <w:numPr>
          <w:ilvl w:val="0"/>
          <w:numId w:val="12"/>
        </w:numPr>
        <w:shd w:val="clear" w:color="auto" w:fill="FFFFFF"/>
        <w:tabs>
          <w:tab w:val="left" w:pos="0"/>
          <w:tab w:val="left" w:pos="567"/>
          <w:tab w:val="left" w:pos="851"/>
          <w:tab w:val="left" w:pos="993"/>
        </w:tabs>
        <w:suppressAutoHyphens/>
        <w:ind w:left="0" w:firstLine="709"/>
        <w:jc w:val="both"/>
      </w:pPr>
      <w:r w:rsidRPr="00A10E3E">
        <w:t>Форма декларации о принадлежности субподрядчика к субъектам малого предпринимательства, социально ориентированной некоммерческой организации;</w:t>
      </w:r>
    </w:p>
    <w:p w14:paraId="3B487956" w14:textId="77777777" w:rsidR="00780903" w:rsidRPr="00A10E3E" w:rsidRDefault="00780903" w:rsidP="00780903">
      <w:pPr>
        <w:numPr>
          <w:ilvl w:val="0"/>
          <w:numId w:val="12"/>
        </w:numPr>
        <w:shd w:val="clear" w:color="auto" w:fill="FFFFFF"/>
        <w:tabs>
          <w:tab w:val="left" w:pos="0"/>
          <w:tab w:val="left" w:pos="567"/>
          <w:tab w:val="left" w:pos="851"/>
          <w:tab w:val="left" w:pos="993"/>
        </w:tabs>
        <w:suppressAutoHyphens/>
        <w:ind w:left="0" w:firstLine="709"/>
        <w:jc w:val="both"/>
      </w:pPr>
      <w:r w:rsidRPr="00A10E3E">
        <w:rPr>
          <w:rFonts w:eastAsia="Calibri"/>
          <w:iCs/>
        </w:rPr>
        <w:t>График выполнения строительно-монтажных работ;</w:t>
      </w:r>
    </w:p>
    <w:p w14:paraId="6663AAD0" w14:textId="77777777" w:rsidR="00780903" w:rsidRPr="00A10E3E" w:rsidRDefault="00780903" w:rsidP="00780903">
      <w:pPr>
        <w:numPr>
          <w:ilvl w:val="0"/>
          <w:numId w:val="12"/>
        </w:numPr>
        <w:tabs>
          <w:tab w:val="left" w:pos="851"/>
          <w:tab w:val="left" w:pos="993"/>
        </w:tabs>
        <w:suppressAutoHyphens/>
        <w:ind w:left="0" w:firstLine="709"/>
        <w:contextualSpacing/>
        <w:jc w:val="both"/>
        <w:rPr>
          <w:rFonts w:eastAsia="Calibri"/>
          <w:lang w:eastAsia="en-US"/>
        </w:rPr>
      </w:pPr>
      <w:r w:rsidRPr="00A10E3E">
        <w:t>Форма отчета об объемах выполненных работ;</w:t>
      </w:r>
    </w:p>
    <w:p w14:paraId="189CCDD9" w14:textId="77777777" w:rsidR="00780903" w:rsidRPr="00A10E3E" w:rsidRDefault="00780903" w:rsidP="007737E4">
      <w:pPr>
        <w:numPr>
          <w:ilvl w:val="0"/>
          <w:numId w:val="12"/>
        </w:numPr>
        <w:tabs>
          <w:tab w:val="left" w:pos="851"/>
          <w:tab w:val="left" w:pos="993"/>
        </w:tabs>
        <w:suppressAutoHyphens/>
        <w:ind w:left="0" w:firstLine="709"/>
        <w:contextualSpacing/>
        <w:jc w:val="both"/>
        <w:rPr>
          <w:rFonts w:eastAsia="Calibri"/>
        </w:rPr>
      </w:pPr>
      <w:r w:rsidRPr="00A10E3E">
        <w:rPr>
          <w:rFonts w:eastAsia="Calibri"/>
        </w:rPr>
        <w:t>Форма акта сдачи-приемки, законченного реконструкцией Объекта;</w:t>
      </w:r>
    </w:p>
    <w:p w14:paraId="5291C0F8" w14:textId="6F72C313" w:rsidR="00780903" w:rsidRDefault="00780903" w:rsidP="007737E4">
      <w:pPr>
        <w:numPr>
          <w:ilvl w:val="0"/>
          <w:numId w:val="12"/>
        </w:numPr>
        <w:tabs>
          <w:tab w:val="left" w:pos="851"/>
          <w:tab w:val="left" w:pos="993"/>
        </w:tabs>
        <w:suppressAutoHyphens/>
        <w:ind w:left="0" w:firstLine="709"/>
        <w:contextualSpacing/>
        <w:jc w:val="both"/>
        <w:rPr>
          <w:rFonts w:eastAsia="Calibri"/>
        </w:rPr>
      </w:pPr>
      <w:r w:rsidRPr="00A10E3E">
        <w:rPr>
          <w:rFonts w:eastAsia="Calibri"/>
        </w:rPr>
        <w:t>График оплаты выполненных работ</w:t>
      </w:r>
      <w:r w:rsidR="00A355C0">
        <w:rPr>
          <w:rFonts w:eastAsia="Calibri"/>
          <w:lang w:val="en-US"/>
        </w:rPr>
        <w:t>.</w:t>
      </w:r>
    </w:p>
    <w:p w14:paraId="3CA4BA58" w14:textId="77777777" w:rsidR="0092768A" w:rsidRPr="00584F55" w:rsidRDefault="0092768A" w:rsidP="0092768A">
      <w:pPr>
        <w:pStyle w:val="2"/>
        <w:spacing w:line="240" w:lineRule="exact"/>
        <w:jc w:val="center"/>
        <w:rPr>
          <w:rFonts w:ascii="Times New Roman" w:hAnsi="Times New Roman"/>
          <w:bCs w:val="0"/>
          <w:i w:val="0"/>
          <w:iCs w:val="0"/>
          <w:sz w:val="24"/>
          <w:szCs w:val="24"/>
          <w:lang w:val="ru-RU"/>
        </w:rPr>
      </w:pPr>
      <w:r w:rsidRPr="00584F55">
        <w:rPr>
          <w:rFonts w:ascii="Times New Roman" w:hAnsi="Times New Roman"/>
          <w:bCs w:val="0"/>
          <w:i w:val="0"/>
          <w:iCs w:val="0"/>
          <w:sz w:val="24"/>
          <w:szCs w:val="24"/>
          <w:lang w:val="ru-RU"/>
        </w:rPr>
        <w:t>16. Юридические адреса и банковские реквизиты Сторон.</w:t>
      </w:r>
    </w:p>
    <w:tbl>
      <w:tblPr>
        <w:tblW w:w="10348" w:type="dxa"/>
        <w:tblInd w:w="108" w:type="dxa"/>
        <w:tblLayout w:type="fixed"/>
        <w:tblLook w:val="0000" w:firstRow="0" w:lastRow="0" w:firstColumn="0" w:lastColumn="0" w:noHBand="0" w:noVBand="0"/>
      </w:tblPr>
      <w:tblGrid>
        <w:gridCol w:w="5245"/>
        <w:gridCol w:w="5103"/>
      </w:tblGrid>
      <w:tr w:rsidR="0092768A" w:rsidRPr="00584F55" w14:paraId="516B0AE3" w14:textId="77777777" w:rsidTr="00D2577E">
        <w:trPr>
          <w:trHeight w:val="80"/>
        </w:trPr>
        <w:tc>
          <w:tcPr>
            <w:tcW w:w="5245" w:type="dxa"/>
          </w:tcPr>
          <w:p w14:paraId="168D8A0D" w14:textId="77777777" w:rsidR="0092768A" w:rsidRPr="00584F55" w:rsidRDefault="0092768A" w:rsidP="00E14D57">
            <w:pPr>
              <w:jc w:val="both"/>
              <w:rPr>
                <w:b/>
              </w:rPr>
            </w:pPr>
            <w:r w:rsidRPr="00584F55">
              <w:rPr>
                <w:b/>
              </w:rPr>
              <w:t>Заказчик:</w:t>
            </w:r>
          </w:p>
          <w:p w14:paraId="4EF5E485" w14:textId="77777777" w:rsidR="0092768A" w:rsidRPr="0094639D" w:rsidRDefault="0092768A" w:rsidP="00E14D57">
            <w:pPr>
              <w:rPr>
                <w:b/>
              </w:rPr>
            </w:pPr>
            <w:r>
              <w:rPr>
                <w:b/>
              </w:rPr>
              <w:t>ОГБ</w:t>
            </w:r>
            <w:r w:rsidRPr="0094639D">
              <w:rPr>
                <w:b/>
              </w:rPr>
              <w:t>У «</w:t>
            </w:r>
            <w:r>
              <w:rPr>
                <w:b/>
              </w:rPr>
              <w:t>Управление капитального строительства Костромской области</w:t>
            </w:r>
            <w:r w:rsidRPr="0094639D">
              <w:rPr>
                <w:b/>
              </w:rPr>
              <w:t>»</w:t>
            </w:r>
          </w:p>
          <w:p w14:paraId="4A4CAD50" w14:textId="77777777" w:rsidR="0092768A" w:rsidRPr="00E73B02" w:rsidRDefault="0092768A" w:rsidP="00E14D57">
            <w:pPr>
              <w:rPr>
                <w:sz w:val="22"/>
                <w:szCs w:val="22"/>
              </w:rPr>
            </w:pPr>
            <w:r w:rsidRPr="00E73B02">
              <w:rPr>
                <w:sz w:val="22"/>
                <w:szCs w:val="22"/>
              </w:rPr>
              <w:t>ИНН 4401012265, КПП 440101001</w:t>
            </w:r>
          </w:p>
          <w:p w14:paraId="7AA1BE96" w14:textId="77777777" w:rsidR="0092768A" w:rsidRPr="00E73B02" w:rsidRDefault="0092768A" w:rsidP="00E14D57">
            <w:pPr>
              <w:rPr>
                <w:sz w:val="22"/>
                <w:szCs w:val="22"/>
              </w:rPr>
            </w:pPr>
            <w:r w:rsidRPr="00E73B02">
              <w:rPr>
                <w:sz w:val="22"/>
                <w:szCs w:val="22"/>
              </w:rPr>
              <w:t>Юридический/почтовый адрес:</w:t>
            </w:r>
          </w:p>
          <w:p w14:paraId="2A19693E" w14:textId="77777777" w:rsidR="0092768A" w:rsidRPr="00E73B02" w:rsidRDefault="0092768A" w:rsidP="00E14D57">
            <w:pPr>
              <w:rPr>
                <w:sz w:val="22"/>
                <w:szCs w:val="22"/>
              </w:rPr>
            </w:pPr>
            <w:r w:rsidRPr="00E73B02">
              <w:rPr>
                <w:sz w:val="22"/>
                <w:szCs w:val="22"/>
              </w:rPr>
              <w:t>156013, г. Кострома, ул. Маршала Новикова, 37</w:t>
            </w:r>
          </w:p>
          <w:p w14:paraId="2BE746F7" w14:textId="77777777" w:rsidR="0092768A" w:rsidRPr="00E73B02" w:rsidRDefault="0092768A" w:rsidP="00E14D57">
            <w:pPr>
              <w:rPr>
                <w:sz w:val="22"/>
                <w:szCs w:val="22"/>
              </w:rPr>
            </w:pPr>
            <w:r w:rsidRPr="00E73B02">
              <w:rPr>
                <w:sz w:val="22"/>
                <w:szCs w:val="22"/>
              </w:rPr>
              <w:t xml:space="preserve">Департамент финансов Костромской области </w:t>
            </w:r>
          </w:p>
          <w:p w14:paraId="629A4A98" w14:textId="77777777" w:rsidR="0092768A" w:rsidRPr="00E73B02" w:rsidRDefault="0092768A" w:rsidP="00E14D57">
            <w:pPr>
              <w:rPr>
                <w:sz w:val="22"/>
                <w:szCs w:val="22"/>
              </w:rPr>
            </w:pPr>
            <w:r w:rsidRPr="00E73B02">
              <w:rPr>
                <w:sz w:val="22"/>
                <w:szCs w:val="22"/>
              </w:rPr>
              <w:t xml:space="preserve">(ОГБУ «Управление капитального строительства Костромской области» </w:t>
            </w:r>
            <w:proofErr w:type="gramStart"/>
            <w:r w:rsidRPr="00E73B02">
              <w:rPr>
                <w:sz w:val="22"/>
                <w:szCs w:val="22"/>
              </w:rPr>
              <w:t>л</w:t>
            </w:r>
            <w:proofErr w:type="gramEnd"/>
            <w:r w:rsidRPr="00E73B02">
              <w:rPr>
                <w:sz w:val="22"/>
                <w:szCs w:val="22"/>
              </w:rPr>
              <w:t>/с 843030025)</w:t>
            </w:r>
          </w:p>
          <w:p w14:paraId="542C9364" w14:textId="77777777" w:rsidR="0092768A" w:rsidRPr="00E73B02" w:rsidRDefault="0092768A" w:rsidP="00E14D57">
            <w:pPr>
              <w:rPr>
                <w:sz w:val="22"/>
                <w:szCs w:val="22"/>
              </w:rPr>
            </w:pPr>
            <w:proofErr w:type="gramStart"/>
            <w:r w:rsidRPr="00E73B02">
              <w:rPr>
                <w:sz w:val="22"/>
                <w:szCs w:val="22"/>
              </w:rPr>
              <w:t>р</w:t>
            </w:r>
            <w:proofErr w:type="gramEnd"/>
            <w:r w:rsidRPr="00E73B02">
              <w:rPr>
                <w:sz w:val="22"/>
                <w:szCs w:val="22"/>
              </w:rPr>
              <w:t>/с (казначейский счет) 03224643340000004101</w:t>
            </w:r>
          </w:p>
          <w:p w14:paraId="4D1F4BED" w14:textId="16614153" w:rsidR="0092768A" w:rsidRPr="00E73B02" w:rsidRDefault="0092768A" w:rsidP="00E14D57">
            <w:pPr>
              <w:rPr>
                <w:sz w:val="22"/>
                <w:szCs w:val="22"/>
              </w:rPr>
            </w:pPr>
            <w:r w:rsidRPr="00E73B02">
              <w:rPr>
                <w:sz w:val="22"/>
                <w:szCs w:val="22"/>
              </w:rPr>
              <w:t>Отделение Кострома Банка России//УФК по Костромской области г. Кострома</w:t>
            </w:r>
          </w:p>
          <w:p w14:paraId="44B0B2D1" w14:textId="77777777" w:rsidR="0092768A" w:rsidRPr="00E73B02" w:rsidRDefault="0092768A" w:rsidP="00E14D57">
            <w:pPr>
              <w:rPr>
                <w:sz w:val="22"/>
                <w:szCs w:val="22"/>
              </w:rPr>
            </w:pPr>
            <w:r w:rsidRPr="00E73B02">
              <w:rPr>
                <w:sz w:val="22"/>
                <w:szCs w:val="22"/>
              </w:rPr>
              <w:t>БИК 013469126</w:t>
            </w:r>
          </w:p>
          <w:p w14:paraId="49C8CF19" w14:textId="77777777" w:rsidR="0092768A" w:rsidRPr="00E73B02" w:rsidRDefault="0092768A" w:rsidP="00E14D57">
            <w:pPr>
              <w:rPr>
                <w:sz w:val="22"/>
                <w:szCs w:val="22"/>
              </w:rPr>
            </w:pPr>
            <w:r w:rsidRPr="00E73B02">
              <w:rPr>
                <w:sz w:val="22"/>
                <w:szCs w:val="22"/>
              </w:rPr>
              <w:t xml:space="preserve">Единый </w:t>
            </w:r>
            <w:proofErr w:type="spellStart"/>
            <w:r w:rsidRPr="00E73B02">
              <w:rPr>
                <w:sz w:val="22"/>
                <w:szCs w:val="22"/>
              </w:rPr>
              <w:t>казнач</w:t>
            </w:r>
            <w:proofErr w:type="spellEnd"/>
            <w:r w:rsidRPr="00E73B02">
              <w:rPr>
                <w:sz w:val="22"/>
                <w:szCs w:val="22"/>
              </w:rPr>
              <w:t>. счет – 40102810945370000034</w:t>
            </w:r>
          </w:p>
          <w:p w14:paraId="37BDBD63" w14:textId="77777777" w:rsidR="0092768A" w:rsidRPr="00E73B02" w:rsidRDefault="0092768A" w:rsidP="00E14D57">
            <w:pPr>
              <w:rPr>
                <w:sz w:val="22"/>
                <w:szCs w:val="22"/>
              </w:rPr>
            </w:pPr>
            <w:r w:rsidRPr="00E73B02">
              <w:rPr>
                <w:sz w:val="22"/>
                <w:szCs w:val="22"/>
              </w:rPr>
              <w:t>тел. 8 (4942) 45-64-03</w:t>
            </w:r>
          </w:p>
          <w:p w14:paraId="05174780" w14:textId="77777777" w:rsidR="00032B74" w:rsidRPr="00E73B02" w:rsidRDefault="0092768A" w:rsidP="00E14D57">
            <w:pPr>
              <w:rPr>
                <w:sz w:val="22"/>
                <w:szCs w:val="22"/>
                <w:lang w:val="en-US"/>
              </w:rPr>
            </w:pPr>
            <w:r w:rsidRPr="00E73B02">
              <w:rPr>
                <w:sz w:val="22"/>
                <w:szCs w:val="22"/>
                <w:lang w:val="en-US"/>
              </w:rPr>
              <w:t xml:space="preserve">e-mail: </w:t>
            </w:r>
            <w:r w:rsidR="00AF6699" w:rsidRPr="00E73B02">
              <w:rPr>
                <w:sz w:val="22"/>
                <w:szCs w:val="22"/>
                <w:lang w:val="en-US"/>
              </w:rPr>
              <w:t>uks@gkh.kostroma.gov.ru</w:t>
            </w:r>
          </w:p>
          <w:p w14:paraId="3D31C259" w14:textId="77777777" w:rsidR="00E73B02" w:rsidRDefault="00E73B02" w:rsidP="00E14D57"/>
          <w:p w14:paraId="38F99A23" w14:textId="77777777" w:rsidR="00E73B02" w:rsidRDefault="00E73B02" w:rsidP="00E14D57"/>
          <w:p w14:paraId="087520D3" w14:textId="77777777" w:rsidR="00E73B02" w:rsidRDefault="00E73B02" w:rsidP="00E14D57"/>
          <w:p w14:paraId="1078E312" w14:textId="77777777" w:rsidR="00E73B02" w:rsidRPr="00E73B02" w:rsidRDefault="00E73B02" w:rsidP="00E14D57"/>
          <w:p w14:paraId="0CF088CA" w14:textId="6B0C50AE" w:rsidR="0092768A" w:rsidRPr="00584F55" w:rsidRDefault="0092768A" w:rsidP="00E14D57">
            <w:r w:rsidRPr="00584F55">
              <w:t>______________________/</w:t>
            </w:r>
            <w:r w:rsidR="00373F08">
              <w:t>С.А. Баринов</w:t>
            </w:r>
            <w:r w:rsidRPr="00584F55">
              <w:t>/</w:t>
            </w:r>
          </w:p>
          <w:p w14:paraId="02BC5AA5" w14:textId="77777777" w:rsidR="0092768A" w:rsidRPr="00584F55" w:rsidRDefault="0092768A" w:rsidP="00E14D57">
            <w:r w:rsidRPr="00584F55">
              <w:t>М.П.</w:t>
            </w:r>
          </w:p>
        </w:tc>
        <w:tc>
          <w:tcPr>
            <w:tcW w:w="5103" w:type="dxa"/>
          </w:tcPr>
          <w:p w14:paraId="79E2D393" w14:textId="77777777" w:rsidR="00373F08" w:rsidRPr="00584F55" w:rsidRDefault="00373F08" w:rsidP="00373F08">
            <w:pPr>
              <w:jc w:val="both"/>
              <w:rPr>
                <w:b/>
                <w:lang w:eastAsia="x-none"/>
              </w:rPr>
            </w:pPr>
            <w:r w:rsidRPr="00584F55">
              <w:rPr>
                <w:b/>
                <w:lang w:eastAsia="x-none"/>
              </w:rPr>
              <w:t>Подрядчик:</w:t>
            </w:r>
          </w:p>
          <w:p w14:paraId="0DDBA012" w14:textId="77777777" w:rsidR="00373F08" w:rsidRDefault="00373F08" w:rsidP="00373F08">
            <w:pPr>
              <w:rPr>
                <w:b/>
              </w:rPr>
            </w:pPr>
            <w:r>
              <w:rPr>
                <w:b/>
              </w:rPr>
              <w:t xml:space="preserve">Общество с ограниченной ответственностью </w:t>
            </w:r>
            <w:r w:rsidRPr="0094639D">
              <w:rPr>
                <w:b/>
              </w:rPr>
              <w:t>«</w:t>
            </w:r>
            <w:r>
              <w:rPr>
                <w:b/>
              </w:rPr>
              <w:t>Виннер»</w:t>
            </w:r>
          </w:p>
          <w:p w14:paraId="3D989B25" w14:textId="77777777" w:rsidR="00373F08" w:rsidRPr="00E73B02" w:rsidRDefault="00373F08" w:rsidP="00373F08">
            <w:pPr>
              <w:rPr>
                <w:sz w:val="22"/>
                <w:szCs w:val="22"/>
              </w:rPr>
            </w:pPr>
            <w:r w:rsidRPr="00E73B02">
              <w:rPr>
                <w:sz w:val="22"/>
                <w:szCs w:val="22"/>
              </w:rPr>
              <w:t>ИНН: 7604120832, КПП: 760401001</w:t>
            </w:r>
          </w:p>
          <w:p w14:paraId="2284B4A8" w14:textId="77777777" w:rsidR="00373F08" w:rsidRPr="00E73B02" w:rsidRDefault="00373F08" w:rsidP="00373F08">
            <w:pPr>
              <w:rPr>
                <w:sz w:val="22"/>
                <w:szCs w:val="22"/>
              </w:rPr>
            </w:pPr>
            <w:r w:rsidRPr="00E73B02">
              <w:rPr>
                <w:sz w:val="22"/>
                <w:szCs w:val="22"/>
              </w:rPr>
              <w:t>Юридический/почтовый адрес:</w:t>
            </w:r>
          </w:p>
          <w:p w14:paraId="58135F2E" w14:textId="77777777" w:rsidR="00373F08" w:rsidRPr="00E73B02" w:rsidRDefault="00373F08" w:rsidP="00373F08">
            <w:pPr>
              <w:rPr>
                <w:sz w:val="22"/>
                <w:szCs w:val="22"/>
              </w:rPr>
            </w:pPr>
            <w:proofErr w:type="gramStart"/>
            <w:r w:rsidRPr="00E73B02">
              <w:rPr>
                <w:sz w:val="22"/>
                <w:szCs w:val="22"/>
              </w:rPr>
              <w:t xml:space="preserve">150001, Ярославская область, </w:t>
            </w:r>
            <w:proofErr w:type="spellStart"/>
            <w:r w:rsidRPr="00E73B02">
              <w:rPr>
                <w:sz w:val="22"/>
                <w:szCs w:val="22"/>
              </w:rPr>
              <w:t>г.о</w:t>
            </w:r>
            <w:proofErr w:type="spellEnd"/>
            <w:r w:rsidRPr="00E73B02">
              <w:rPr>
                <w:sz w:val="22"/>
                <w:szCs w:val="22"/>
              </w:rPr>
              <w:t>. г. Ярославль, ул. Малая Пролетарская, д. 18Б, ОФ. 18</w:t>
            </w:r>
            <w:proofErr w:type="gramEnd"/>
          </w:p>
          <w:p w14:paraId="20C6B2DB" w14:textId="77777777" w:rsidR="000E0076" w:rsidRPr="00E73B02" w:rsidRDefault="000E0076" w:rsidP="000E0076">
            <w:pPr>
              <w:rPr>
                <w:sz w:val="22"/>
                <w:szCs w:val="22"/>
              </w:rPr>
            </w:pPr>
            <w:r w:rsidRPr="00E73B02">
              <w:rPr>
                <w:sz w:val="22"/>
                <w:szCs w:val="22"/>
              </w:rPr>
              <w:t xml:space="preserve">Департамент финансов Костромской области </w:t>
            </w:r>
          </w:p>
          <w:p w14:paraId="01C84F1C" w14:textId="0CE14507" w:rsidR="000E0076" w:rsidRPr="00E73B02" w:rsidRDefault="000E0076" w:rsidP="000E0076">
            <w:pPr>
              <w:rPr>
                <w:sz w:val="22"/>
                <w:szCs w:val="22"/>
              </w:rPr>
            </w:pPr>
            <w:r w:rsidRPr="00E73B02">
              <w:rPr>
                <w:sz w:val="22"/>
                <w:szCs w:val="22"/>
              </w:rPr>
              <w:t>(ООО «Виннер», л/с 712Ъ4654001</w:t>
            </w:r>
            <w:r w:rsidR="00D2577E" w:rsidRPr="00E73B02">
              <w:rPr>
                <w:sz w:val="22"/>
                <w:szCs w:val="22"/>
              </w:rPr>
              <w:t xml:space="preserve">, </w:t>
            </w:r>
            <w:r w:rsidR="00D2577E" w:rsidRPr="00E73B02">
              <w:rPr>
                <w:color w:val="7030A0"/>
                <w:sz w:val="22"/>
                <w:szCs w:val="22"/>
              </w:rPr>
              <w:t>аналитический код раздела: 25018542</w:t>
            </w:r>
            <w:r w:rsidRPr="00E73B02">
              <w:rPr>
                <w:sz w:val="22"/>
                <w:szCs w:val="22"/>
              </w:rPr>
              <w:t>)</w:t>
            </w:r>
          </w:p>
          <w:p w14:paraId="46F1850A" w14:textId="1E18EC66" w:rsidR="00E73B02" w:rsidRPr="00E73B02" w:rsidRDefault="00E73B02" w:rsidP="000E0076">
            <w:pPr>
              <w:rPr>
                <w:color w:val="7030A0"/>
                <w:sz w:val="22"/>
                <w:szCs w:val="22"/>
                <w:lang w:val="en-US"/>
              </w:rPr>
            </w:pPr>
            <w:r w:rsidRPr="00E73B02">
              <w:rPr>
                <w:color w:val="7030A0"/>
                <w:sz w:val="22"/>
                <w:szCs w:val="22"/>
              </w:rPr>
              <w:t xml:space="preserve">Идентификатор контракта: </w:t>
            </w:r>
            <w:r w:rsidRPr="00E73B02">
              <w:rPr>
                <w:color w:val="7030A0"/>
                <w:sz w:val="22"/>
                <w:szCs w:val="22"/>
                <w:lang w:val="en-US"/>
              </w:rPr>
              <w:t>P39</w:t>
            </w:r>
            <w:r w:rsidRPr="00E73B02">
              <w:rPr>
                <w:color w:val="7030A0"/>
                <w:sz w:val="22"/>
                <w:szCs w:val="22"/>
              </w:rPr>
              <w:t>000414919</w:t>
            </w:r>
            <w:r w:rsidRPr="00E73B02">
              <w:rPr>
                <w:color w:val="7030A0"/>
                <w:sz w:val="22"/>
                <w:szCs w:val="22"/>
                <w:lang w:val="en-US"/>
              </w:rPr>
              <w:t>PHR0004120037</w:t>
            </w:r>
          </w:p>
          <w:p w14:paraId="7C8F8696" w14:textId="2C85D630" w:rsidR="000E0076" w:rsidRPr="00E73B02" w:rsidRDefault="000E0076" w:rsidP="000E0076">
            <w:pPr>
              <w:rPr>
                <w:sz w:val="22"/>
                <w:szCs w:val="22"/>
              </w:rPr>
            </w:pPr>
            <w:r w:rsidRPr="00E73B02">
              <w:rPr>
                <w:sz w:val="22"/>
                <w:szCs w:val="22"/>
              </w:rPr>
              <w:t>Номер банковского (казначейского) счета: 0322</w:t>
            </w:r>
            <w:r w:rsidR="005573EF">
              <w:rPr>
                <w:sz w:val="22"/>
                <w:szCs w:val="22"/>
              </w:rPr>
              <w:t>5</w:t>
            </w:r>
            <w:r w:rsidRPr="00E73B02">
              <w:rPr>
                <w:sz w:val="22"/>
                <w:szCs w:val="22"/>
              </w:rPr>
              <w:t>643340000004101</w:t>
            </w:r>
          </w:p>
          <w:p w14:paraId="292B2926" w14:textId="2C13C619" w:rsidR="000E0076" w:rsidRPr="00E73B02" w:rsidRDefault="000E0076" w:rsidP="000E0076">
            <w:pPr>
              <w:rPr>
                <w:sz w:val="22"/>
                <w:szCs w:val="22"/>
              </w:rPr>
            </w:pPr>
            <w:r w:rsidRPr="00E73B02">
              <w:rPr>
                <w:sz w:val="22"/>
                <w:szCs w:val="22"/>
              </w:rPr>
              <w:t>Отделение Кострома Банка России//УФК по Костромской области г. Кострома</w:t>
            </w:r>
          </w:p>
          <w:p w14:paraId="77D65C8F" w14:textId="77777777" w:rsidR="000E0076" w:rsidRPr="00E73B02" w:rsidRDefault="000E0076" w:rsidP="000E0076">
            <w:pPr>
              <w:rPr>
                <w:sz w:val="22"/>
                <w:szCs w:val="22"/>
              </w:rPr>
            </w:pPr>
            <w:r w:rsidRPr="00E73B02">
              <w:rPr>
                <w:sz w:val="22"/>
                <w:szCs w:val="22"/>
              </w:rPr>
              <w:t>БИК 013469126</w:t>
            </w:r>
          </w:p>
          <w:p w14:paraId="75A9DE45" w14:textId="0C9795D2" w:rsidR="000E0076" w:rsidRPr="00E73B02" w:rsidRDefault="000E0076" w:rsidP="000E0076">
            <w:pPr>
              <w:rPr>
                <w:sz w:val="22"/>
                <w:szCs w:val="22"/>
              </w:rPr>
            </w:pPr>
            <w:r w:rsidRPr="00E73B02">
              <w:rPr>
                <w:sz w:val="22"/>
                <w:szCs w:val="22"/>
              </w:rPr>
              <w:t xml:space="preserve">Единый </w:t>
            </w:r>
            <w:proofErr w:type="spellStart"/>
            <w:r w:rsidRPr="00E73B02">
              <w:rPr>
                <w:sz w:val="22"/>
                <w:szCs w:val="22"/>
              </w:rPr>
              <w:t>казнач</w:t>
            </w:r>
            <w:proofErr w:type="spellEnd"/>
            <w:r w:rsidRPr="00E73B02">
              <w:rPr>
                <w:sz w:val="22"/>
                <w:szCs w:val="22"/>
              </w:rPr>
              <w:t>. счет – 40102810945370000034</w:t>
            </w:r>
          </w:p>
          <w:p w14:paraId="3C594DF1" w14:textId="024DB098" w:rsidR="00373F08" w:rsidRPr="00E73B02" w:rsidRDefault="000E0076" w:rsidP="00373F08">
            <w:pPr>
              <w:rPr>
                <w:sz w:val="22"/>
                <w:szCs w:val="22"/>
              </w:rPr>
            </w:pPr>
            <w:r w:rsidRPr="00E73B02">
              <w:rPr>
                <w:sz w:val="22"/>
                <w:szCs w:val="22"/>
              </w:rPr>
              <w:t>т</w:t>
            </w:r>
            <w:r w:rsidR="00373F08" w:rsidRPr="00E73B02">
              <w:rPr>
                <w:sz w:val="22"/>
                <w:szCs w:val="22"/>
              </w:rPr>
              <w:t>ел</w:t>
            </w:r>
            <w:r w:rsidRPr="00E73B02">
              <w:rPr>
                <w:sz w:val="22"/>
                <w:szCs w:val="22"/>
              </w:rPr>
              <w:t>.</w:t>
            </w:r>
            <w:r w:rsidR="00373F08" w:rsidRPr="00E73B02">
              <w:rPr>
                <w:sz w:val="22"/>
                <w:szCs w:val="22"/>
              </w:rPr>
              <w:t>: 74852262216</w:t>
            </w:r>
          </w:p>
          <w:p w14:paraId="490FE022" w14:textId="3588FB2B" w:rsidR="00373F08" w:rsidRPr="00E73B02" w:rsidRDefault="000E0076" w:rsidP="00373F08">
            <w:pPr>
              <w:rPr>
                <w:sz w:val="22"/>
                <w:szCs w:val="22"/>
              </w:rPr>
            </w:pPr>
            <w:r w:rsidRPr="00E73B02">
              <w:rPr>
                <w:sz w:val="22"/>
                <w:szCs w:val="22"/>
                <w:lang w:val="en-US"/>
              </w:rPr>
              <w:t>e</w:t>
            </w:r>
            <w:r w:rsidR="00373F08" w:rsidRPr="00E73B02">
              <w:rPr>
                <w:sz w:val="22"/>
                <w:szCs w:val="22"/>
              </w:rPr>
              <w:t>-</w:t>
            </w:r>
            <w:proofErr w:type="spellStart"/>
            <w:r w:rsidR="00373F08" w:rsidRPr="00E73B02">
              <w:rPr>
                <w:sz w:val="22"/>
                <w:szCs w:val="22"/>
              </w:rPr>
              <w:t>mail</w:t>
            </w:r>
            <w:proofErr w:type="spellEnd"/>
            <w:r w:rsidR="00373F08" w:rsidRPr="00E73B02">
              <w:rPr>
                <w:sz w:val="22"/>
                <w:szCs w:val="22"/>
              </w:rPr>
              <w:t>: stroy@vinner.pro</w:t>
            </w:r>
          </w:p>
          <w:p w14:paraId="6126F3F3" w14:textId="77777777" w:rsidR="00373F08" w:rsidRPr="00584F55" w:rsidRDefault="00373F08" w:rsidP="00373F08">
            <w:r w:rsidRPr="00584F55">
              <w:t>__________________/</w:t>
            </w:r>
            <w:r>
              <w:t xml:space="preserve">А.Н. Пономарев </w:t>
            </w:r>
            <w:r w:rsidRPr="00584F55">
              <w:t>/</w:t>
            </w:r>
          </w:p>
          <w:p w14:paraId="567E96C6" w14:textId="4CCCF7D5" w:rsidR="0092768A" w:rsidRPr="00D2577E" w:rsidRDefault="00373F08" w:rsidP="00D2577E">
            <w:pPr>
              <w:rPr>
                <w:bCs/>
                <w:color w:val="000000"/>
                <w:shd w:val="clear" w:color="auto" w:fill="FFFFFF"/>
              </w:rPr>
            </w:pPr>
            <w:r w:rsidRPr="00584F55">
              <w:t>М.П. (при наличии печати)</w:t>
            </w:r>
          </w:p>
        </w:tc>
      </w:tr>
    </w:tbl>
    <w:p w14:paraId="6E9C899F" w14:textId="77777777" w:rsidR="00373F08" w:rsidRPr="00E14D57" w:rsidRDefault="00B30BFE" w:rsidP="00373F08">
      <w:pPr>
        <w:shd w:val="clear" w:color="auto" w:fill="FFFFFF"/>
        <w:ind w:left="7513" w:hanging="567"/>
        <w:rPr>
          <w:sz w:val="20"/>
          <w:szCs w:val="20"/>
        </w:rPr>
      </w:pPr>
      <w:r w:rsidRPr="00584F55">
        <w:br w:type="page"/>
      </w:r>
      <w:r w:rsidR="00373F08" w:rsidRPr="00E14D57">
        <w:rPr>
          <w:sz w:val="20"/>
          <w:szCs w:val="20"/>
        </w:rPr>
        <w:lastRenderedPageBreak/>
        <w:t>Приложение №1</w:t>
      </w:r>
      <w:r w:rsidR="00373F08">
        <w:rPr>
          <w:sz w:val="20"/>
          <w:szCs w:val="20"/>
        </w:rPr>
        <w:t xml:space="preserve"> </w:t>
      </w:r>
      <w:r w:rsidR="00373F08" w:rsidRPr="00E14D57">
        <w:rPr>
          <w:sz w:val="20"/>
          <w:szCs w:val="20"/>
        </w:rPr>
        <w:t>к Контракту</w:t>
      </w:r>
    </w:p>
    <w:p w14:paraId="06587E71" w14:textId="77777777" w:rsidR="00373F08" w:rsidRPr="00E14D57" w:rsidRDefault="00373F08" w:rsidP="00373F08">
      <w:pPr>
        <w:suppressAutoHyphens/>
        <w:spacing w:line="240" w:lineRule="exact"/>
        <w:ind w:left="7513" w:hanging="567"/>
        <w:rPr>
          <w:i/>
          <w:sz w:val="20"/>
          <w:szCs w:val="20"/>
        </w:rPr>
      </w:pPr>
      <w:r w:rsidRPr="00E14D57">
        <w:rPr>
          <w:sz w:val="20"/>
          <w:szCs w:val="20"/>
        </w:rPr>
        <w:t>от «__»                202</w:t>
      </w:r>
      <w:r>
        <w:rPr>
          <w:sz w:val="20"/>
          <w:szCs w:val="20"/>
        </w:rPr>
        <w:t>5</w:t>
      </w:r>
      <w:r w:rsidRPr="00E14D57">
        <w:rPr>
          <w:sz w:val="20"/>
          <w:szCs w:val="20"/>
        </w:rPr>
        <w:t xml:space="preserve"> г. №</w:t>
      </w:r>
      <w:r>
        <w:rPr>
          <w:sz w:val="20"/>
          <w:szCs w:val="20"/>
        </w:rPr>
        <w:t xml:space="preserve"> 33-05/25</w:t>
      </w:r>
    </w:p>
    <w:p w14:paraId="0BF77B43" w14:textId="77777777" w:rsidR="00373F08" w:rsidRPr="003F2E8E" w:rsidRDefault="00373F08" w:rsidP="00373F08">
      <w:pPr>
        <w:pStyle w:val="2"/>
        <w:spacing w:before="100" w:beforeAutospacing="1" w:after="100" w:afterAutospacing="1" w:line="240" w:lineRule="exact"/>
        <w:jc w:val="center"/>
        <w:rPr>
          <w:rStyle w:val="af6"/>
          <w:rFonts w:ascii="Times New Roman" w:hAnsi="Times New Roman"/>
          <w:i w:val="0"/>
          <w:sz w:val="24"/>
          <w:szCs w:val="24"/>
          <w:lang w:val="ru-RU"/>
        </w:rPr>
      </w:pPr>
      <w:r w:rsidRPr="003F2E8E">
        <w:rPr>
          <w:rFonts w:ascii="Times New Roman" w:hAnsi="Times New Roman"/>
          <w:i w:val="0"/>
          <w:sz w:val="24"/>
          <w:szCs w:val="24"/>
          <w:lang w:val="ru-RU"/>
        </w:rPr>
        <w:t>СМЕТА КОНТРАКТА</w:t>
      </w:r>
      <w:r>
        <w:rPr>
          <w:rFonts w:ascii="Times New Roman" w:hAnsi="Times New Roman"/>
          <w:i w:val="0"/>
          <w:sz w:val="24"/>
          <w:szCs w:val="24"/>
          <w:lang w:val="ru-RU"/>
        </w:rPr>
        <w:t>*</w:t>
      </w:r>
    </w:p>
    <w:p w14:paraId="30407462" w14:textId="77777777" w:rsidR="00373F08" w:rsidRPr="007C677B" w:rsidRDefault="00373F08" w:rsidP="00373F08">
      <w:pPr>
        <w:shd w:val="clear" w:color="auto" w:fill="FFFFFF"/>
        <w:jc w:val="center"/>
      </w:pPr>
      <w:r w:rsidRPr="007C677B">
        <w:rPr>
          <w:b/>
        </w:rPr>
        <w:t>Наименование объекта:</w:t>
      </w:r>
      <w:r w:rsidRPr="007C677B">
        <w:t xml:space="preserve"> выполнение работ по строительству объекта капитального строительства: </w:t>
      </w:r>
    </w:p>
    <w:p w14:paraId="33BDB289" w14:textId="77777777" w:rsidR="00373F08" w:rsidRPr="007C677B" w:rsidRDefault="00373F08" w:rsidP="00373F08">
      <w:pPr>
        <w:jc w:val="both"/>
      </w:pPr>
      <w:r w:rsidRPr="007C677B">
        <w:t xml:space="preserve">«ОГБУ «Кологривский дом-интернат для престарелых и инвалидов», Костромская область, </w:t>
      </w:r>
      <w:r>
        <w:br/>
      </w:r>
      <w:r w:rsidRPr="007C677B">
        <w:t>г. Кологрив, ул. Кирова, д. 9а, строительство корпуса на 120 мест»</w:t>
      </w:r>
      <w:r>
        <w:t>.</w:t>
      </w:r>
    </w:p>
    <w:tbl>
      <w:tblPr>
        <w:tblW w:w="0" w:type="auto"/>
        <w:tblInd w:w="-318" w:type="dxa"/>
        <w:tblLook w:val="04A0" w:firstRow="1" w:lastRow="0" w:firstColumn="1" w:lastColumn="0" w:noHBand="0" w:noVBand="1"/>
      </w:tblPr>
      <w:tblGrid>
        <w:gridCol w:w="544"/>
        <w:gridCol w:w="2631"/>
        <w:gridCol w:w="1113"/>
        <w:gridCol w:w="1250"/>
        <w:gridCol w:w="842"/>
        <w:gridCol w:w="1668"/>
        <w:gridCol w:w="1477"/>
        <w:gridCol w:w="1498"/>
      </w:tblGrid>
      <w:tr w:rsidR="00373F08" w14:paraId="4F4D0D96" w14:textId="77777777" w:rsidTr="00373F08">
        <w:trPr>
          <w:trHeight w:val="759"/>
        </w:trPr>
        <w:tc>
          <w:tcPr>
            <w:tcW w:w="544" w:type="dxa"/>
            <w:tcBorders>
              <w:top w:val="single" w:sz="4" w:space="0" w:color="auto"/>
              <w:left w:val="single" w:sz="4" w:space="0" w:color="auto"/>
              <w:bottom w:val="single" w:sz="4" w:space="0" w:color="auto"/>
              <w:right w:val="single" w:sz="4" w:space="0" w:color="auto"/>
            </w:tcBorders>
            <w:noWrap/>
            <w:vAlign w:val="center"/>
            <w:hideMark/>
          </w:tcPr>
          <w:p w14:paraId="0F7710EF" w14:textId="77777777" w:rsidR="00373F08" w:rsidRDefault="00373F08" w:rsidP="00373F08">
            <w:pPr>
              <w:jc w:val="center"/>
              <w:rPr>
                <w:sz w:val="20"/>
                <w:szCs w:val="20"/>
              </w:rPr>
            </w:pPr>
            <w:r>
              <w:rPr>
                <w:sz w:val="20"/>
                <w:szCs w:val="20"/>
              </w:rPr>
              <w:t>№ п/п</w:t>
            </w:r>
          </w:p>
        </w:tc>
        <w:tc>
          <w:tcPr>
            <w:tcW w:w="2631" w:type="dxa"/>
            <w:tcBorders>
              <w:top w:val="single" w:sz="4" w:space="0" w:color="auto"/>
              <w:left w:val="single" w:sz="4" w:space="0" w:color="auto"/>
              <w:bottom w:val="single" w:sz="4" w:space="0" w:color="auto"/>
              <w:right w:val="single" w:sz="4" w:space="0" w:color="auto"/>
            </w:tcBorders>
            <w:vAlign w:val="center"/>
            <w:hideMark/>
          </w:tcPr>
          <w:p w14:paraId="65D14829" w14:textId="77777777" w:rsidR="00373F08" w:rsidRDefault="00373F08" w:rsidP="00373F08">
            <w:pPr>
              <w:jc w:val="center"/>
              <w:rPr>
                <w:sz w:val="20"/>
                <w:szCs w:val="20"/>
              </w:rPr>
            </w:pPr>
            <w:r>
              <w:rPr>
                <w:sz w:val="20"/>
                <w:szCs w:val="20"/>
              </w:rPr>
              <w:t>Наименование конструктивных решений (элементов), комплексов (видов) работ, оборудования</w:t>
            </w:r>
          </w:p>
        </w:tc>
        <w:tc>
          <w:tcPr>
            <w:tcW w:w="1113" w:type="dxa"/>
            <w:tcBorders>
              <w:top w:val="single" w:sz="4" w:space="0" w:color="auto"/>
              <w:left w:val="single" w:sz="4" w:space="0" w:color="auto"/>
              <w:bottom w:val="single" w:sz="4" w:space="0" w:color="auto"/>
              <w:right w:val="single" w:sz="4" w:space="0" w:color="auto"/>
            </w:tcBorders>
            <w:vAlign w:val="center"/>
            <w:hideMark/>
          </w:tcPr>
          <w:p w14:paraId="28CA3499" w14:textId="77777777" w:rsidR="00373F08" w:rsidRDefault="00373F08" w:rsidP="00373F08">
            <w:pPr>
              <w:jc w:val="center"/>
              <w:rPr>
                <w:sz w:val="20"/>
                <w:szCs w:val="20"/>
              </w:rPr>
            </w:pPr>
            <w:r>
              <w:rPr>
                <w:sz w:val="20"/>
                <w:szCs w:val="20"/>
              </w:rPr>
              <w:t>Единица измерения</w:t>
            </w:r>
          </w:p>
        </w:tc>
        <w:tc>
          <w:tcPr>
            <w:tcW w:w="1250" w:type="dxa"/>
            <w:tcBorders>
              <w:top w:val="single" w:sz="4" w:space="0" w:color="auto"/>
              <w:left w:val="single" w:sz="4" w:space="0" w:color="auto"/>
              <w:bottom w:val="single" w:sz="4" w:space="0" w:color="auto"/>
              <w:right w:val="single" w:sz="4" w:space="0" w:color="auto"/>
            </w:tcBorders>
            <w:vAlign w:val="center"/>
            <w:hideMark/>
          </w:tcPr>
          <w:p w14:paraId="7050940A" w14:textId="77777777" w:rsidR="00373F08" w:rsidRDefault="00373F08" w:rsidP="00373F08">
            <w:pPr>
              <w:jc w:val="center"/>
              <w:rPr>
                <w:sz w:val="20"/>
                <w:szCs w:val="20"/>
              </w:rPr>
            </w:pPr>
            <w:r>
              <w:rPr>
                <w:sz w:val="20"/>
                <w:szCs w:val="20"/>
              </w:rPr>
              <w:t>Количество (объем работ)</w:t>
            </w:r>
            <w:r>
              <w:rPr>
                <w:rStyle w:val="af6"/>
                <w:sz w:val="20"/>
                <w:szCs w:val="20"/>
              </w:rPr>
              <w:footnoteReference w:id="7"/>
            </w:r>
          </w:p>
        </w:tc>
        <w:tc>
          <w:tcPr>
            <w:tcW w:w="842" w:type="dxa"/>
            <w:tcBorders>
              <w:top w:val="single" w:sz="4" w:space="0" w:color="auto"/>
              <w:left w:val="single" w:sz="4" w:space="0" w:color="auto"/>
              <w:bottom w:val="single" w:sz="4" w:space="0" w:color="auto"/>
              <w:right w:val="single" w:sz="4" w:space="0" w:color="auto"/>
            </w:tcBorders>
            <w:vAlign w:val="center"/>
            <w:hideMark/>
          </w:tcPr>
          <w:p w14:paraId="5E4C4841" w14:textId="77777777" w:rsidR="00373F08" w:rsidRDefault="00373F08" w:rsidP="00373F08">
            <w:pPr>
              <w:jc w:val="center"/>
              <w:rPr>
                <w:sz w:val="20"/>
                <w:szCs w:val="20"/>
              </w:rPr>
            </w:pPr>
            <w:r>
              <w:rPr>
                <w:sz w:val="20"/>
                <w:szCs w:val="20"/>
              </w:rPr>
              <w:t>Аванс, %</w:t>
            </w:r>
            <w:r>
              <w:rPr>
                <w:rStyle w:val="af6"/>
                <w:sz w:val="20"/>
                <w:szCs w:val="20"/>
              </w:rPr>
              <w:footnoteReference w:id="8"/>
            </w:r>
          </w:p>
        </w:tc>
        <w:tc>
          <w:tcPr>
            <w:tcW w:w="1668" w:type="dxa"/>
            <w:tcBorders>
              <w:top w:val="single" w:sz="4" w:space="0" w:color="auto"/>
              <w:left w:val="single" w:sz="4" w:space="0" w:color="auto"/>
              <w:bottom w:val="single" w:sz="4" w:space="0" w:color="000000"/>
              <w:right w:val="single" w:sz="4" w:space="0" w:color="auto"/>
            </w:tcBorders>
            <w:vAlign w:val="center"/>
            <w:hideMark/>
          </w:tcPr>
          <w:p w14:paraId="2F7CD2EF" w14:textId="77777777" w:rsidR="00373F08" w:rsidRDefault="00373F08" w:rsidP="00373F08">
            <w:pPr>
              <w:jc w:val="center"/>
              <w:rPr>
                <w:sz w:val="20"/>
                <w:szCs w:val="20"/>
              </w:rPr>
            </w:pPr>
            <w:r>
              <w:rPr>
                <w:sz w:val="20"/>
                <w:szCs w:val="20"/>
              </w:rPr>
              <w:t xml:space="preserve">Цена на </w:t>
            </w:r>
            <w:proofErr w:type="spellStart"/>
            <w:r>
              <w:rPr>
                <w:sz w:val="20"/>
                <w:szCs w:val="20"/>
              </w:rPr>
              <w:t>един</w:t>
            </w:r>
            <w:proofErr w:type="gramStart"/>
            <w:r>
              <w:rPr>
                <w:sz w:val="20"/>
                <w:szCs w:val="20"/>
              </w:rPr>
              <w:t>.и</w:t>
            </w:r>
            <w:proofErr w:type="gramEnd"/>
            <w:r>
              <w:rPr>
                <w:sz w:val="20"/>
                <w:szCs w:val="20"/>
              </w:rPr>
              <w:t>зм</w:t>
            </w:r>
            <w:proofErr w:type="spellEnd"/>
            <w:r>
              <w:rPr>
                <w:sz w:val="20"/>
                <w:szCs w:val="20"/>
              </w:rPr>
              <w:t>, без НДС руб.</w:t>
            </w:r>
            <w:r>
              <w:rPr>
                <w:rStyle w:val="af6"/>
                <w:sz w:val="20"/>
                <w:szCs w:val="20"/>
              </w:rPr>
              <w:footnoteReference w:id="9"/>
            </w:r>
          </w:p>
        </w:tc>
        <w:tc>
          <w:tcPr>
            <w:tcW w:w="0" w:type="auto"/>
            <w:tcBorders>
              <w:top w:val="single" w:sz="4" w:space="0" w:color="auto"/>
              <w:left w:val="single" w:sz="4" w:space="0" w:color="auto"/>
              <w:bottom w:val="single" w:sz="4" w:space="0" w:color="000000"/>
              <w:right w:val="single" w:sz="4" w:space="0" w:color="auto"/>
            </w:tcBorders>
            <w:vAlign w:val="center"/>
            <w:hideMark/>
          </w:tcPr>
          <w:p w14:paraId="62B4F530" w14:textId="4F86700F" w:rsidR="00373F08" w:rsidRDefault="00373F08" w:rsidP="00373F08">
            <w:pPr>
              <w:jc w:val="center"/>
              <w:rPr>
                <w:sz w:val="20"/>
                <w:szCs w:val="20"/>
              </w:rPr>
            </w:pPr>
            <w:r>
              <w:rPr>
                <w:sz w:val="20"/>
                <w:szCs w:val="20"/>
              </w:rPr>
              <w:t>НДС (ставка 20 %), руб.</w:t>
            </w:r>
            <w:r>
              <w:rPr>
                <w:rStyle w:val="af6"/>
                <w:sz w:val="20"/>
                <w:szCs w:val="20"/>
              </w:rPr>
              <w:footnoteReference w:id="10"/>
            </w:r>
          </w:p>
        </w:tc>
        <w:tc>
          <w:tcPr>
            <w:tcW w:w="0" w:type="auto"/>
            <w:tcBorders>
              <w:top w:val="single" w:sz="4" w:space="0" w:color="auto"/>
              <w:left w:val="single" w:sz="4" w:space="0" w:color="auto"/>
              <w:bottom w:val="single" w:sz="4" w:space="0" w:color="000000"/>
              <w:right w:val="single" w:sz="4" w:space="0" w:color="auto"/>
            </w:tcBorders>
            <w:vAlign w:val="center"/>
            <w:hideMark/>
          </w:tcPr>
          <w:p w14:paraId="532F0E86" w14:textId="77777777" w:rsidR="00373F08" w:rsidRDefault="00373F08" w:rsidP="00373F08">
            <w:pPr>
              <w:jc w:val="center"/>
              <w:rPr>
                <w:sz w:val="20"/>
                <w:szCs w:val="20"/>
              </w:rPr>
            </w:pPr>
            <w:r>
              <w:rPr>
                <w:sz w:val="20"/>
                <w:szCs w:val="20"/>
              </w:rPr>
              <w:t>Всего с НДС, руб.</w:t>
            </w:r>
          </w:p>
        </w:tc>
      </w:tr>
      <w:tr w:rsidR="00373F08" w14:paraId="46C60703"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5A0F0457" w14:textId="77777777" w:rsidR="00373F08" w:rsidRDefault="00373F08" w:rsidP="00373F08">
            <w:pPr>
              <w:jc w:val="center"/>
              <w:rPr>
                <w:sz w:val="20"/>
                <w:szCs w:val="20"/>
              </w:rPr>
            </w:pPr>
            <w:r>
              <w:rPr>
                <w:sz w:val="20"/>
                <w:szCs w:val="20"/>
              </w:rPr>
              <w:t>1</w:t>
            </w:r>
          </w:p>
        </w:tc>
        <w:tc>
          <w:tcPr>
            <w:tcW w:w="2631" w:type="dxa"/>
            <w:tcBorders>
              <w:top w:val="nil"/>
              <w:left w:val="nil"/>
              <w:bottom w:val="single" w:sz="4" w:space="0" w:color="auto"/>
              <w:right w:val="single" w:sz="4" w:space="0" w:color="auto"/>
            </w:tcBorders>
            <w:vAlign w:val="center"/>
            <w:hideMark/>
          </w:tcPr>
          <w:p w14:paraId="0D265713" w14:textId="77777777" w:rsidR="00373F08" w:rsidRDefault="00373F08" w:rsidP="00373F08">
            <w:pPr>
              <w:jc w:val="center"/>
              <w:rPr>
                <w:sz w:val="20"/>
                <w:szCs w:val="20"/>
              </w:rPr>
            </w:pPr>
            <w:r>
              <w:rPr>
                <w:sz w:val="20"/>
                <w:szCs w:val="20"/>
              </w:rPr>
              <w:t>2</w:t>
            </w:r>
          </w:p>
        </w:tc>
        <w:tc>
          <w:tcPr>
            <w:tcW w:w="1113" w:type="dxa"/>
            <w:tcBorders>
              <w:top w:val="nil"/>
              <w:left w:val="nil"/>
              <w:bottom w:val="single" w:sz="4" w:space="0" w:color="auto"/>
              <w:right w:val="single" w:sz="4" w:space="0" w:color="auto"/>
            </w:tcBorders>
            <w:vAlign w:val="center"/>
            <w:hideMark/>
          </w:tcPr>
          <w:p w14:paraId="12E722BC" w14:textId="77777777" w:rsidR="00373F08" w:rsidRDefault="00373F08" w:rsidP="00373F08">
            <w:pPr>
              <w:jc w:val="center"/>
              <w:rPr>
                <w:sz w:val="20"/>
                <w:szCs w:val="20"/>
              </w:rPr>
            </w:pPr>
            <w:r>
              <w:rPr>
                <w:sz w:val="20"/>
                <w:szCs w:val="20"/>
              </w:rPr>
              <w:t>3</w:t>
            </w:r>
          </w:p>
        </w:tc>
        <w:tc>
          <w:tcPr>
            <w:tcW w:w="1250" w:type="dxa"/>
            <w:tcBorders>
              <w:top w:val="nil"/>
              <w:left w:val="nil"/>
              <w:bottom w:val="single" w:sz="4" w:space="0" w:color="auto"/>
              <w:right w:val="single" w:sz="4" w:space="0" w:color="auto"/>
            </w:tcBorders>
            <w:vAlign w:val="center"/>
            <w:hideMark/>
          </w:tcPr>
          <w:p w14:paraId="482C4DEE" w14:textId="77777777" w:rsidR="00373F08" w:rsidRDefault="00373F08" w:rsidP="00373F08">
            <w:pPr>
              <w:jc w:val="center"/>
              <w:rPr>
                <w:sz w:val="20"/>
                <w:szCs w:val="20"/>
              </w:rPr>
            </w:pPr>
            <w:r>
              <w:rPr>
                <w:sz w:val="20"/>
                <w:szCs w:val="20"/>
              </w:rPr>
              <w:t>4</w:t>
            </w:r>
          </w:p>
        </w:tc>
        <w:tc>
          <w:tcPr>
            <w:tcW w:w="842" w:type="dxa"/>
            <w:tcBorders>
              <w:top w:val="single" w:sz="4" w:space="0" w:color="auto"/>
              <w:left w:val="nil"/>
              <w:bottom w:val="single" w:sz="4" w:space="0" w:color="auto"/>
              <w:right w:val="single" w:sz="4" w:space="0" w:color="auto"/>
            </w:tcBorders>
            <w:vAlign w:val="center"/>
            <w:hideMark/>
          </w:tcPr>
          <w:p w14:paraId="66B66FD0" w14:textId="77777777" w:rsidR="00373F08" w:rsidRDefault="00373F08" w:rsidP="00373F08">
            <w:pPr>
              <w:jc w:val="center"/>
              <w:rPr>
                <w:sz w:val="20"/>
                <w:szCs w:val="20"/>
              </w:rPr>
            </w:pPr>
            <w:r>
              <w:rPr>
                <w:sz w:val="20"/>
                <w:szCs w:val="20"/>
              </w:rPr>
              <w:t>5</w:t>
            </w:r>
          </w:p>
        </w:tc>
        <w:tc>
          <w:tcPr>
            <w:tcW w:w="1668" w:type="dxa"/>
            <w:tcBorders>
              <w:top w:val="nil"/>
              <w:left w:val="single" w:sz="4" w:space="0" w:color="auto"/>
              <w:bottom w:val="single" w:sz="4" w:space="0" w:color="auto"/>
              <w:right w:val="single" w:sz="4" w:space="0" w:color="auto"/>
            </w:tcBorders>
            <w:noWrap/>
            <w:vAlign w:val="center"/>
            <w:hideMark/>
          </w:tcPr>
          <w:p w14:paraId="7FEC5BEB" w14:textId="77777777" w:rsidR="00373F08" w:rsidRDefault="00373F08" w:rsidP="00373F08">
            <w:pPr>
              <w:jc w:val="center"/>
              <w:rPr>
                <w:sz w:val="20"/>
                <w:szCs w:val="20"/>
              </w:rPr>
            </w:pPr>
            <w:r>
              <w:rPr>
                <w:sz w:val="20"/>
                <w:szCs w:val="20"/>
              </w:rPr>
              <w:t>6</w:t>
            </w:r>
          </w:p>
        </w:tc>
        <w:tc>
          <w:tcPr>
            <w:tcW w:w="0" w:type="auto"/>
            <w:tcBorders>
              <w:top w:val="nil"/>
              <w:left w:val="nil"/>
              <w:bottom w:val="single" w:sz="4" w:space="0" w:color="auto"/>
              <w:right w:val="single" w:sz="4" w:space="0" w:color="auto"/>
            </w:tcBorders>
            <w:vAlign w:val="bottom"/>
            <w:hideMark/>
          </w:tcPr>
          <w:p w14:paraId="298F5303" w14:textId="77777777" w:rsidR="00373F08" w:rsidRDefault="00373F08" w:rsidP="00373F08">
            <w:pPr>
              <w:jc w:val="center"/>
              <w:rPr>
                <w:sz w:val="20"/>
                <w:szCs w:val="20"/>
              </w:rPr>
            </w:pPr>
            <w:r>
              <w:rPr>
                <w:sz w:val="20"/>
                <w:szCs w:val="20"/>
              </w:rPr>
              <w:t>7</w:t>
            </w:r>
          </w:p>
        </w:tc>
        <w:tc>
          <w:tcPr>
            <w:tcW w:w="0" w:type="auto"/>
            <w:tcBorders>
              <w:top w:val="nil"/>
              <w:left w:val="nil"/>
              <w:bottom w:val="single" w:sz="4" w:space="0" w:color="auto"/>
              <w:right w:val="single" w:sz="4" w:space="0" w:color="auto"/>
            </w:tcBorders>
            <w:noWrap/>
            <w:vAlign w:val="bottom"/>
            <w:hideMark/>
          </w:tcPr>
          <w:p w14:paraId="7A7071AE" w14:textId="77777777" w:rsidR="00373F08" w:rsidRDefault="00373F08" w:rsidP="00373F08">
            <w:pPr>
              <w:jc w:val="center"/>
              <w:rPr>
                <w:sz w:val="20"/>
                <w:szCs w:val="20"/>
              </w:rPr>
            </w:pPr>
            <w:r>
              <w:rPr>
                <w:sz w:val="20"/>
                <w:szCs w:val="20"/>
              </w:rPr>
              <w:t>8</w:t>
            </w:r>
          </w:p>
        </w:tc>
      </w:tr>
      <w:tr w:rsidR="00373F08" w14:paraId="0EA6270E"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3607E006" w14:textId="77777777" w:rsidR="00373F08" w:rsidRDefault="00373F08" w:rsidP="00373F08">
            <w:pPr>
              <w:jc w:val="center"/>
              <w:rPr>
                <w:sz w:val="20"/>
                <w:szCs w:val="20"/>
              </w:rPr>
            </w:pPr>
            <w:r>
              <w:rPr>
                <w:sz w:val="20"/>
                <w:szCs w:val="20"/>
              </w:rPr>
              <w:t>1</w:t>
            </w:r>
          </w:p>
        </w:tc>
        <w:tc>
          <w:tcPr>
            <w:tcW w:w="2631" w:type="dxa"/>
            <w:tcBorders>
              <w:top w:val="nil"/>
              <w:left w:val="nil"/>
              <w:bottom w:val="single" w:sz="4" w:space="0" w:color="auto"/>
              <w:right w:val="single" w:sz="4" w:space="0" w:color="auto"/>
            </w:tcBorders>
            <w:vAlign w:val="center"/>
            <w:hideMark/>
          </w:tcPr>
          <w:p w14:paraId="672A092A" w14:textId="77777777" w:rsidR="00373F08" w:rsidRDefault="00373F08" w:rsidP="00373F08">
            <w:pPr>
              <w:rPr>
                <w:sz w:val="20"/>
                <w:szCs w:val="20"/>
              </w:rPr>
            </w:pPr>
            <w:r>
              <w:rPr>
                <w:sz w:val="20"/>
                <w:szCs w:val="20"/>
              </w:rPr>
              <w:t>Фундаменты под БМК</w:t>
            </w:r>
          </w:p>
        </w:tc>
        <w:tc>
          <w:tcPr>
            <w:tcW w:w="1113" w:type="dxa"/>
            <w:tcBorders>
              <w:top w:val="nil"/>
              <w:left w:val="nil"/>
              <w:bottom w:val="single" w:sz="4" w:space="0" w:color="auto"/>
              <w:right w:val="single" w:sz="4" w:space="0" w:color="auto"/>
            </w:tcBorders>
            <w:noWrap/>
            <w:vAlign w:val="center"/>
            <w:hideMark/>
          </w:tcPr>
          <w:p w14:paraId="52AE78EF"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0A623927"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753735DA" w14:textId="77777777" w:rsidR="00373F08" w:rsidRDefault="00373F08" w:rsidP="00373F08">
            <w:pPr>
              <w:jc w:val="center"/>
              <w:rPr>
                <w:sz w:val="20"/>
                <w:szCs w:val="20"/>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6219DE3C" w14:textId="77777777" w:rsidR="00373F08" w:rsidRPr="00E511F4" w:rsidRDefault="00373F08" w:rsidP="00373F08">
            <w:pPr>
              <w:jc w:val="center"/>
              <w:rPr>
                <w:sz w:val="20"/>
                <w:szCs w:val="20"/>
              </w:rPr>
            </w:pPr>
            <w:r w:rsidRPr="00E511F4">
              <w:rPr>
                <w:sz w:val="20"/>
                <w:szCs w:val="20"/>
              </w:rPr>
              <w:t>829 351,20</w:t>
            </w:r>
          </w:p>
        </w:tc>
        <w:tc>
          <w:tcPr>
            <w:tcW w:w="0" w:type="auto"/>
            <w:tcBorders>
              <w:top w:val="nil"/>
              <w:left w:val="nil"/>
              <w:bottom w:val="single" w:sz="4" w:space="0" w:color="auto"/>
              <w:right w:val="single" w:sz="4" w:space="0" w:color="auto"/>
            </w:tcBorders>
            <w:shd w:val="clear" w:color="auto" w:fill="auto"/>
            <w:noWrap/>
            <w:vAlign w:val="center"/>
          </w:tcPr>
          <w:p w14:paraId="156F8F52" w14:textId="77777777" w:rsidR="00373F08" w:rsidRPr="00E511F4" w:rsidRDefault="00373F08" w:rsidP="00373F08">
            <w:pPr>
              <w:jc w:val="center"/>
              <w:rPr>
                <w:sz w:val="20"/>
                <w:szCs w:val="20"/>
              </w:rPr>
            </w:pPr>
            <w:r w:rsidRPr="00E511F4">
              <w:rPr>
                <w:sz w:val="20"/>
                <w:szCs w:val="20"/>
              </w:rPr>
              <w:t>165 870,24</w:t>
            </w:r>
          </w:p>
        </w:tc>
        <w:tc>
          <w:tcPr>
            <w:tcW w:w="0" w:type="auto"/>
            <w:tcBorders>
              <w:top w:val="nil"/>
              <w:left w:val="nil"/>
              <w:bottom w:val="single" w:sz="4" w:space="0" w:color="auto"/>
              <w:right w:val="single" w:sz="4" w:space="0" w:color="auto"/>
            </w:tcBorders>
            <w:shd w:val="clear" w:color="auto" w:fill="auto"/>
            <w:noWrap/>
            <w:vAlign w:val="center"/>
          </w:tcPr>
          <w:p w14:paraId="73DA095D" w14:textId="77777777" w:rsidR="00373F08" w:rsidRPr="00E511F4" w:rsidRDefault="00373F08" w:rsidP="00373F08">
            <w:pPr>
              <w:jc w:val="center"/>
              <w:rPr>
                <w:sz w:val="20"/>
                <w:szCs w:val="20"/>
              </w:rPr>
            </w:pPr>
            <w:r w:rsidRPr="00E511F4">
              <w:rPr>
                <w:sz w:val="20"/>
                <w:szCs w:val="20"/>
              </w:rPr>
              <w:t>995 221,44</w:t>
            </w:r>
          </w:p>
        </w:tc>
      </w:tr>
      <w:tr w:rsidR="00373F08" w14:paraId="6C5211C8"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1734F7B7" w14:textId="77777777" w:rsidR="00373F08" w:rsidRDefault="00373F08" w:rsidP="00373F08">
            <w:pPr>
              <w:jc w:val="center"/>
              <w:rPr>
                <w:sz w:val="20"/>
                <w:szCs w:val="20"/>
              </w:rPr>
            </w:pPr>
            <w:r>
              <w:rPr>
                <w:sz w:val="20"/>
                <w:szCs w:val="20"/>
              </w:rPr>
              <w:t>2</w:t>
            </w:r>
          </w:p>
        </w:tc>
        <w:tc>
          <w:tcPr>
            <w:tcW w:w="2631" w:type="dxa"/>
            <w:tcBorders>
              <w:top w:val="nil"/>
              <w:left w:val="nil"/>
              <w:bottom w:val="single" w:sz="4" w:space="0" w:color="auto"/>
              <w:right w:val="single" w:sz="4" w:space="0" w:color="auto"/>
            </w:tcBorders>
            <w:vAlign w:val="bottom"/>
            <w:hideMark/>
          </w:tcPr>
          <w:p w14:paraId="660FE0B9" w14:textId="77777777" w:rsidR="00373F08" w:rsidRDefault="00373F08" w:rsidP="00373F08">
            <w:pPr>
              <w:rPr>
                <w:sz w:val="20"/>
                <w:szCs w:val="20"/>
              </w:rPr>
            </w:pPr>
            <w:r>
              <w:rPr>
                <w:sz w:val="20"/>
                <w:szCs w:val="20"/>
              </w:rPr>
              <w:t>Фундаменты под станцию биологической очистки</w:t>
            </w:r>
          </w:p>
        </w:tc>
        <w:tc>
          <w:tcPr>
            <w:tcW w:w="1113" w:type="dxa"/>
            <w:tcBorders>
              <w:top w:val="nil"/>
              <w:left w:val="nil"/>
              <w:bottom w:val="single" w:sz="4" w:space="0" w:color="auto"/>
              <w:right w:val="single" w:sz="4" w:space="0" w:color="auto"/>
            </w:tcBorders>
            <w:noWrap/>
            <w:vAlign w:val="center"/>
            <w:hideMark/>
          </w:tcPr>
          <w:p w14:paraId="0A2D10B9"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7DE731D1"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296F0A00"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23DF6B35" w14:textId="77777777" w:rsidR="00373F08" w:rsidRPr="00E511F4" w:rsidRDefault="00373F08" w:rsidP="00373F08">
            <w:pPr>
              <w:jc w:val="center"/>
              <w:rPr>
                <w:sz w:val="20"/>
                <w:szCs w:val="20"/>
              </w:rPr>
            </w:pPr>
            <w:r w:rsidRPr="00E511F4">
              <w:rPr>
                <w:sz w:val="20"/>
                <w:szCs w:val="20"/>
              </w:rPr>
              <w:t>434 354,10</w:t>
            </w:r>
          </w:p>
        </w:tc>
        <w:tc>
          <w:tcPr>
            <w:tcW w:w="0" w:type="auto"/>
            <w:tcBorders>
              <w:top w:val="nil"/>
              <w:left w:val="nil"/>
              <w:bottom w:val="single" w:sz="4" w:space="0" w:color="auto"/>
              <w:right w:val="single" w:sz="4" w:space="0" w:color="auto"/>
            </w:tcBorders>
            <w:shd w:val="clear" w:color="auto" w:fill="auto"/>
            <w:noWrap/>
            <w:vAlign w:val="center"/>
          </w:tcPr>
          <w:p w14:paraId="4D20957D" w14:textId="77777777" w:rsidR="00373F08" w:rsidRPr="00E511F4" w:rsidRDefault="00373F08" w:rsidP="00373F08">
            <w:pPr>
              <w:jc w:val="center"/>
              <w:rPr>
                <w:sz w:val="20"/>
                <w:szCs w:val="20"/>
              </w:rPr>
            </w:pPr>
            <w:r w:rsidRPr="00E511F4">
              <w:rPr>
                <w:sz w:val="20"/>
                <w:szCs w:val="20"/>
              </w:rPr>
              <w:t>86 870,82</w:t>
            </w:r>
          </w:p>
        </w:tc>
        <w:tc>
          <w:tcPr>
            <w:tcW w:w="0" w:type="auto"/>
            <w:tcBorders>
              <w:top w:val="nil"/>
              <w:left w:val="nil"/>
              <w:bottom w:val="single" w:sz="4" w:space="0" w:color="auto"/>
              <w:right w:val="single" w:sz="4" w:space="0" w:color="auto"/>
            </w:tcBorders>
            <w:shd w:val="clear" w:color="auto" w:fill="auto"/>
            <w:noWrap/>
            <w:vAlign w:val="center"/>
          </w:tcPr>
          <w:p w14:paraId="7613AFF4" w14:textId="77777777" w:rsidR="00373F08" w:rsidRPr="00E511F4" w:rsidRDefault="00373F08" w:rsidP="00373F08">
            <w:pPr>
              <w:jc w:val="center"/>
              <w:rPr>
                <w:sz w:val="20"/>
                <w:szCs w:val="20"/>
              </w:rPr>
            </w:pPr>
            <w:r w:rsidRPr="00E511F4">
              <w:rPr>
                <w:sz w:val="20"/>
                <w:szCs w:val="20"/>
              </w:rPr>
              <w:t>521 224,92</w:t>
            </w:r>
          </w:p>
        </w:tc>
      </w:tr>
      <w:tr w:rsidR="00373F08" w14:paraId="15ADCED5"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23812676" w14:textId="77777777" w:rsidR="00373F08" w:rsidRDefault="00373F08" w:rsidP="00373F08">
            <w:pPr>
              <w:jc w:val="center"/>
              <w:rPr>
                <w:sz w:val="20"/>
                <w:szCs w:val="20"/>
              </w:rPr>
            </w:pPr>
            <w:r>
              <w:rPr>
                <w:sz w:val="20"/>
                <w:szCs w:val="20"/>
              </w:rPr>
              <w:t>3</w:t>
            </w:r>
          </w:p>
        </w:tc>
        <w:tc>
          <w:tcPr>
            <w:tcW w:w="2631" w:type="dxa"/>
            <w:tcBorders>
              <w:top w:val="nil"/>
              <w:left w:val="nil"/>
              <w:bottom w:val="single" w:sz="4" w:space="0" w:color="auto"/>
              <w:right w:val="single" w:sz="4" w:space="0" w:color="auto"/>
            </w:tcBorders>
            <w:vAlign w:val="center"/>
            <w:hideMark/>
          </w:tcPr>
          <w:p w14:paraId="2CAD39A3" w14:textId="77777777" w:rsidR="00373F08" w:rsidRDefault="00373F08" w:rsidP="00373F08">
            <w:pPr>
              <w:rPr>
                <w:sz w:val="20"/>
                <w:szCs w:val="20"/>
              </w:rPr>
            </w:pPr>
            <w:r>
              <w:rPr>
                <w:sz w:val="20"/>
                <w:szCs w:val="20"/>
              </w:rPr>
              <w:t>Фундаменты под ДГУ</w:t>
            </w:r>
          </w:p>
        </w:tc>
        <w:tc>
          <w:tcPr>
            <w:tcW w:w="1113" w:type="dxa"/>
            <w:tcBorders>
              <w:top w:val="nil"/>
              <w:left w:val="nil"/>
              <w:bottom w:val="single" w:sz="4" w:space="0" w:color="auto"/>
              <w:right w:val="single" w:sz="4" w:space="0" w:color="auto"/>
            </w:tcBorders>
            <w:noWrap/>
            <w:vAlign w:val="center"/>
            <w:hideMark/>
          </w:tcPr>
          <w:p w14:paraId="0C88E19C"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7A43C468"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14D2C677"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7514804B" w14:textId="77777777" w:rsidR="00373F08" w:rsidRPr="00E511F4" w:rsidRDefault="00373F08" w:rsidP="00373F08">
            <w:pPr>
              <w:jc w:val="center"/>
              <w:rPr>
                <w:sz w:val="20"/>
                <w:szCs w:val="20"/>
              </w:rPr>
            </w:pPr>
            <w:r w:rsidRPr="00E511F4">
              <w:rPr>
                <w:sz w:val="20"/>
                <w:szCs w:val="20"/>
              </w:rPr>
              <w:t>23 064,53</w:t>
            </w:r>
          </w:p>
        </w:tc>
        <w:tc>
          <w:tcPr>
            <w:tcW w:w="0" w:type="auto"/>
            <w:tcBorders>
              <w:top w:val="nil"/>
              <w:left w:val="nil"/>
              <w:bottom w:val="single" w:sz="4" w:space="0" w:color="auto"/>
              <w:right w:val="single" w:sz="4" w:space="0" w:color="auto"/>
            </w:tcBorders>
            <w:shd w:val="clear" w:color="auto" w:fill="auto"/>
            <w:noWrap/>
            <w:vAlign w:val="center"/>
          </w:tcPr>
          <w:p w14:paraId="2E8ABEE0" w14:textId="77777777" w:rsidR="00373F08" w:rsidRPr="00E511F4" w:rsidRDefault="00373F08" w:rsidP="00373F08">
            <w:pPr>
              <w:jc w:val="center"/>
              <w:rPr>
                <w:sz w:val="20"/>
                <w:szCs w:val="20"/>
              </w:rPr>
            </w:pPr>
            <w:r w:rsidRPr="00E511F4">
              <w:rPr>
                <w:sz w:val="20"/>
                <w:szCs w:val="20"/>
              </w:rPr>
              <w:t>4 612,91</w:t>
            </w:r>
          </w:p>
        </w:tc>
        <w:tc>
          <w:tcPr>
            <w:tcW w:w="0" w:type="auto"/>
            <w:tcBorders>
              <w:top w:val="nil"/>
              <w:left w:val="nil"/>
              <w:bottom w:val="single" w:sz="4" w:space="0" w:color="auto"/>
              <w:right w:val="single" w:sz="4" w:space="0" w:color="auto"/>
            </w:tcBorders>
            <w:shd w:val="clear" w:color="auto" w:fill="auto"/>
            <w:noWrap/>
            <w:vAlign w:val="center"/>
          </w:tcPr>
          <w:p w14:paraId="1BC95425" w14:textId="77777777" w:rsidR="00373F08" w:rsidRPr="00E511F4" w:rsidRDefault="00373F08" w:rsidP="00373F08">
            <w:pPr>
              <w:jc w:val="center"/>
              <w:rPr>
                <w:sz w:val="20"/>
                <w:szCs w:val="20"/>
              </w:rPr>
            </w:pPr>
            <w:r w:rsidRPr="00E511F4">
              <w:rPr>
                <w:sz w:val="20"/>
                <w:szCs w:val="20"/>
              </w:rPr>
              <w:t>27 677,44</w:t>
            </w:r>
          </w:p>
        </w:tc>
      </w:tr>
      <w:tr w:rsidR="00373F08" w14:paraId="1891E8F6"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47E48E7B" w14:textId="77777777" w:rsidR="00373F08" w:rsidRDefault="00373F08" w:rsidP="00373F08">
            <w:pPr>
              <w:jc w:val="center"/>
              <w:rPr>
                <w:sz w:val="20"/>
                <w:szCs w:val="20"/>
              </w:rPr>
            </w:pPr>
            <w:r>
              <w:rPr>
                <w:sz w:val="20"/>
                <w:szCs w:val="20"/>
              </w:rPr>
              <w:t>4</w:t>
            </w:r>
          </w:p>
        </w:tc>
        <w:tc>
          <w:tcPr>
            <w:tcW w:w="2631" w:type="dxa"/>
            <w:tcBorders>
              <w:top w:val="nil"/>
              <w:left w:val="nil"/>
              <w:bottom w:val="single" w:sz="4" w:space="0" w:color="auto"/>
              <w:right w:val="single" w:sz="4" w:space="0" w:color="auto"/>
            </w:tcBorders>
            <w:vAlign w:val="center"/>
            <w:hideMark/>
          </w:tcPr>
          <w:p w14:paraId="263ADB01" w14:textId="77777777" w:rsidR="00373F08" w:rsidRDefault="00373F08" w:rsidP="00373F08">
            <w:pPr>
              <w:rPr>
                <w:sz w:val="20"/>
                <w:szCs w:val="20"/>
              </w:rPr>
            </w:pPr>
            <w:r>
              <w:rPr>
                <w:sz w:val="20"/>
                <w:szCs w:val="20"/>
              </w:rPr>
              <w:t>Земляные работы под БМК</w:t>
            </w:r>
          </w:p>
        </w:tc>
        <w:tc>
          <w:tcPr>
            <w:tcW w:w="1113" w:type="dxa"/>
            <w:tcBorders>
              <w:top w:val="nil"/>
              <w:left w:val="nil"/>
              <w:bottom w:val="single" w:sz="4" w:space="0" w:color="auto"/>
              <w:right w:val="single" w:sz="4" w:space="0" w:color="auto"/>
            </w:tcBorders>
            <w:noWrap/>
            <w:vAlign w:val="center"/>
            <w:hideMark/>
          </w:tcPr>
          <w:p w14:paraId="3AF0726E"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3562C139"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289B8AB0"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722459C0" w14:textId="77777777" w:rsidR="00373F08" w:rsidRPr="00E511F4" w:rsidRDefault="00373F08" w:rsidP="00373F08">
            <w:pPr>
              <w:jc w:val="center"/>
              <w:rPr>
                <w:sz w:val="20"/>
                <w:szCs w:val="20"/>
              </w:rPr>
            </w:pPr>
            <w:r w:rsidRPr="00E511F4">
              <w:rPr>
                <w:sz w:val="20"/>
                <w:szCs w:val="20"/>
              </w:rPr>
              <w:t>533 783,50</w:t>
            </w:r>
          </w:p>
        </w:tc>
        <w:tc>
          <w:tcPr>
            <w:tcW w:w="0" w:type="auto"/>
            <w:tcBorders>
              <w:top w:val="nil"/>
              <w:left w:val="nil"/>
              <w:bottom w:val="single" w:sz="4" w:space="0" w:color="auto"/>
              <w:right w:val="single" w:sz="4" w:space="0" w:color="auto"/>
            </w:tcBorders>
            <w:shd w:val="clear" w:color="auto" w:fill="auto"/>
            <w:noWrap/>
            <w:vAlign w:val="center"/>
          </w:tcPr>
          <w:p w14:paraId="77941674" w14:textId="77777777" w:rsidR="00373F08" w:rsidRPr="00E511F4" w:rsidRDefault="00373F08" w:rsidP="00373F08">
            <w:pPr>
              <w:jc w:val="center"/>
              <w:rPr>
                <w:sz w:val="20"/>
                <w:szCs w:val="20"/>
              </w:rPr>
            </w:pPr>
            <w:r w:rsidRPr="00E511F4">
              <w:rPr>
                <w:sz w:val="20"/>
                <w:szCs w:val="20"/>
              </w:rPr>
              <w:t>106 756,70</w:t>
            </w:r>
          </w:p>
        </w:tc>
        <w:tc>
          <w:tcPr>
            <w:tcW w:w="0" w:type="auto"/>
            <w:tcBorders>
              <w:top w:val="nil"/>
              <w:left w:val="nil"/>
              <w:bottom w:val="single" w:sz="4" w:space="0" w:color="auto"/>
              <w:right w:val="single" w:sz="4" w:space="0" w:color="auto"/>
            </w:tcBorders>
            <w:shd w:val="clear" w:color="auto" w:fill="auto"/>
            <w:noWrap/>
            <w:vAlign w:val="center"/>
          </w:tcPr>
          <w:p w14:paraId="072E5C27" w14:textId="77777777" w:rsidR="00373F08" w:rsidRPr="00E511F4" w:rsidRDefault="00373F08" w:rsidP="00373F08">
            <w:pPr>
              <w:jc w:val="center"/>
              <w:rPr>
                <w:sz w:val="20"/>
                <w:szCs w:val="20"/>
              </w:rPr>
            </w:pPr>
            <w:r w:rsidRPr="00E511F4">
              <w:rPr>
                <w:sz w:val="20"/>
                <w:szCs w:val="20"/>
              </w:rPr>
              <w:t>640 540,20</w:t>
            </w:r>
          </w:p>
        </w:tc>
      </w:tr>
      <w:tr w:rsidR="00373F08" w14:paraId="00FCAB11"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30A2DFF6" w14:textId="77777777" w:rsidR="00373F08" w:rsidRDefault="00373F08" w:rsidP="00373F08">
            <w:pPr>
              <w:jc w:val="center"/>
              <w:rPr>
                <w:sz w:val="20"/>
                <w:szCs w:val="20"/>
              </w:rPr>
            </w:pPr>
            <w:r>
              <w:rPr>
                <w:sz w:val="20"/>
                <w:szCs w:val="20"/>
              </w:rPr>
              <w:t>5</w:t>
            </w:r>
          </w:p>
        </w:tc>
        <w:tc>
          <w:tcPr>
            <w:tcW w:w="2631" w:type="dxa"/>
            <w:tcBorders>
              <w:top w:val="nil"/>
              <w:left w:val="nil"/>
              <w:bottom w:val="single" w:sz="4" w:space="0" w:color="auto"/>
              <w:right w:val="single" w:sz="4" w:space="0" w:color="auto"/>
            </w:tcBorders>
            <w:vAlign w:val="center"/>
            <w:hideMark/>
          </w:tcPr>
          <w:p w14:paraId="7376BBDA" w14:textId="77777777" w:rsidR="00373F08" w:rsidRDefault="00373F08" w:rsidP="00373F08">
            <w:pPr>
              <w:rPr>
                <w:sz w:val="20"/>
                <w:szCs w:val="20"/>
              </w:rPr>
            </w:pPr>
            <w:r>
              <w:rPr>
                <w:sz w:val="20"/>
                <w:szCs w:val="20"/>
              </w:rPr>
              <w:t>Земляные работы под станцию биологической очистки</w:t>
            </w:r>
          </w:p>
        </w:tc>
        <w:tc>
          <w:tcPr>
            <w:tcW w:w="1113" w:type="dxa"/>
            <w:tcBorders>
              <w:top w:val="nil"/>
              <w:left w:val="nil"/>
              <w:bottom w:val="single" w:sz="4" w:space="0" w:color="auto"/>
              <w:right w:val="single" w:sz="4" w:space="0" w:color="auto"/>
            </w:tcBorders>
            <w:noWrap/>
            <w:vAlign w:val="center"/>
            <w:hideMark/>
          </w:tcPr>
          <w:p w14:paraId="2D119215"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161DFB16"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17362B19"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14202917" w14:textId="77777777" w:rsidR="00373F08" w:rsidRPr="00E511F4" w:rsidRDefault="00373F08" w:rsidP="00373F08">
            <w:pPr>
              <w:jc w:val="center"/>
              <w:rPr>
                <w:sz w:val="20"/>
                <w:szCs w:val="20"/>
              </w:rPr>
            </w:pPr>
            <w:r w:rsidRPr="00E511F4">
              <w:rPr>
                <w:sz w:val="20"/>
                <w:szCs w:val="20"/>
              </w:rPr>
              <w:t>147 469,58</w:t>
            </w:r>
          </w:p>
        </w:tc>
        <w:tc>
          <w:tcPr>
            <w:tcW w:w="0" w:type="auto"/>
            <w:tcBorders>
              <w:top w:val="nil"/>
              <w:left w:val="nil"/>
              <w:bottom w:val="single" w:sz="4" w:space="0" w:color="auto"/>
              <w:right w:val="single" w:sz="4" w:space="0" w:color="auto"/>
            </w:tcBorders>
            <w:shd w:val="clear" w:color="auto" w:fill="auto"/>
            <w:noWrap/>
            <w:vAlign w:val="center"/>
          </w:tcPr>
          <w:p w14:paraId="30D50404" w14:textId="77777777" w:rsidR="00373F08" w:rsidRPr="00E511F4" w:rsidRDefault="00373F08" w:rsidP="00373F08">
            <w:pPr>
              <w:jc w:val="center"/>
              <w:rPr>
                <w:sz w:val="20"/>
                <w:szCs w:val="20"/>
              </w:rPr>
            </w:pPr>
            <w:r w:rsidRPr="00E511F4">
              <w:rPr>
                <w:sz w:val="20"/>
                <w:szCs w:val="20"/>
              </w:rPr>
              <w:t>29 493,92</w:t>
            </w:r>
          </w:p>
        </w:tc>
        <w:tc>
          <w:tcPr>
            <w:tcW w:w="0" w:type="auto"/>
            <w:tcBorders>
              <w:top w:val="nil"/>
              <w:left w:val="nil"/>
              <w:bottom w:val="single" w:sz="4" w:space="0" w:color="auto"/>
              <w:right w:val="single" w:sz="4" w:space="0" w:color="auto"/>
            </w:tcBorders>
            <w:shd w:val="clear" w:color="auto" w:fill="auto"/>
            <w:noWrap/>
            <w:vAlign w:val="center"/>
          </w:tcPr>
          <w:p w14:paraId="7707CAD1" w14:textId="77777777" w:rsidR="00373F08" w:rsidRPr="00E511F4" w:rsidRDefault="00373F08" w:rsidP="00373F08">
            <w:pPr>
              <w:jc w:val="center"/>
              <w:rPr>
                <w:sz w:val="20"/>
                <w:szCs w:val="20"/>
              </w:rPr>
            </w:pPr>
            <w:r w:rsidRPr="00E511F4">
              <w:rPr>
                <w:sz w:val="20"/>
                <w:szCs w:val="20"/>
              </w:rPr>
              <w:t>176 963,50</w:t>
            </w:r>
          </w:p>
        </w:tc>
      </w:tr>
      <w:tr w:rsidR="00373F08" w14:paraId="2BF29EA6"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783B5775" w14:textId="77777777" w:rsidR="00373F08" w:rsidRDefault="00373F08" w:rsidP="00373F08">
            <w:pPr>
              <w:jc w:val="center"/>
              <w:rPr>
                <w:sz w:val="20"/>
                <w:szCs w:val="20"/>
              </w:rPr>
            </w:pPr>
            <w:r>
              <w:rPr>
                <w:sz w:val="20"/>
                <w:szCs w:val="20"/>
              </w:rPr>
              <w:t>6</w:t>
            </w:r>
          </w:p>
        </w:tc>
        <w:tc>
          <w:tcPr>
            <w:tcW w:w="2631" w:type="dxa"/>
            <w:tcBorders>
              <w:top w:val="nil"/>
              <w:left w:val="nil"/>
              <w:bottom w:val="single" w:sz="4" w:space="0" w:color="auto"/>
              <w:right w:val="single" w:sz="4" w:space="0" w:color="auto"/>
            </w:tcBorders>
            <w:noWrap/>
            <w:vAlign w:val="center"/>
            <w:hideMark/>
          </w:tcPr>
          <w:p w14:paraId="17970AC2" w14:textId="77777777" w:rsidR="00373F08" w:rsidRDefault="00373F08" w:rsidP="00373F08">
            <w:pPr>
              <w:rPr>
                <w:sz w:val="20"/>
                <w:szCs w:val="20"/>
              </w:rPr>
            </w:pPr>
            <w:r>
              <w:rPr>
                <w:sz w:val="20"/>
                <w:szCs w:val="20"/>
              </w:rPr>
              <w:t>Котельная</w:t>
            </w:r>
          </w:p>
        </w:tc>
        <w:tc>
          <w:tcPr>
            <w:tcW w:w="1113" w:type="dxa"/>
            <w:tcBorders>
              <w:top w:val="nil"/>
              <w:left w:val="nil"/>
              <w:bottom w:val="single" w:sz="4" w:space="0" w:color="auto"/>
              <w:right w:val="single" w:sz="4" w:space="0" w:color="auto"/>
            </w:tcBorders>
            <w:noWrap/>
            <w:vAlign w:val="center"/>
            <w:hideMark/>
          </w:tcPr>
          <w:p w14:paraId="18847F08"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2E0A257B"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564CB5C6"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57E661D1" w14:textId="77777777" w:rsidR="00373F08" w:rsidRPr="00E511F4" w:rsidRDefault="00373F08" w:rsidP="00373F08">
            <w:pPr>
              <w:jc w:val="center"/>
              <w:rPr>
                <w:sz w:val="20"/>
                <w:szCs w:val="20"/>
              </w:rPr>
            </w:pPr>
            <w:r w:rsidRPr="00E511F4">
              <w:rPr>
                <w:sz w:val="20"/>
                <w:szCs w:val="20"/>
              </w:rPr>
              <w:t>142 895,01</w:t>
            </w:r>
          </w:p>
        </w:tc>
        <w:tc>
          <w:tcPr>
            <w:tcW w:w="0" w:type="auto"/>
            <w:tcBorders>
              <w:top w:val="nil"/>
              <w:left w:val="nil"/>
              <w:bottom w:val="single" w:sz="4" w:space="0" w:color="auto"/>
              <w:right w:val="single" w:sz="4" w:space="0" w:color="auto"/>
            </w:tcBorders>
            <w:shd w:val="clear" w:color="auto" w:fill="auto"/>
            <w:noWrap/>
            <w:vAlign w:val="center"/>
          </w:tcPr>
          <w:p w14:paraId="3C43768D" w14:textId="77777777" w:rsidR="00373F08" w:rsidRPr="00E511F4" w:rsidRDefault="00373F08" w:rsidP="00373F08">
            <w:pPr>
              <w:jc w:val="center"/>
              <w:rPr>
                <w:sz w:val="20"/>
                <w:szCs w:val="20"/>
              </w:rPr>
            </w:pPr>
            <w:r w:rsidRPr="00E511F4">
              <w:rPr>
                <w:sz w:val="20"/>
                <w:szCs w:val="20"/>
              </w:rPr>
              <w:t>28 579,00</w:t>
            </w:r>
          </w:p>
        </w:tc>
        <w:tc>
          <w:tcPr>
            <w:tcW w:w="0" w:type="auto"/>
            <w:tcBorders>
              <w:top w:val="nil"/>
              <w:left w:val="nil"/>
              <w:bottom w:val="single" w:sz="4" w:space="0" w:color="auto"/>
              <w:right w:val="single" w:sz="4" w:space="0" w:color="auto"/>
            </w:tcBorders>
            <w:shd w:val="clear" w:color="auto" w:fill="auto"/>
            <w:noWrap/>
            <w:vAlign w:val="center"/>
          </w:tcPr>
          <w:p w14:paraId="0327E115" w14:textId="77777777" w:rsidR="00373F08" w:rsidRPr="00E511F4" w:rsidRDefault="00373F08" w:rsidP="00373F08">
            <w:pPr>
              <w:jc w:val="center"/>
              <w:rPr>
                <w:sz w:val="20"/>
                <w:szCs w:val="20"/>
              </w:rPr>
            </w:pPr>
            <w:r w:rsidRPr="00E511F4">
              <w:rPr>
                <w:sz w:val="20"/>
                <w:szCs w:val="20"/>
              </w:rPr>
              <w:t>171 474,01</w:t>
            </w:r>
          </w:p>
        </w:tc>
      </w:tr>
      <w:tr w:rsidR="00373F08" w14:paraId="32C81573"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15BD0CBE" w14:textId="77777777" w:rsidR="00373F08" w:rsidRDefault="00373F08" w:rsidP="00373F08">
            <w:pPr>
              <w:jc w:val="center"/>
              <w:rPr>
                <w:sz w:val="20"/>
                <w:szCs w:val="20"/>
              </w:rPr>
            </w:pPr>
            <w:r>
              <w:rPr>
                <w:sz w:val="20"/>
                <w:szCs w:val="20"/>
              </w:rPr>
              <w:t>7</w:t>
            </w:r>
          </w:p>
        </w:tc>
        <w:tc>
          <w:tcPr>
            <w:tcW w:w="2631" w:type="dxa"/>
            <w:tcBorders>
              <w:top w:val="nil"/>
              <w:left w:val="nil"/>
              <w:bottom w:val="single" w:sz="4" w:space="0" w:color="auto"/>
              <w:right w:val="single" w:sz="4" w:space="0" w:color="auto"/>
            </w:tcBorders>
            <w:vAlign w:val="center"/>
            <w:hideMark/>
          </w:tcPr>
          <w:p w14:paraId="109E959D" w14:textId="77777777" w:rsidR="00373F08" w:rsidRDefault="00373F08" w:rsidP="00373F08">
            <w:pPr>
              <w:rPr>
                <w:sz w:val="20"/>
                <w:szCs w:val="20"/>
              </w:rPr>
            </w:pPr>
            <w:r>
              <w:rPr>
                <w:sz w:val="20"/>
                <w:szCs w:val="20"/>
              </w:rPr>
              <w:t>ДГУ</w:t>
            </w:r>
          </w:p>
        </w:tc>
        <w:tc>
          <w:tcPr>
            <w:tcW w:w="1113" w:type="dxa"/>
            <w:tcBorders>
              <w:top w:val="nil"/>
              <w:left w:val="nil"/>
              <w:bottom w:val="single" w:sz="4" w:space="0" w:color="auto"/>
              <w:right w:val="single" w:sz="4" w:space="0" w:color="auto"/>
            </w:tcBorders>
            <w:noWrap/>
            <w:vAlign w:val="center"/>
            <w:hideMark/>
          </w:tcPr>
          <w:p w14:paraId="2EDE718B"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26B69C3E"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4694B996"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52A078C5" w14:textId="77777777" w:rsidR="00373F08" w:rsidRPr="00E511F4" w:rsidRDefault="00373F08" w:rsidP="00373F08">
            <w:pPr>
              <w:jc w:val="center"/>
              <w:rPr>
                <w:sz w:val="20"/>
                <w:szCs w:val="20"/>
              </w:rPr>
            </w:pPr>
            <w:r w:rsidRPr="00E511F4">
              <w:rPr>
                <w:sz w:val="20"/>
                <w:szCs w:val="20"/>
              </w:rPr>
              <w:t>4 216,61</w:t>
            </w:r>
          </w:p>
        </w:tc>
        <w:tc>
          <w:tcPr>
            <w:tcW w:w="0" w:type="auto"/>
            <w:tcBorders>
              <w:top w:val="nil"/>
              <w:left w:val="nil"/>
              <w:bottom w:val="single" w:sz="4" w:space="0" w:color="auto"/>
              <w:right w:val="single" w:sz="4" w:space="0" w:color="auto"/>
            </w:tcBorders>
            <w:shd w:val="clear" w:color="auto" w:fill="auto"/>
            <w:noWrap/>
            <w:vAlign w:val="center"/>
          </w:tcPr>
          <w:p w14:paraId="71461021" w14:textId="77777777" w:rsidR="00373F08" w:rsidRPr="00E511F4" w:rsidRDefault="00373F08" w:rsidP="00373F08">
            <w:pPr>
              <w:jc w:val="center"/>
              <w:rPr>
                <w:sz w:val="20"/>
                <w:szCs w:val="20"/>
              </w:rPr>
            </w:pPr>
            <w:r w:rsidRPr="00E511F4">
              <w:rPr>
                <w:sz w:val="20"/>
                <w:szCs w:val="20"/>
              </w:rPr>
              <w:t>843,32</w:t>
            </w:r>
          </w:p>
        </w:tc>
        <w:tc>
          <w:tcPr>
            <w:tcW w:w="0" w:type="auto"/>
            <w:tcBorders>
              <w:top w:val="nil"/>
              <w:left w:val="nil"/>
              <w:bottom w:val="single" w:sz="4" w:space="0" w:color="auto"/>
              <w:right w:val="single" w:sz="4" w:space="0" w:color="auto"/>
            </w:tcBorders>
            <w:shd w:val="clear" w:color="auto" w:fill="auto"/>
            <w:noWrap/>
            <w:vAlign w:val="center"/>
          </w:tcPr>
          <w:p w14:paraId="27E5B7C7" w14:textId="77777777" w:rsidR="00373F08" w:rsidRPr="00E511F4" w:rsidRDefault="00373F08" w:rsidP="00373F08">
            <w:pPr>
              <w:jc w:val="center"/>
              <w:rPr>
                <w:sz w:val="20"/>
                <w:szCs w:val="20"/>
              </w:rPr>
            </w:pPr>
            <w:r w:rsidRPr="00E511F4">
              <w:rPr>
                <w:sz w:val="20"/>
                <w:szCs w:val="20"/>
              </w:rPr>
              <w:t>5 059,93</w:t>
            </w:r>
          </w:p>
        </w:tc>
      </w:tr>
      <w:tr w:rsidR="00373F08" w14:paraId="4DD06C26"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40EBB38B" w14:textId="77777777" w:rsidR="00373F08" w:rsidRDefault="00373F08" w:rsidP="00373F08">
            <w:pPr>
              <w:jc w:val="center"/>
              <w:rPr>
                <w:sz w:val="20"/>
                <w:szCs w:val="20"/>
              </w:rPr>
            </w:pPr>
            <w:r>
              <w:rPr>
                <w:sz w:val="20"/>
                <w:szCs w:val="20"/>
              </w:rPr>
              <w:t>8</w:t>
            </w:r>
          </w:p>
        </w:tc>
        <w:tc>
          <w:tcPr>
            <w:tcW w:w="2631" w:type="dxa"/>
            <w:tcBorders>
              <w:top w:val="nil"/>
              <w:left w:val="nil"/>
              <w:bottom w:val="single" w:sz="4" w:space="0" w:color="auto"/>
              <w:right w:val="single" w:sz="4" w:space="0" w:color="auto"/>
            </w:tcBorders>
            <w:vAlign w:val="center"/>
            <w:hideMark/>
          </w:tcPr>
          <w:p w14:paraId="2D53C260" w14:textId="77777777" w:rsidR="00373F08" w:rsidRDefault="00373F08" w:rsidP="00373F08">
            <w:pPr>
              <w:rPr>
                <w:sz w:val="20"/>
                <w:szCs w:val="20"/>
              </w:rPr>
            </w:pPr>
            <w:r>
              <w:rPr>
                <w:sz w:val="20"/>
                <w:szCs w:val="20"/>
              </w:rPr>
              <w:t>Изоляция и утепление фундаментов</w:t>
            </w:r>
          </w:p>
        </w:tc>
        <w:tc>
          <w:tcPr>
            <w:tcW w:w="1113" w:type="dxa"/>
            <w:tcBorders>
              <w:top w:val="nil"/>
              <w:left w:val="nil"/>
              <w:bottom w:val="single" w:sz="4" w:space="0" w:color="auto"/>
              <w:right w:val="single" w:sz="4" w:space="0" w:color="auto"/>
            </w:tcBorders>
            <w:noWrap/>
            <w:vAlign w:val="center"/>
            <w:hideMark/>
          </w:tcPr>
          <w:p w14:paraId="01549F6A"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26746460"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5A3B7990"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36B3619E" w14:textId="77777777" w:rsidR="00373F08" w:rsidRPr="00E511F4" w:rsidRDefault="00373F08" w:rsidP="00373F08">
            <w:pPr>
              <w:jc w:val="center"/>
              <w:rPr>
                <w:sz w:val="20"/>
                <w:szCs w:val="20"/>
              </w:rPr>
            </w:pPr>
            <w:r w:rsidRPr="00E511F4">
              <w:rPr>
                <w:sz w:val="20"/>
                <w:szCs w:val="20"/>
              </w:rPr>
              <w:t>434 470,59</w:t>
            </w:r>
          </w:p>
        </w:tc>
        <w:tc>
          <w:tcPr>
            <w:tcW w:w="0" w:type="auto"/>
            <w:tcBorders>
              <w:top w:val="nil"/>
              <w:left w:val="nil"/>
              <w:bottom w:val="single" w:sz="4" w:space="0" w:color="auto"/>
              <w:right w:val="single" w:sz="4" w:space="0" w:color="auto"/>
            </w:tcBorders>
            <w:shd w:val="clear" w:color="auto" w:fill="auto"/>
            <w:noWrap/>
            <w:vAlign w:val="center"/>
          </w:tcPr>
          <w:p w14:paraId="1AB4B388" w14:textId="77777777" w:rsidR="00373F08" w:rsidRPr="00E511F4" w:rsidRDefault="00373F08" w:rsidP="00373F08">
            <w:pPr>
              <w:jc w:val="center"/>
              <w:rPr>
                <w:sz w:val="20"/>
                <w:szCs w:val="20"/>
              </w:rPr>
            </w:pPr>
            <w:r w:rsidRPr="00E511F4">
              <w:rPr>
                <w:sz w:val="20"/>
                <w:szCs w:val="20"/>
              </w:rPr>
              <w:t>86 894,12</w:t>
            </w:r>
          </w:p>
        </w:tc>
        <w:tc>
          <w:tcPr>
            <w:tcW w:w="0" w:type="auto"/>
            <w:tcBorders>
              <w:top w:val="nil"/>
              <w:left w:val="nil"/>
              <w:bottom w:val="single" w:sz="4" w:space="0" w:color="auto"/>
              <w:right w:val="single" w:sz="4" w:space="0" w:color="auto"/>
            </w:tcBorders>
            <w:shd w:val="clear" w:color="auto" w:fill="auto"/>
            <w:noWrap/>
            <w:vAlign w:val="center"/>
          </w:tcPr>
          <w:p w14:paraId="215826AD" w14:textId="77777777" w:rsidR="00373F08" w:rsidRPr="00E511F4" w:rsidRDefault="00373F08" w:rsidP="00373F08">
            <w:pPr>
              <w:jc w:val="center"/>
              <w:rPr>
                <w:sz w:val="20"/>
                <w:szCs w:val="20"/>
              </w:rPr>
            </w:pPr>
            <w:r w:rsidRPr="00E511F4">
              <w:rPr>
                <w:sz w:val="20"/>
                <w:szCs w:val="20"/>
              </w:rPr>
              <w:t>521 364,71</w:t>
            </w:r>
          </w:p>
        </w:tc>
      </w:tr>
      <w:tr w:rsidR="00373F08" w14:paraId="589CA19F"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4FD1DB93" w14:textId="77777777" w:rsidR="00373F08" w:rsidRDefault="00373F08" w:rsidP="00373F08">
            <w:pPr>
              <w:jc w:val="center"/>
              <w:rPr>
                <w:sz w:val="20"/>
                <w:szCs w:val="20"/>
              </w:rPr>
            </w:pPr>
            <w:r>
              <w:rPr>
                <w:sz w:val="20"/>
                <w:szCs w:val="20"/>
              </w:rPr>
              <w:t>9</w:t>
            </w:r>
          </w:p>
        </w:tc>
        <w:tc>
          <w:tcPr>
            <w:tcW w:w="2631" w:type="dxa"/>
            <w:tcBorders>
              <w:top w:val="nil"/>
              <w:left w:val="nil"/>
              <w:bottom w:val="single" w:sz="4" w:space="0" w:color="auto"/>
              <w:right w:val="single" w:sz="4" w:space="0" w:color="auto"/>
            </w:tcBorders>
            <w:vAlign w:val="bottom"/>
            <w:hideMark/>
          </w:tcPr>
          <w:p w14:paraId="40E17436" w14:textId="77777777" w:rsidR="00373F08" w:rsidRDefault="00373F08" w:rsidP="00373F08">
            <w:pPr>
              <w:rPr>
                <w:sz w:val="20"/>
                <w:szCs w:val="20"/>
              </w:rPr>
            </w:pPr>
            <w:r>
              <w:rPr>
                <w:sz w:val="20"/>
                <w:szCs w:val="20"/>
              </w:rPr>
              <w:t>Кладка наружных и внутренних стен</w:t>
            </w:r>
          </w:p>
        </w:tc>
        <w:tc>
          <w:tcPr>
            <w:tcW w:w="1113" w:type="dxa"/>
            <w:tcBorders>
              <w:top w:val="nil"/>
              <w:left w:val="nil"/>
              <w:bottom w:val="single" w:sz="4" w:space="0" w:color="auto"/>
              <w:right w:val="single" w:sz="4" w:space="0" w:color="auto"/>
            </w:tcBorders>
            <w:noWrap/>
            <w:vAlign w:val="center"/>
            <w:hideMark/>
          </w:tcPr>
          <w:p w14:paraId="24342558"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7F895FC1"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542B778F"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229679F3" w14:textId="77777777" w:rsidR="00373F08" w:rsidRPr="00E511F4" w:rsidRDefault="00373F08" w:rsidP="00373F08">
            <w:pPr>
              <w:jc w:val="center"/>
              <w:rPr>
                <w:sz w:val="20"/>
                <w:szCs w:val="20"/>
              </w:rPr>
            </w:pPr>
            <w:r w:rsidRPr="00E511F4">
              <w:rPr>
                <w:sz w:val="20"/>
                <w:szCs w:val="20"/>
              </w:rPr>
              <w:t>5 397 369,79</w:t>
            </w:r>
          </w:p>
        </w:tc>
        <w:tc>
          <w:tcPr>
            <w:tcW w:w="0" w:type="auto"/>
            <w:tcBorders>
              <w:top w:val="nil"/>
              <w:left w:val="nil"/>
              <w:bottom w:val="single" w:sz="4" w:space="0" w:color="auto"/>
              <w:right w:val="single" w:sz="4" w:space="0" w:color="auto"/>
            </w:tcBorders>
            <w:shd w:val="clear" w:color="auto" w:fill="auto"/>
            <w:noWrap/>
            <w:vAlign w:val="center"/>
          </w:tcPr>
          <w:p w14:paraId="01D12052" w14:textId="77777777" w:rsidR="00373F08" w:rsidRPr="00E511F4" w:rsidRDefault="00373F08" w:rsidP="00373F08">
            <w:pPr>
              <w:jc w:val="center"/>
              <w:rPr>
                <w:sz w:val="20"/>
                <w:szCs w:val="20"/>
              </w:rPr>
            </w:pPr>
            <w:r w:rsidRPr="00E511F4">
              <w:rPr>
                <w:sz w:val="20"/>
                <w:szCs w:val="20"/>
              </w:rPr>
              <w:t>1 079 473,96</w:t>
            </w:r>
          </w:p>
        </w:tc>
        <w:tc>
          <w:tcPr>
            <w:tcW w:w="0" w:type="auto"/>
            <w:tcBorders>
              <w:top w:val="nil"/>
              <w:left w:val="nil"/>
              <w:bottom w:val="single" w:sz="4" w:space="0" w:color="auto"/>
              <w:right w:val="single" w:sz="4" w:space="0" w:color="auto"/>
            </w:tcBorders>
            <w:shd w:val="clear" w:color="auto" w:fill="auto"/>
            <w:noWrap/>
            <w:vAlign w:val="center"/>
          </w:tcPr>
          <w:p w14:paraId="4ED19060" w14:textId="77777777" w:rsidR="00373F08" w:rsidRPr="00E511F4" w:rsidRDefault="00373F08" w:rsidP="00373F08">
            <w:pPr>
              <w:jc w:val="center"/>
              <w:rPr>
                <w:sz w:val="20"/>
                <w:szCs w:val="20"/>
              </w:rPr>
            </w:pPr>
            <w:r w:rsidRPr="00E511F4">
              <w:rPr>
                <w:sz w:val="20"/>
                <w:szCs w:val="20"/>
              </w:rPr>
              <w:t>6 476 843,75</w:t>
            </w:r>
          </w:p>
        </w:tc>
      </w:tr>
      <w:tr w:rsidR="00373F08" w14:paraId="062C1E9C"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0BF12D14" w14:textId="77777777" w:rsidR="00373F08" w:rsidRDefault="00373F08" w:rsidP="00373F08">
            <w:pPr>
              <w:jc w:val="center"/>
              <w:rPr>
                <w:sz w:val="20"/>
                <w:szCs w:val="20"/>
              </w:rPr>
            </w:pPr>
            <w:r>
              <w:rPr>
                <w:sz w:val="20"/>
                <w:szCs w:val="20"/>
              </w:rPr>
              <w:t>10</w:t>
            </w:r>
          </w:p>
        </w:tc>
        <w:tc>
          <w:tcPr>
            <w:tcW w:w="2631" w:type="dxa"/>
            <w:tcBorders>
              <w:top w:val="nil"/>
              <w:left w:val="nil"/>
              <w:bottom w:val="single" w:sz="4" w:space="0" w:color="auto"/>
              <w:right w:val="single" w:sz="4" w:space="0" w:color="auto"/>
            </w:tcBorders>
            <w:vAlign w:val="center"/>
            <w:hideMark/>
          </w:tcPr>
          <w:p w14:paraId="3E5B035A" w14:textId="77777777" w:rsidR="00373F08" w:rsidRDefault="00373F08" w:rsidP="00373F08">
            <w:pPr>
              <w:rPr>
                <w:sz w:val="20"/>
                <w:szCs w:val="20"/>
              </w:rPr>
            </w:pPr>
            <w:r>
              <w:rPr>
                <w:sz w:val="20"/>
                <w:szCs w:val="20"/>
              </w:rPr>
              <w:t>Кладка стен, перегородок с перемычками (ниже 0,000)</w:t>
            </w:r>
          </w:p>
        </w:tc>
        <w:tc>
          <w:tcPr>
            <w:tcW w:w="1113" w:type="dxa"/>
            <w:tcBorders>
              <w:top w:val="nil"/>
              <w:left w:val="nil"/>
              <w:bottom w:val="single" w:sz="4" w:space="0" w:color="auto"/>
              <w:right w:val="single" w:sz="4" w:space="0" w:color="auto"/>
            </w:tcBorders>
            <w:noWrap/>
            <w:vAlign w:val="center"/>
            <w:hideMark/>
          </w:tcPr>
          <w:p w14:paraId="449C582E"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3CEFB74D"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5357CF9A"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6AC41D7C" w14:textId="77777777" w:rsidR="00373F08" w:rsidRPr="00E511F4" w:rsidRDefault="00373F08" w:rsidP="00373F08">
            <w:pPr>
              <w:jc w:val="center"/>
              <w:rPr>
                <w:sz w:val="20"/>
                <w:szCs w:val="20"/>
              </w:rPr>
            </w:pPr>
            <w:r w:rsidRPr="00E511F4">
              <w:rPr>
                <w:sz w:val="20"/>
                <w:szCs w:val="20"/>
              </w:rPr>
              <w:t>590 127,06</w:t>
            </w:r>
          </w:p>
        </w:tc>
        <w:tc>
          <w:tcPr>
            <w:tcW w:w="0" w:type="auto"/>
            <w:tcBorders>
              <w:top w:val="nil"/>
              <w:left w:val="nil"/>
              <w:bottom w:val="single" w:sz="4" w:space="0" w:color="auto"/>
              <w:right w:val="single" w:sz="4" w:space="0" w:color="auto"/>
            </w:tcBorders>
            <w:shd w:val="clear" w:color="auto" w:fill="auto"/>
            <w:noWrap/>
            <w:vAlign w:val="center"/>
          </w:tcPr>
          <w:p w14:paraId="00AC1663" w14:textId="77777777" w:rsidR="00373F08" w:rsidRPr="00E511F4" w:rsidRDefault="00373F08" w:rsidP="00373F08">
            <w:pPr>
              <w:jc w:val="center"/>
              <w:rPr>
                <w:sz w:val="20"/>
                <w:szCs w:val="20"/>
              </w:rPr>
            </w:pPr>
            <w:r w:rsidRPr="00E511F4">
              <w:rPr>
                <w:sz w:val="20"/>
                <w:szCs w:val="20"/>
              </w:rPr>
              <w:t>118 025,41</w:t>
            </w:r>
          </w:p>
        </w:tc>
        <w:tc>
          <w:tcPr>
            <w:tcW w:w="0" w:type="auto"/>
            <w:tcBorders>
              <w:top w:val="nil"/>
              <w:left w:val="nil"/>
              <w:bottom w:val="single" w:sz="4" w:space="0" w:color="auto"/>
              <w:right w:val="single" w:sz="4" w:space="0" w:color="auto"/>
            </w:tcBorders>
            <w:shd w:val="clear" w:color="auto" w:fill="auto"/>
            <w:noWrap/>
            <w:vAlign w:val="center"/>
          </w:tcPr>
          <w:p w14:paraId="64E37C80" w14:textId="77777777" w:rsidR="00373F08" w:rsidRPr="00E511F4" w:rsidRDefault="00373F08" w:rsidP="00373F08">
            <w:pPr>
              <w:jc w:val="center"/>
              <w:rPr>
                <w:sz w:val="20"/>
                <w:szCs w:val="20"/>
              </w:rPr>
            </w:pPr>
            <w:r w:rsidRPr="00E511F4">
              <w:rPr>
                <w:sz w:val="20"/>
                <w:szCs w:val="20"/>
              </w:rPr>
              <w:t>708 152,47</w:t>
            </w:r>
          </w:p>
        </w:tc>
      </w:tr>
      <w:tr w:rsidR="00373F08" w14:paraId="1DDAAF5C"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659EF906" w14:textId="77777777" w:rsidR="00373F08" w:rsidRDefault="00373F08" w:rsidP="00373F08">
            <w:pPr>
              <w:jc w:val="center"/>
              <w:rPr>
                <w:sz w:val="20"/>
                <w:szCs w:val="20"/>
              </w:rPr>
            </w:pPr>
            <w:r>
              <w:rPr>
                <w:sz w:val="20"/>
                <w:szCs w:val="20"/>
              </w:rPr>
              <w:t>11</w:t>
            </w:r>
          </w:p>
        </w:tc>
        <w:tc>
          <w:tcPr>
            <w:tcW w:w="2631" w:type="dxa"/>
            <w:vAlign w:val="bottom"/>
            <w:hideMark/>
          </w:tcPr>
          <w:p w14:paraId="1EC4376B" w14:textId="77777777" w:rsidR="00373F08" w:rsidRDefault="00373F08" w:rsidP="00373F08">
            <w:pPr>
              <w:rPr>
                <w:sz w:val="20"/>
                <w:szCs w:val="20"/>
              </w:rPr>
            </w:pPr>
            <w:r>
              <w:rPr>
                <w:sz w:val="20"/>
                <w:szCs w:val="20"/>
              </w:rPr>
              <w:t xml:space="preserve">Деформационные швы и </w:t>
            </w:r>
            <w:proofErr w:type="spellStart"/>
            <w:r>
              <w:rPr>
                <w:sz w:val="20"/>
                <w:szCs w:val="20"/>
              </w:rPr>
              <w:t>вентканалы</w:t>
            </w:r>
            <w:proofErr w:type="spellEnd"/>
          </w:p>
        </w:tc>
        <w:tc>
          <w:tcPr>
            <w:tcW w:w="1113" w:type="dxa"/>
            <w:tcBorders>
              <w:top w:val="nil"/>
              <w:left w:val="single" w:sz="4" w:space="0" w:color="auto"/>
              <w:bottom w:val="single" w:sz="4" w:space="0" w:color="auto"/>
              <w:right w:val="single" w:sz="4" w:space="0" w:color="auto"/>
            </w:tcBorders>
            <w:noWrap/>
            <w:vAlign w:val="center"/>
            <w:hideMark/>
          </w:tcPr>
          <w:p w14:paraId="688ECE59"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498F1B4D"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12173330"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1F138697" w14:textId="77777777" w:rsidR="00373F08" w:rsidRPr="00E511F4" w:rsidRDefault="00373F08" w:rsidP="00373F08">
            <w:pPr>
              <w:jc w:val="center"/>
              <w:rPr>
                <w:sz w:val="20"/>
                <w:szCs w:val="20"/>
              </w:rPr>
            </w:pPr>
            <w:r w:rsidRPr="00E511F4">
              <w:rPr>
                <w:sz w:val="20"/>
                <w:szCs w:val="20"/>
              </w:rPr>
              <w:t>513 713,66</w:t>
            </w:r>
          </w:p>
        </w:tc>
        <w:tc>
          <w:tcPr>
            <w:tcW w:w="0" w:type="auto"/>
            <w:tcBorders>
              <w:top w:val="nil"/>
              <w:left w:val="nil"/>
              <w:bottom w:val="single" w:sz="4" w:space="0" w:color="auto"/>
              <w:right w:val="single" w:sz="4" w:space="0" w:color="auto"/>
            </w:tcBorders>
            <w:shd w:val="clear" w:color="auto" w:fill="auto"/>
            <w:noWrap/>
            <w:vAlign w:val="center"/>
          </w:tcPr>
          <w:p w14:paraId="4B1F13A4" w14:textId="77777777" w:rsidR="00373F08" w:rsidRPr="00E511F4" w:rsidRDefault="00373F08" w:rsidP="00373F08">
            <w:pPr>
              <w:jc w:val="center"/>
              <w:rPr>
                <w:sz w:val="20"/>
                <w:szCs w:val="20"/>
              </w:rPr>
            </w:pPr>
            <w:r w:rsidRPr="00E511F4">
              <w:rPr>
                <w:sz w:val="20"/>
                <w:szCs w:val="20"/>
              </w:rPr>
              <w:t>102 742,73</w:t>
            </w:r>
          </w:p>
        </w:tc>
        <w:tc>
          <w:tcPr>
            <w:tcW w:w="0" w:type="auto"/>
            <w:tcBorders>
              <w:top w:val="nil"/>
              <w:left w:val="nil"/>
              <w:bottom w:val="single" w:sz="4" w:space="0" w:color="auto"/>
              <w:right w:val="single" w:sz="4" w:space="0" w:color="auto"/>
            </w:tcBorders>
            <w:shd w:val="clear" w:color="auto" w:fill="auto"/>
            <w:noWrap/>
            <w:vAlign w:val="center"/>
          </w:tcPr>
          <w:p w14:paraId="02414AAE" w14:textId="77777777" w:rsidR="00373F08" w:rsidRPr="00E511F4" w:rsidRDefault="00373F08" w:rsidP="00373F08">
            <w:pPr>
              <w:jc w:val="center"/>
              <w:rPr>
                <w:sz w:val="20"/>
                <w:szCs w:val="20"/>
              </w:rPr>
            </w:pPr>
            <w:r w:rsidRPr="00E511F4">
              <w:rPr>
                <w:sz w:val="20"/>
                <w:szCs w:val="20"/>
              </w:rPr>
              <w:t>616 456,39</w:t>
            </w:r>
          </w:p>
        </w:tc>
      </w:tr>
      <w:tr w:rsidR="00373F08" w14:paraId="0B6A48BA"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69860E19" w14:textId="77777777" w:rsidR="00373F08" w:rsidRDefault="00373F08" w:rsidP="00373F08">
            <w:pPr>
              <w:jc w:val="center"/>
              <w:rPr>
                <w:sz w:val="20"/>
                <w:szCs w:val="20"/>
              </w:rPr>
            </w:pPr>
            <w:r>
              <w:rPr>
                <w:sz w:val="20"/>
                <w:szCs w:val="20"/>
              </w:rPr>
              <w:t>12</w:t>
            </w:r>
          </w:p>
        </w:tc>
        <w:tc>
          <w:tcPr>
            <w:tcW w:w="2631" w:type="dxa"/>
            <w:tcBorders>
              <w:top w:val="single" w:sz="4" w:space="0" w:color="auto"/>
              <w:left w:val="nil"/>
              <w:bottom w:val="single" w:sz="4" w:space="0" w:color="auto"/>
              <w:right w:val="single" w:sz="4" w:space="0" w:color="auto"/>
            </w:tcBorders>
            <w:vAlign w:val="center"/>
            <w:hideMark/>
          </w:tcPr>
          <w:p w14:paraId="56D7D655" w14:textId="77777777" w:rsidR="00373F08" w:rsidRDefault="00373F08" w:rsidP="00373F08">
            <w:pPr>
              <w:rPr>
                <w:sz w:val="20"/>
                <w:szCs w:val="20"/>
              </w:rPr>
            </w:pPr>
            <w:r>
              <w:rPr>
                <w:sz w:val="20"/>
                <w:szCs w:val="20"/>
              </w:rPr>
              <w:t>Перемычки, опорные подушки (выше 0.000)</w:t>
            </w:r>
          </w:p>
        </w:tc>
        <w:tc>
          <w:tcPr>
            <w:tcW w:w="1113" w:type="dxa"/>
            <w:tcBorders>
              <w:top w:val="nil"/>
              <w:left w:val="nil"/>
              <w:bottom w:val="single" w:sz="4" w:space="0" w:color="auto"/>
              <w:right w:val="single" w:sz="4" w:space="0" w:color="auto"/>
            </w:tcBorders>
            <w:noWrap/>
            <w:vAlign w:val="center"/>
            <w:hideMark/>
          </w:tcPr>
          <w:p w14:paraId="31466162"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7412B2A8"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0C5CD0DE"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5FC5959C" w14:textId="77777777" w:rsidR="00373F08" w:rsidRPr="00E511F4" w:rsidRDefault="00373F08" w:rsidP="00373F08">
            <w:pPr>
              <w:jc w:val="center"/>
              <w:rPr>
                <w:sz w:val="20"/>
                <w:szCs w:val="20"/>
              </w:rPr>
            </w:pPr>
            <w:r w:rsidRPr="00E511F4">
              <w:rPr>
                <w:sz w:val="20"/>
                <w:szCs w:val="20"/>
              </w:rPr>
              <w:t>1 127 067,85</w:t>
            </w:r>
          </w:p>
        </w:tc>
        <w:tc>
          <w:tcPr>
            <w:tcW w:w="0" w:type="auto"/>
            <w:tcBorders>
              <w:top w:val="nil"/>
              <w:left w:val="nil"/>
              <w:bottom w:val="single" w:sz="4" w:space="0" w:color="auto"/>
              <w:right w:val="single" w:sz="4" w:space="0" w:color="auto"/>
            </w:tcBorders>
            <w:shd w:val="clear" w:color="auto" w:fill="auto"/>
            <w:noWrap/>
            <w:vAlign w:val="center"/>
          </w:tcPr>
          <w:p w14:paraId="3A096E05" w14:textId="77777777" w:rsidR="00373F08" w:rsidRPr="00E511F4" w:rsidRDefault="00373F08" w:rsidP="00373F08">
            <w:pPr>
              <w:jc w:val="center"/>
              <w:rPr>
                <w:sz w:val="20"/>
                <w:szCs w:val="20"/>
              </w:rPr>
            </w:pPr>
            <w:r w:rsidRPr="00E511F4">
              <w:rPr>
                <w:sz w:val="20"/>
                <w:szCs w:val="20"/>
              </w:rPr>
              <w:t>225 413,57</w:t>
            </w:r>
          </w:p>
        </w:tc>
        <w:tc>
          <w:tcPr>
            <w:tcW w:w="0" w:type="auto"/>
            <w:tcBorders>
              <w:top w:val="nil"/>
              <w:left w:val="nil"/>
              <w:bottom w:val="single" w:sz="4" w:space="0" w:color="auto"/>
              <w:right w:val="single" w:sz="4" w:space="0" w:color="auto"/>
            </w:tcBorders>
            <w:shd w:val="clear" w:color="auto" w:fill="auto"/>
            <w:noWrap/>
            <w:vAlign w:val="center"/>
          </w:tcPr>
          <w:p w14:paraId="16CE8252" w14:textId="77777777" w:rsidR="00373F08" w:rsidRPr="00E511F4" w:rsidRDefault="00373F08" w:rsidP="00373F08">
            <w:pPr>
              <w:jc w:val="center"/>
              <w:rPr>
                <w:sz w:val="20"/>
                <w:szCs w:val="20"/>
              </w:rPr>
            </w:pPr>
            <w:r w:rsidRPr="00E511F4">
              <w:rPr>
                <w:sz w:val="20"/>
                <w:szCs w:val="20"/>
              </w:rPr>
              <w:t>1 352 481,42</w:t>
            </w:r>
          </w:p>
        </w:tc>
      </w:tr>
      <w:tr w:rsidR="00373F08" w14:paraId="6BC4E2A6"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0774BF3F" w14:textId="77777777" w:rsidR="00373F08" w:rsidRDefault="00373F08" w:rsidP="00373F08">
            <w:pPr>
              <w:jc w:val="center"/>
              <w:rPr>
                <w:sz w:val="20"/>
                <w:szCs w:val="20"/>
              </w:rPr>
            </w:pPr>
            <w:r>
              <w:rPr>
                <w:sz w:val="20"/>
                <w:szCs w:val="20"/>
              </w:rPr>
              <w:t>13</w:t>
            </w:r>
          </w:p>
        </w:tc>
        <w:tc>
          <w:tcPr>
            <w:tcW w:w="2631" w:type="dxa"/>
            <w:tcBorders>
              <w:top w:val="nil"/>
              <w:left w:val="nil"/>
              <w:bottom w:val="single" w:sz="4" w:space="0" w:color="auto"/>
              <w:right w:val="single" w:sz="4" w:space="0" w:color="auto"/>
            </w:tcBorders>
            <w:noWrap/>
            <w:vAlign w:val="center"/>
            <w:hideMark/>
          </w:tcPr>
          <w:p w14:paraId="24D985CA" w14:textId="77777777" w:rsidR="00373F08" w:rsidRDefault="00373F08" w:rsidP="00373F08">
            <w:pPr>
              <w:rPr>
                <w:sz w:val="20"/>
                <w:szCs w:val="20"/>
              </w:rPr>
            </w:pPr>
            <w:r>
              <w:rPr>
                <w:sz w:val="20"/>
                <w:szCs w:val="20"/>
              </w:rPr>
              <w:t>Окна, витражи</w:t>
            </w:r>
          </w:p>
        </w:tc>
        <w:tc>
          <w:tcPr>
            <w:tcW w:w="1113" w:type="dxa"/>
            <w:tcBorders>
              <w:top w:val="nil"/>
              <w:left w:val="nil"/>
              <w:bottom w:val="single" w:sz="4" w:space="0" w:color="auto"/>
              <w:right w:val="single" w:sz="4" w:space="0" w:color="auto"/>
            </w:tcBorders>
            <w:noWrap/>
            <w:vAlign w:val="center"/>
            <w:hideMark/>
          </w:tcPr>
          <w:p w14:paraId="47EE6F2C"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212BCE31"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2891F429"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025091E1" w14:textId="77777777" w:rsidR="00373F08" w:rsidRPr="00E511F4" w:rsidRDefault="00373F08" w:rsidP="00373F08">
            <w:pPr>
              <w:jc w:val="center"/>
              <w:rPr>
                <w:sz w:val="20"/>
                <w:szCs w:val="20"/>
              </w:rPr>
            </w:pPr>
            <w:r w:rsidRPr="00E511F4">
              <w:rPr>
                <w:sz w:val="20"/>
                <w:szCs w:val="20"/>
              </w:rPr>
              <w:t>20 905 727,68</w:t>
            </w:r>
          </w:p>
        </w:tc>
        <w:tc>
          <w:tcPr>
            <w:tcW w:w="0" w:type="auto"/>
            <w:tcBorders>
              <w:top w:val="nil"/>
              <w:left w:val="nil"/>
              <w:bottom w:val="single" w:sz="4" w:space="0" w:color="auto"/>
              <w:right w:val="single" w:sz="4" w:space="0" w:color="auto"/>
            </w:tcBorders>
            <w:shd w:val="clear" w:color="auto" w:fill="auto"/>
            <w:noWrap/>
            <w:vAlign w:val="center"/>
          </w:tcPr>
          <w:p w14:paraId="67F91511" w14:textId="77777777" w:rsidR="00373F08" w:rsidRPr="00E511F4" w:rsidRDefault="00373F08" w:rsidP="00373F08">
            <w:pPr>
              <w:jc w:val="center"/>
              <w:rPr>
                <w:sz w:val="20"/>
                <w:szCs w:val="20"/>
              </w:rPr>
            </w:pPr>
            <w:r w:rsidRPr="00E511F4">
              <w:rPr>
                <w:sz w:val="20"/>
                <w:szCs w:val="20"/>
              </w:rPr>
              <w:t>4 181 145,54</w:t>
            </w:r>
          </w:p>
        </w:tc>
        <w:tc>
          <w:tcPr>
            <w:tcW w:w="0" w:type="auto"/>
            <w:tcBorders>
              <w:top w:val="nil"/>
              <w:left w:val="nil"/>
              <w:bottom w:val="single" w:sz="4" w:space="0" w:color="auto"/>
              <w:right w:val="single" w:sz="4" w:space="0" w:color="auto"/>
            </w:tcBorders>
            <w:shd w:val="clear" w:color="auto" w:fill="auto"/>
            <w:noWrap/>
            <w:vAlign w:val="center"/>
          </w:tcPr>
          <w:p w14:paraId="59AA0D16" w14:textId="77777777" w:rsidR="00373F08" w:rsidRPr="00E511F4" w:rsidRDefault="00373F08" w:rsidP="00373F08">
            <w:pPr>
              <w:jc w:val="center"/>
              <w:rPr>
                <w:sz w:val="20"/>
                <w:szCs w:val="20"/>
              </w:rPr>
            </w:pPr>
            <w:r w:rsidRPr="00E511F4">
              <w:rPr>
                <w:sz w:val="20"/>
                <w:szCs w:val="20"/>
              </w:rPr>
              <w:t>25 086 873,22</w:t>
            </w:r>
          </w:p>
        </w:tc>
      </w:tr>
      <w:tr w:rsidR="00373F08" w14:paraId="3C62C401"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7B37FC74" w14:textId="77777777" w:rsidR="00373F08" w:rsidRDefault="00373F08" w:rsidP="00373F08">
            <w:pPr>
              <w:jc w:val="center"/>
              <w:rPr>
                <w:sz w:val="20"/>
                <w:szCs w:val="20"/>
              </w:rPr>
            </w:pPr>
            <w:r>
              <w:rPr>
                <w:sz w:val="20"/>
                <w:szCs w:val="20"/>
              </w:rPr>
              <w:t>14</w:t>
            </w:r>
          </w:p>
        </w:tc>
        <w:tc>
          <w:tcPr>
            <w:tcW w:w="2631" w:type="dxa"/>
            <w:tcBorders>
              <w:top w:val="nil"/>
              <w:left w:val="nil"/>
              <w:bottom w:val="single" w:sz="4" w:space="0" w:color="auto"/>
              <w:right w:val="single" w:sz="4" w:space="0" w:color="auto"/>
            </w:tcBorders>
            <w:vAlign w:val="center"/>
            <w:hideMark/>
          </w:tcPr>
          <w:p w14:paraId="2DDCDB9D" w14:textId="77777777" w:rsidR="00373F08" w:rsidRDefault="00373F08" w:rsidP="00373F08">
            <w:pPr>
              <w:rPr>
                <w:sz w:val="20"/>
                <w:szCs w:val="20"/>
              </w:rPr>
            </w:pPr>
            <w:r>
              <w:rPr>
                <w:sz w:val="20"/>
                <w:szCs w:val="20"/>
              </w:rPr>
              <w:t>Земляные работы (обратная засыпка) фундаментов основного здания</w:t>
            </w:r>
          </w:p>
        </w:tc>
        <w:tc>
          <w:tcPr>
            <w:tcW w:w="1113" w:type="dxa"/>
            <w:tcBorders>
              <w:top w:val="nil"/>
              <w:left w:val="nil"/>
              <w:bottom w:val="single" w:sz="4" w:space="0" w:color="auto"/>
              <w:right w:val="single" w:sz="4" w:space="0" w:color="auto"/>
            </w:tcBorders>
            <w:noWrap/>
            <w:vAlign w:val="center"/>
            <w:hideMark/>
          </w:tcPr>
          <w:p w14:paraId="0CE1D80D"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4F2A1F2C"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1DFABA85"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36D24A7F" w14:textId="77777777" w:rsidR="00373F08" w:rsidRPr="00E511F4" w:rsidRDefault="00373F08" w:rsidP="00373F08">
            <w:pPr>
              <w:jc w:val="center"/>
              <w:rPr>
                <w:sz w:val="20"/>
                <w:szCs w:val="20"/>
              </w:rPr>
            </w:pPr>
            <w:r w:rsidRPr="00E511F4">
              <w:rPr>
                <w:sz w:val="20"/>
                <w:szCs w:val="20"/>
              </w:rPr>
              <w:t>80 998,88</w:t>
            </w:r>
          </w:p>
        </w:tc>
        <w:tc>
          <w:tcPr>
            <w:tcW w:w="0" w:type="auto"/>
            <w:tcBorders>
              <w:top w:val="nil"/>
              <w:left w:val="nil"/>
              <w:bottom w:val="single" w:sz="4" w:space="0" w:color="auto"/>
              <w:right w:val="single" w:sz="4" w:space="0" w:color="auto"/>
            </w:tcBorders>
            <w:shd w:val="clear" w:color="auto" w:fill="auto"/>
            <w:noWrap/>
            <w:vAlign w:val="center"/>
          </w:tcPr>
          <w:p w14:paraId="3C80BD3C" w14:textId="77777777" w:rsidR="00373F08" w:rsidRPr="00E511F4" w:rsidRDefault="00373F08" w:rsidP="00373F08">
            <w:pPr>
              <w:jc w:val="center"/>
              <w:rPr>
                <w:sz w:val="20"/>
                <w:szCs w:val="20"/>
              </w:rPr>
            </w:pPr>
            <w:r w:rsidRPr="00E511F4">
              <w:rPr>
                <w:sz w:val="20"/>
                <w:szCs w:val="20"/>
              </w:rPr>
              <w:t>16 199,78</w:t>
            </w:r>
          </w:p>
        </w:tc>
        <w:tc>
          <w:tcPr>
            <w:tcW w:w="0" w:type="auto"/>
            <w:tcBorders>
              <w:top w:val="nil"/>
              <w:left w:val="nil"/>
              <w:bottom w:val="single" w:sz="4" w:space="0" w:color="auto"/>
              <w:right w:val="single" w:sz="4" w:space="0" w:color="auto"/>
            </w:tcBorders>
            <w:shd w:val="clear" w:color="auto" w:fill="auto"/>
            <w:noWrap/>
            <w:vAlign w:val="center"/>
          </w:tcPr>
          <w:p w14:paraId="31E86B22" w14:textId="77777777" w:rsidR="00373F08" w:rsidRPr="00E511F4" w:rsidRDefault="00373F08" w:rsidP="00373F08">
            <w:pPr>
              <w:jc w:val="center"/>
              <w:rPr>
                <w:sz w:val="20"/>
                <w:szCs w:val="20"/>
              </w:rPr>
            </w:pPr>
            <w:r w:rsidRPr="00E511F4">
              <w:rPr>
                <w:sz w:val="20"/>
                <w:szCs w:val="20"/>
              </w:rPr>
              <w:t>97 198,66</w:t>
            </w:r>
          </w:p>
        </w:tc>
      </w:tr>
      <w:tr w:rsidR="00373F08" w14:paraId="00F05E15"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34062D3C" w14:textId="77777777" w:rsidR="00373F08" w:rsidRDefault="00373F08" w:rsidP="00373F08">
            <w:pPr>
              <w:jc w:val="center"/>
              <w:rPr>
                <w:sz w:val="20"/>
                <w:szCs w:val="20"/>
              </w:rPr>
            </w:pPr>
            <w:r>
              <w:rPr>
                <w:sz w:val="20"/>
                <w:szCs w:val="20"/>
              </w:rPr>
              <w:t>15</w:t>
            </w:r>
          </w:p>
        </w:tc>
        <w:tc>
          <w:tcPr>
            <w:tcW w:w="2631" w:type="dxa"/>
            <w:tcBorders>
              <w:top w:val="nil"/>
              <w:left w:val="nil"/>
              <w:bottom w:val="single" w:sz="4" w:space="0" w:color="auto"/>
              <w:right w:val="single" w:sz="4" w:space="0" w:color="auto"/>
            </w:tcBorders>
            <w:vAlign w:val="center"/>
            <w:hideMark/>
          </w:tcPr>
          <w:p w14:paraId="6C022C96" w14:textId="77777777" w:rsidR="00373F08" w:rsidRDefault="00373F08" w:rsidP="00373F08">
            <w:pPr>
              <w:rPr>
                <w:sz w:val="20"/>
                <w:szCs w:val="20"/>
              </w:rPr>
            </w:pPr>
            <w:r>
              <w:rPr>
                <w:sz w:val="20"/>
                <w:szCs w:val="20"/>
              </w:rPr>
              <w:t>Перекрытия</w:t>
            </w:r>
          </w:p>
        </w:tc>
        <w:tc>
          <w:tcPr>
            <w:tcW w:w="1113" w:type="dxa"/>
            <w:tcBorders>
              <w:top w:val="nil"/>
              <w:left w:val="nil"/>
              <w:bottom w:val="single" w:sz="4" w:space="0" w:color="auto"/>
              <w:right w:val="single" w:sz="4" w:space="0" w:color="auto"/>
            </w:tcBorders>
            <w:noWrap/>
            <w:vAlign w:val="center"/>
            <w:hideMark/>
          </w:tcPr>
          <w:p w14:paraId="2A7575DF"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7737BDC1"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30779BD6"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77A22AFE" w14:textId="77777777" w:rsidR="00373F08" w:rsidRPr="00E511F4" w:rsidRDefault="00373F08" w:rsidP="00373F08">
            <w:pPr>
              <w:jc w:val="center"/>
              <w:rPr>
                <w:sz w:val="20"/>
                <w:szCs w:val="20"/>
              </w:rPr>
            </w:pPr>
            <w:r w:rsidRPr="00E511F4">
              <w:rPr>
                <w:sz w:val="20"/>
                <w:szCs w:val="20"/>
              </w:rPr>
              <w:t>8 791 610,25</w:t>
            </w:r>
          </w:p>
        </w:tc>
        <w:tc>
          <w:tcPr>
            <w:tcW w:w="0" w:type="auto"/>
            <w:tcBorders>
              <w:top w:val="nil"/>
              <w:left w:val="nil"/>
              <w:bottom w:val="single" w:sz="4" w:space="0" w:color="auto"/>
              <w:right w:val="single" w:sz="4" w:space="0" w:color="auto"/>
            </w:tcBorders>
            <w:shd w:val="clear" w:color="auto" w:fill="auto"/>
            <w:noWrap/>
            <w:vAlign w:val="center"/>
          </w:tcPr>
          <w:p w14:paraId="235852B4" w14:textId="77777777" w:rsidR="00373F08" w:rsidRPr="00E511F4" w:rsidRDefault="00373F08" w:rsidP="00373F08">
            <w:pPr>
              <w:jc w:val="center"/>
              <w:rPr>
                <w:sz w:val="20"/>
                <w:szCs w:val="20"/>
              </w:rPr>
            </w:pPr>
            <w:r w:rsidRPr="00E511F4">
              <w:rPr>
                <w:sz w:val="20"/>
                <w:szCs w:val="20"/>
              </w:rPr>
              <w:t>1 758 322,05</w:t>
            </w:r>
          </w:p>
        </w:tc>
        <w:tc>
          <w:tcPr>
            <w:tcW w:w="0" w:type="auto"/>
            <w:tcBorders>
              <w:top w:val="nil"/>
              <w:left w:val="nil"/>
              <w:bottom w:val="single" w:sz="4" w:space="0" w:color="auto"/>
              <w:right w:val="single" w:sz="4" w:space="0" w:color="auto"/>
            </w:tcBorders>
            <w:shd w:val="clear" w:color="auto" w:fill="auto"/>
            <w:noWrap/>
            <w:vAlign w:val="center"/>
          </w:tcPr>
          <w:p w14:paraId="0E6983C2" w14:textId="77777777" w:rsidR="00373F08" w:rsidRPr="00E511F4" w:rsidRDefault="00373F08" w:rsidP="00373F08">
            <w:pPr>
              <w:jc w:val="center"/>
              <w:rPr>
                <w:sz w:val="20"/>
                <w:szCs w:val="20"/>
              </w:rPr>
            </w:pPr>
            <w:r w:rsidRPr="00E511F4">
              <w:rPr>
                <w:sz w:val="20"/>
                <w:szCs w:val="20"/>
              </w:rPr>
              <w:t>10 549 932,30</w:t>
            </w:r>
          </w:p>
        </w:tc>
      </w:tr>
      <w:tr w:rsidR="00373F08" w14:paraId="4E42FF61"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2055EC60" w14:textId="77777777" w:rsidR="00373F08" w:rsidRDefault="00373F08" w:rsidP="00373F08">
            <w:pPr>
              <w:jc w:val="center"/>
              <w:rPr>
                <w:sz w:val="20"/>
                <w:szCs w:val="20"/>
              </w:rPr>
            </w:pPr>
            <w:r>
              <w:rPr>
                <w:sz w:val="20"/>
                <w:szCs w:val="20"/>
              </w:rPr>
              <w:t>16</w:t>
            </w:r>
          </w:p>
        </w:tc>
        <w:tc>
          <w:tcPr>
            <w:tcW w:w="2631" w:type="dxa"/>
            <w:tcBorders>
              <w:top w:val="nil"/>
              <w:left w:val="nil"/>
              <w:bottom w:val="single" w:sz="4" w:space="0" w:color="auto"/>
              <w:right w:val="single" w:sz="4" w:space="0" w:color="auto"/>
            </w:tcBorders>
            <w:vAlign w:val="bottom"/>
            <w:hideMark/>
          </w:tcPr>
          <w:p w14:paraId="1B59E0D1" w14:textId="77777777" w:rsidR="00373F08" w:rsidRDefault="00373F08" w:rsidP="00373F08">
            <w:pPr>
              <w:rPr>
                <w:sz w:val="20"/>
                <w:szCs w:val="20"/>
              </w:rPr>
            </w:pPr>
            <w:r>
              <w:rPr>
                <w:sz w:val="20"/>
                <w:szCs w:val="20"/>
              </w:rPr>
              <w:t>Установка биологической очистки</w:t>
            </w:r>
          </w:p>
        </w:tc>
        <w:tc>
          <w:tcPr>
            <w:tcW w:w="1113" w:type="dxa"/>
            <w:tcBorders>
              <w:top w:val="nil"/>
              <w:left w:val="nil"/>
              <w:bottom w:val="single" w:sz="4" w:space="0" w:color="auto"/>
              <w:right w:val="single" w:sz="4" w:space="0" w:color="auto"/>
            </w:tcBorders>
            <w:noWrap/>
            <w:vAlign w:val="center"/>
            <w:hideMark/>
          </w:tcPr>
          <w:p w14:paraId="62126AE8"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779C3895"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3F339CAC"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3A0E45BB" w14:textId="77777777" w:rsidR="00373F08" w:rsidRPr="00E511F4" w:rsidRDefault="00373F08" w:rsidP="00373F08">
            <w:pPr>
              <w:jc w:val="center"/>
              <w:rPr>
                <w:sz w:val="20"/>
                <w:szCs w:val="20"/>
              </w:rPr>
            </w:pPr>
            <w:r w:rsidRPr="00E511F4">
              <w:rPr>
                <w:sz w:val="20"/>
                <w:szCs w:val="20"/>
              </w:rPr>
              <w:t>9 271 860,44</w:t>
            </w:r>
          </w:p>
        </w:tc>
        <w:tc>
          <w:tcPr>
            <w:tcW w:w="0" w:type="auto"/>
            <w:tcBorders>
              <w:top w:val="nil"/>
              <w:left w:val="nil"/>
              <w:bottom w:val="single" w:sz="4" w:space="0" w:color="auto"/>
              <w:right w:val="single" w:sz="4" w:space="0" w:color="auto"/>
            </w:tcBorders>
            <w:shd w:val="clear" w:color="auto" w:fill="auto"/>
            <w:noWrap/>
            <w:vAlign w:val="center"/>
          </w:tcPr>
          <w:p w14:paraId="5095E934" w14:textId="77777777" w:rsidR="00373F08" w:rsidRPr="00E511F4" w:rsidRDefault="00373F08" w:rsidP="00373F08">
            <w:pPr>
              <w:jc w:val="center"/>
              <w:rPr>
                <w:sz w:val="20"/>
                <w:szCs w:val="20"/>
              </w:rPr>
            </w:pPr>
            <w:r w:rsidRPr="00E511F4">
              <w:rPr>
                <w:sz w:val="20"/>
                <w:szCs w:val="20"/>
              </w:rPr>
              <w:t>1 854 372,09</w:t>
            </w:r>
          </w:p>
        </w:tc>
        <w:tc>
          <w:tcPr>
            <w:tcW w:w="0" w:type="auto"/>
            <w:tcBorders>
              <w:top w:val="nil"/>
              <w:left w:val="nil"/>
              <w:bottom w:val="single" w:sz="4" w:space="0" w:color="auto"/>
              <w:right w:val="single" w:sz="4" w:space="0" w:color="auto"/>
            </w:tcBorders>
            <w:shd w:val="clear" w:color="auto" w:fill="auto"/>
            <w:noWrap/>
            <w:vAlign w:val="center"/>
          </w:tcPr>
          <w:p w14:paraId="22205AAA" w14:textId="77777777" w:rsidR="00373F08" w:rsidRPr="00E511F4" w:rsidRDefault="00373F08" w:rsidP="00373F08">
            <w:pPr>
              <w:jc w:val="center"/>
              <w:rPr>
                <w:sz w:val="20"/>
                <w:szCs w:val="20"/>
              </w:rPr>
            </w:pPr>
            <w:r w:rsidRPr="00E511F4">
              <w:rPr>
                <w:sz w:val="20"/>
                <w:szCs w:val="20"/>
              </w:rPr>
              <w:t>11 126 232,53</w:t>
            </w:r>
          </w:p>
        </w:tc>
      </w:tr>
      <w:tr w:rsidR="00373F08" w14:paraId="14A5CBF9"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7B4BFAFC" w14:textId="77777777" w:rsidR="00373F08" w:rsidRDefault="00373F08" w:rsidP="00373F08">
            <w:pPr>
              <w:jc w:val="center"/>
              <w:rPr>
                <w:sz w:val="20"/>
                <w:szCs w:val="20"/>
              </w:rPr>
            </w:pPr>
            <w:r>
              <w:rPr>
                <w:sz w:val="20"/>
                <w:szCs w:val="20"/>
              </w:rPr>
              <w:t>17</w:t>
            </w:r>
          </w:p>
        </w:tc>
        <w:tc>
          <w:tcPr>
            <w:tcW w:w="2631" w:type="dxa"/>
            <w:tcBorders>
              <w:top w:val="nil"/>
              <w:left w:val="nil"/>
              <w:bottom w:val="single" w:sz="4" w:space="0" w:color="auto"/>
              <w:right w:val="single" w:sz="4" w:space="0" w:color="auto"/>
            </w:tcBorders>
            <w:vAlign w:val="center"/>
            <w:hideMark/>
          </w:tcPr>
          <w:p w14:paraId="2CE89214" w14:textId="77777777" w:rsidR="00373F08" w:rsidRDefault="00373F08" w:rsidP="00373F08">
            <w:pPr>
              <w:rPr>
                <w:sz w:val="20"/>
                <w:szCs w:val="20"/>
              </w:rPr>
            </w:pPr>
            <w:r>
              <w:rPr>
                <w:sz w:val="20"/>
                <w:szCs w:val="20"/>
              </w:rPr>
              <w:t>Наружные сети водоотведения  (К</w:t>
            </w:r>
            <w:proofErr w:type="gramStart"/>
            <w:r>
              <w:rPr>
                <w:sz w:val="20"/>
                <w:szCs w:val="20"/>
              </w:rPr>
              <w:t>1</w:t>
            </w:r>
            <w:proofErr w:type="gramEnd"/>
            <w:r>
              <w:rPr>
                <w:sz w:val="20"/>
                <w:szCs w:val="20"/>
              </w:rPr>
              <w:t xml:space="preserve">) </w:t>
            </w:r>
          </w:p>
        </w:tc>
        <w:tc>
          <w:tcPr>
            <w:tcW w:w="1113" w:type="dxa"/>
            <w:tcBorders>
              <w:top w:val="nil"/>
              <w:left w:val="nil"/>
              <w:bottom w:val="single" w:sz="4" w:space="0" w:color="auto"/>
              <w:right w:val="single" w:sz="4" w:space="0" w:color="auto"/>
            </w:tcBorders>
            <w:noWrap/>
            <w:vAlign w:val="center"/>
            <w:hideMark/>
          </w:tcPr>
          <w:p w14:paraId="7138DEE8"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2DCC5BB9"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13E7A259"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000000" w:fill="FFFFFF"/>
            <w:noWrap/>
            <w:vAlign w:val="center"/>
          </w:tcPr>
          <w:p w14:paraId="384BF784" w14:textId="77777777" w:rsidR="00373F08" w:rsidRPr="00E511F4" w:rsidRDefault="00373F08" w:rsidP="00373F08">
            <w:pPr>
              <w:jc w:val="center"/>
              <w:rPr>
                <w:sz w:val="20"/>
                <w:szCs w:val="20"/>
              </w:rPr>
            </w:pPr>
            <w:r w:rsidRPr="00E511F4">
              <w:rPr>
                <w:sz w:val="20"/>
                <w:szCs w:val="20"/>
              </w:rPr>
              <w:t>973 738,71</w:t>
            </w:r>
          </w:p>
        </w:tc>
        <w:tc>
          <w:tcPr>
            <w:tcW w:w="0" w:type="auto"/>
            <w:tcBorders>
              <w:top w:val="nil"/>
              <w:left w:val="nil"/>
              <w:bottom w:val="single" w:sz="4" w:space="0" w:color="auto"/>
              <w:right w:val="single" w:sz="4" w:space="0" w:color="auto"/>
            </w:tcBorders>
            <w:shd w:val="clear" w:color="auto" w:fill="auto"/>
            <w:noWrap/>
            <w:vAlign w:val="center"/>
          </w:tcPr>
          <w:p w14:paraId="55634BDB" w14:textId="77777777" w:rsidR="00373F08" w:rsidRPr="00E511F4" w:rsidRDefault="00373F08" w:rsidP="00373F08">
            <w:pPr>
              <w:jc w:val="center"/>
              <w:rPr>
                <w:sz w:val="20"/>
                <w:szCs w:val="20"/>
              </w:rPr>
            </w:pPr>
            <w:r w:rsidRPr="00E511F4">
              <w:rPr>
                <w:sz w:val="20"/>
                <w:szCs w:val="20"/>
              </w:rPr>
              <w:t>194 747,74</w:t>
            </w:r>
          </w:p>
        </w:tc>
        <w:tc>
          <w:tcPr>
            <w:tcW w:w="0" w:type="auto"/>
            <w:tcBorders>
              <w:top w:val="nil"/>
              <w:left w:val="nil"/>
              <w:bottom w:val="single" w:sz="4" w:space="0" w:color="auto"/>
              <w:right w:val="single" w:sz="4" w:space="0" w:color="auto"/>
            </w:tcBorders>
            <w:shd w:val="clear" w:color="auto" w:fill="auto"/>
            <w:noWrap/>
            <w:vAlign w:val="center"/>
          </w:tcPr>
          <w:p w14:paraId="5D6206A5" w14:textId="77777777" w:rsidR="00373F08" w:rsidRPr="00E511F4" w:rsidRDefault="00373F08" w:rsidP="00373F08">
            <w:pPr>
              <w:jc w:val="center"/>
              <w:rPr>
                <w:sz w:val="20"/>
                <w:szCs w:val="20"/>
              </w:rPr>
            </w:pPr>
            <w:r w:rsidRPr="00E511F4">
              <w:rPr>
                <w:sz w:val="20"/>
                <w:szCs w:val="20"/>
              </w:rPr>
              <w:t>1 168 486,45</w:t>
            </w:r>
          </w:p>
        </w:tc>
      </w:tr>
      <w:tr w:rsidR="00373F08" w14:paraId="6C79540F"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378ED5BE" w14:textId="77777777" w:rsidR="00373F08" w:rsidRDefault="00373F08" w:rsidP="00373F08">
            <w:pPr>
              <w:jc w:val="center"/>
              <w:rPr>
                <w:sz w:val="20"/>
                <w:szCs w:val="20"/>
              </w:rPr>
            </w:pPr>
            <w:r>
              <w:rPr>
                <w:sz w:val="20"/>
                <w:szCs w:val="20"/>
              </w:rPr>
              <w:t>18</w:t>
            </w:r>
          </w:p>
        </w:tc>
        <w:tc>
          <w:tcPr>
            <w:tcW w:w="2631" w:type="dxa"/>
            <w:tcBorders>
              <w:top w:val="nil"/>
              <w:left w:val="nil"/>
              <w:bottom w:val="single" w:sz="4" w:space="0" w:color="auto"/>
              <w:right w:val="single" w:sz="4" w:space="0" w:color="auto"/>
            </w:tcBorders>
            <w:vAlign w:val="center"/>
            <w:hideMark/>
          </w:tcPr>
          <w:p w14:paraId="7DAA9C08" w14:textId="77777777" w:rsidR="00373F08" w:rsidRDefault="00373F08" w:rsidP="00373F08">
            <w:pPr>
              <w:rPr>
                <w:sz w:val="20"/>
                <w:szCs w:val="20"/>
              </w:rPr>
            </w:pPr>
            <w:r>
              <w:rPr>
                <w:sz w:val="20"/>
                <w:szCs w:val="20"/>
              </w:rPr>
              <w:t>Наружные сети водоснабжения</w:t>
            </w:r>
          </w:p>
        </w:tc>
        <w:tc>
          <w:tcPr>
            <w:tcW w:w="1113" w:type="dxa"/>
            <w:tcBorders>
              <w:top w:val="nil"/>
              <w:left w:val="nil"/>
              <w:bottom w:val="single" w:sz="4" w:space="0" w:color="auto"/>
              <w:right w:val="single" w:sz="4" w:space="0" w:color="auto"/>
            </w:tcBorders>
            <w:noWrap/>
            <w:vAlign w:val="center"/>
            <w:hideMark/>
          </w:tcPr>
          <w:p w14:paraId="1530E016"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0F11652A"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2962C670"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4D6389C8" w14:textId="77777777" w:rsidR="00373F08" w:rsidRPr="00E511F4" w:rsidRDefault="00373F08" w:rsidP="00373F08">
            <w:pPr>
              <w:jc w:val="center"/>
              <w:rPr>
                <w:sz w:val="20"/>
                <w:szCs w:val="20"/>
              </w:rPr>
            </w:pPr>
            <w:r w:rsidRPr="00E511F4">
              <w:rPr>
                <w:sz w:val="20"/>
                <w:szCs w:val="20"/>
              </w:rPr>
              <w:t>1 448 464,24</w:t>
            </w:r>
          </w:p>
        </w:tc>
        <w:tc>
          <w:tcPr>
            <w:tcW w:w="0" w:type="auto"/>
            <w:tcBorders>
              <w:top w:val="nil"/>
              <w:left w:val="nil"/>
              <w:bottom w:val="single" w:sz="4" w:space="0" w:color="auto"/>
              <w:right w:val="single" w:sz="4" w:space="0" w:color="auto"/>
            </w:tcBorders>
            <w:shd w:val="clear" w:color="auto" w:fill="auto"/>
            <w:noWrap/>
            <w:vAlign w:val="center"/>
          </w:tcPr>
          <w:p w14:paraId="7EA9A85A" w14:textId="77777777" w:rsidR="00373F08" w:rsidRPr="00E511F4" w:rsidRDefault="00373F08" w:rsidP="00373F08">
            <w:pPr>
              <w:jc w:val="center"/>
              <w:rPr>
                <w:sz w:val="20"/>
                <w:szCs w:val="20"/>
              </w:rPr>
            </w:pPr>
            <w:r w:rsidRPr="00E511F4">
              <w:rPr>
                <w:sz w:val="20"/>
                <w:szCs w:val="20"/>
              </w:rPr>
              <w:t>289 692,85</w:t>
            </w:r>
          </w:p>
        </w:tc>
        <w:tc>
          <w:tcPr>
            <w:tcW w:w="0" w:type="auto"/>
            <w:tcBorders>
              <w:top w:val="nil"/>
              <w:left w:val="nil"/>
              <w:bottom w:val="single" w:sz="4" w:space="0" w:color="auto"/>
              <w:right w:val="single" w:sz="4" w:space="0" w:color="auto"/>
            </w:tcBorders>
            <w:shd w:val="clear" w:color="auto" w:fill="auto"/>
            <w:noWrap/>
            <w:vAlign w:val="center"/>
          </w:tcPr>
          <w:p w14:paraId="4DAC77B6" w14:textId="77777777" w:rsidR="00373F08" w:rsidRPr="00E511F4" w:rsidRDefault="00373F08" w:rsidP="00373F08">
            <w:pPr>
              <w:jc w:val="center"/>
              <w:rPr>
                <w:sz w:val="20"/>
                <w:szCs w:val="20"/>
              </w:rPr>
            </w:pPr>
            <w:r w:rsidRPr="00E511F4">
              <w:rPr>
                <w:sz w:val="20"/>
                <w:szCs w:val="20"/>
              </w:rPr>
              <w:t>1 738 157,09</w:t>
            </w:r>
          </w:p>
        </w:tc>
      </w:tr>
      <w:tr w:rsidR="00373F08" w14:paraId="02107E4F"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059AC694" w14:textId="77777777" w:rsidR="00373F08" w:rsidRDefault="00373F08" w:rsidP="00373F08">
            <w:pPr>
              <w:jc w:val="center"/>
              <w:rPr>
                <w:sz w:val="20"/>
                <w:szCs w:val="20"/>
              </w:rPr>
            </w:pPr>
            <w:r>
              <w:rPr>
                <w:sz w:val="20"/>
                <w:szCs w:val="20"/>
              </w:rPr>
              <w:t>19</w:t>
            </w:r>
          </w:p>
        </w:tc>
        <w:tc>
          <w:tcPr>
            <w:tcW w:w="2631" w:type="dxa"/>
            <w:tcBorders>
              <w:top w:val="nil"/>
              <w:left w:val="nil"/>
              <w:bottom w:val="single" w:sz="4" w:space="0" w:color="auto"/>
              <w:right w:val="single" w:sz="4" w:space="0" w:color="auto"/>
            </w:tcBorders>
            <w:vAlign w:val="bottom"/>
            <w:hideMark/>
          </w:tcPr>
          <w:p w14:paraId="1DC0CA73" w14:textId="77777777" w:rsidR="00373F08" w:rsidRDefault="00373F08" w:rsidP="00373F08">
            <w:pPr>
              <w:rPr>
                <w:sz w:val="20"/>
                <w:szCs w:val="20"/>
              </w:rPr>
            </w:pPr>
            <w:r>
              <w:rPr>
                <w:sz w:val="20"/>
                <w:szCs w:val="20"/>
              </w:rPr>
              <w:t>Земляные работы по наружным сети водоотведения (К1)</w:t>
            </w:r>
          </w:p>
        </w:tc>
        <w:tc>
          <w:tcPr>
            <w:tcW w:w="1113" w:type="dxa"/>
            <w:tcBorders>
              <w:top w:val="nil"/>
              <w:left w:val="nil"/>
              <w:bottom w:val="single" w:sz="4" w:space="0" w:color="auto"/>
              <w:right w:val="single" w:sz="4" w:space="0" w:color="auto"/>
            </w:tcBorders>
            <w:noWrap/>
            <w:vAlign w:val="center"/>
            <w:hideMark/>
          </w:tcPr>
          <w:p w14:paraId="0823577A"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4EDF918D"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71DFAAD5"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000000" w:fill="FFFFFF"/>
            <w:noWrap/>
            <w:vAlign w:val="center"/>
          </w:tcPr>
          <w:p w14:paraId="2CA99AB3" w14:textId="77777777" w:rsidR="00373F08" w:rsidRPr="00E511F4" w:rsidRDefault="00373F08" w:rsidP="00373F08">
            <w:pPr>
              <w:jc w:val="center"/>
              <w:rPr>
                <w:sz w:val="20"/>
                <w:szCs w:val="20"/>
              </w:rPr>
            </w:pPr>
            <w:r w:rsidRPr="00E511F4">
              <w:rPr>
                <w:sz w:val="20"/>
                <w:szCs w:val="20"/>
              </w:rPr>
              <w:t>298 356,12</w:t>
            </w:r>
          </w:p>
        </w:tc>
        <w:tc>
          <w:tcPr>
            <w:tcW w:w="0" w:type="auto"/>
            <w:tcBorders>
              <w:top w:val="nil"/>
              <w:left w:val="nil"/>
              <w:bottom w:val="single" w:sz="4" w:space="0" w:color="auto"/>
              <w:right w:val="single" w:sz="4" w:space="0" w:color="auto"/>
            </w:tcBorders>
            <w:shd w:val="clear" w:color="auto" w:fill="auto"/>
            <w:noWrap/>
            <w:vAlign w:val="center"/>
          </w:tcPr>
          <w:p w14:paraId="01A09F78" w14:textId="77777777" w:rsidR="00373F08" w:rsidRPr="00E511F4" w:rsidRDefault="00373F08" w:rsidP="00373F08">
            <w:pPr>
              <w:jc w:val="center"/>
              <w:rPr>
                <w:sz w:val="20"/>
                <w:szCs w:val="20"/>
              </w:rPr>
            </w:pPr>
            <w:r w:rsidRPr="00E511F4">
              <w:rPr>
                <w:sz w:val="20"/>
                <w:szCs w:val="20"/>
              </w:rPr>
              <w:t>59 671,22</w:t>
            </w:r>
          </w:p>
        </w:tc>
        <w:tc>
          <w:tcPr>
            <w:tcW w:w="0" w:type="auto"/>
            <w:tcBorders>
              <w:top w:val="nil"/>
              <w:left w:val="nil"/>
              <w:bottom w:val="single" w:sz="4" w:space="0" w:color="auto"/>
              <w:right w:val="single" w:sz="4" w:space="0" w:color="auto"/>
            </w:tcBorders>
            <w:shd w:val="clear" w:color="auto" w:fill="auto"/>
            <w:noWrap/>
            <w:vAlign w:val="center"/>
          </w:tcPr>
          <w:p w14:paraId="0A127B4A" w14:textId="77777777" w:rsidR="00373F08" w:rsidRPr="00E511F4" w:rsidRDefault="00373F08" w:rsidP="00373F08">
            <w:pPr>
              <w:jc w:val="center"/>
              <w:rPr>
                <w:sz w:val="20"/>
                <w:szCs w:val="20"/>
              </w:rPr>
            </w:pPr>
            <w:r w:rsidRPr="00E511F4">
              <w:rPr>
                <w:sz w:val="20"/>
                <w:szCs w:val="20"/>
              </w:rPr>
              <w:t>358 027,34</w:t>
            </w:r>
          </w:p>
        </w:tc>
      </w:tr>
      <w:tr w:rsidR="00373F08" w14:paraId="66E88706"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4DCA530F" w14:textId="77777777" w:rsidR="00373F08" w:rsidRDefault="00373F08" w:rsidP="00373F08">
            <w:pPr>
              <w:jc w:val="center"/>
              <w:rPr>
                <w:sz w:val="20"/>
                <w:szCs w:val="20"/>
              </w:rPr>
            </w:pPr>
            <w:r>
              <w:rPr>
                <w:sz w:val="20"/>
                <w:szCs w:val="20"/>
              </w:rPr>
              <w:t>20</w:t>
            </w:r>
          </w:p>
        </w:tc>
        <w:tc>
          <w:tcPr>
            <w:tcW w:w="2631" w:type="dxa"/>
            <w:tcBorders>
              <w:top w:val="nil"/>
              <w:left w:val="nil"/>
              <w:bottom w:val="single" w:sz="4" w:space="0" w:color="auto"/>
              <w:right w:val="single" w:sz="4" w:space="0" w:color="auto"/>
            </w:tcBorders>
            <w:vAlign w:val="center"/>
            <w:hideMark/>
          </w:tcPr>
          <w:p w14:paraId="65E14B0A" w14:textId="77777777" w:rsidR="00373F08" w:rsidRDefault="00373F08" w:rsidP="00373F08">
            <w:pPr>
              <w:rPr>
                <w:sz w:val="20"/>
                <w:szCs w:val="20"/>
              </w:rPr>
            </w:pPr>
            <w:r>
              <w:rPr>
                <w:sz w:val="20"/>
                <w:szCs w:val="20"/>
              </w:rPr>
              <w:t>Земляные работы по наружным сетям водоснабжения (В1, В2)</w:t>
            </w:r>
          </w:p>
        </w:tc>
        <w:tc>
          <w:tcPr>
            <w:tcW w:w="1113" w:type="dxa"/>
            <w:tcBorders>
              <w:top w:val="nil"/>
              <w:left w:val="nil"/>
              <w:bottom w:val="single" w:sz="4" w:space="0" w:color="auto"/>
              <w:right w:val="single" w:sz="4" w:space="0" w:color="auto"/>
            </w:tcBorders>
            <w:noWrap/>
            <w:vAlign w:val="center"/>
            <w:hideMark/>
          </w:tcPr>
          <w:p w14:paraId="0F08BCF7"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5D460CA5"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636009A1"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765E50B5" w14:textId="77777777" w:rsidR="00373F08" w:rsidRPr="00E511F4" w:rsidRDefault="00373F08" w:rsidP="00373F08">
            <w:pPr>
              <w:jc w:val="center"/>
              <w:rPr>
                <w:sz w:val="20"/>
                <w:szCs w:val="20"/>
              </w:rPr>
            </w:pPr>
            <w:r w:rsidRPr="00E511F4">
              <w:rPr>
                <w:sz w:val="20"/>
                <w:szCs w:val="20"/>
              </w:rPr>
              <w:t>214 005,80</w:t>
            </w:r>
          </w:p>
        </w:tc>
        <w:tc>
          <w:tcPr>
            <w:tcW w:w="0" w:type="auto"/>
            <w:tcBorders>
              <w:top w:val="nil"/>
              <w:left w:val="nil"/>
              <w:bottom w:val="single" w:sz="4" w:space="0" w:color="auto"/>
              <w:right w:val="single" w:sz="4" w:space="0" w:color="auto"/>
            </w:tcBorders>
            <w:shd w:val="clear" w:color="auto" w:fill="auto"/>
            <w:noWrap/>
            <w:vAlign w:val="center"/>
          </w:tcPr>
          <w:p w14:paraId="1B4B2D30" w14:textId="77777777" w:rsidR="00373F08" w:rsidRPr="00E511F4" w:rsidRDefault="00373F08" w:rsidP="00373F08">
            <w:pPr>
              <w:jc w:val="center"/>
              <w:rPr>
                <w:sz w:val="20"/>
                <w:szCs w:val="20"/>
              </w:rPr>
            </w:pPr>
            <w:r w:rsidRPr="00E511F4">
              <w:rPr>
                <w:sz w:val="20"/>
                <w:szCs w:val="20"/>
              </w:rPr>
              <w:t>42 801,16</w:t>
            </w:r>
          </w:p>
        </w:tc>
        <w:tc>
          <w:tcPr>
            <w:tcW w:w="0" w:type="auto"/>
            <w:tcBorders>
              <w:top w:val="nil"/>
              <w:left w:val="nil"/>
              <w:bottom w:val="single" w:sz="4" w:space="0" w:color="auto"/>
              <w:right w:val="single" w:sz="4" w:space="0" w:color="auto"/>
            </w:tcBorders>
            <w:shd w:val="clear" w:color="auto" w:fill="auto"/>
            <w:noWrap/>
            <w:vAlign w:val="center"/>
          </w:tcPr>
          <w:p w14:paraId="2E11409D" w14:textId="77777777" w:rsidR="00373F08" w:rsidRPr="00E511F4" w:rsidRDefault="00373F08" w:rsidP="00373F08">
            <w:pPr>
              <w:jc w:val="center"/>
              <w:rPr>
                <w:sz w:val="20"/>
                <w:szCs w:val="20"/>
              </w:rPr>
            </w:pPr>
            <w:r w:rsidRPr="00E511F4">
              <w:rPr>
                <w:sz w:val="20"/>
                <w:szCs w:val="20"/>
              </w:rPr>
              <w:t>256 806,96</w:t>
            </w:r>
          </w:p>
        </w:tc>
      </w:tr>
      <w:tr w:rsidR="00373F08" w14:paraId="11A4047E" w14:textId="77777777" w:rsidTr="00373F08">
        <w:trPr>
          <w:trHeight w:val="20"/>
        </w:trPr>
        <w:tc>
          <w:tcPr>
            <w:tcW w:w="544" w:type="dxa"/>
            <w:tcBorders>
              <w:top w:val="single" w:sz="4" w:space="0" w:color="auto"/>
              <w:left w:val="single" w:sz="4" w:space="0" w:color="auto"/>
              <w:bottom w:val="single" w:sz="4" w:space="0" w:color="auto"/>
              <w:right w:val="single" w:sz="4" w:space="0" w:color="auto"/>
            </w:tcBorders>
            <w:noWrap/>
            <w:vAlign w:val="center"/>
            <w:hideMark/>
          </w:tcPr>
          <w:p w14:paraId="0190CFAB" w14:textId="77777777" w:rsidR="00373F08" w:rsidRDefault="00373F08" w:rsidP="00373F08">
            <w:pPr>
              <w:jc w:val="center"/>
              <w:rPr>
                <w:sz w:val="20"/>
                <w:szCs w:val="20"/>
              </w:rPr>
            </w:pPr>
            <w:r>
              <w:rPr>
                <w:sz w:val="20"/>
                <w:szCs w:val="20"/>
              </w:rPr>
              <w:t>21</w:t>
            </w:r>
          </w:p>
        </w:tc>
        <w:tc>
          <w:tcPr>
            <w:tcW w:w="2631" w:type="dxa"/>
            <w:tcBorders>
              <w:top w:val="single" w:sz="4" w:space="0" w:color="auto"/>
              <w:left w:val="single" w:sz="4" w:space="0" w:color="auto"/>
              <w:bottom w:val="single" w:sz="4" w:space="0" w:color="auto"/>
              <w:right w:val="single" w:sz="4" w:space="0" w:color="auto"/>
            </w:tcBorders>
            <w:vAlign w:val="center"/>
            <w:hideMark/>
          </w:tcPr>
          <w:p w14:paraId="2B7B8879" w14:textId="77777777" w:rsidR="00373F08" w:rsidRDefault="00373F08" w:rsidP="00373F08">
            <w:pPr>
              <w:rPr>
                <w:sz w:val="20"/>
                <w:szCs w:val="20"/>
              </w:rPr>
            </w:pPr>
            <w:r>
              <w:rPr>
                <w:sz w:val="20"/>
                <w:szCs w:val="20"/>
              </w:rPr>
              <w:t>Тепловые сети</w:t>
            </w:r>
          </w:p>
        </w:tc>
        <w:tc>
          <w:tcPr>
            <w:tcW w:w="1113" w:type="dxa"/>
            <w:tcBorders>
              <w:top w:val="single" w:sz="4" w:space="0" w:color="auto"/>
              <w:left w:val="single" w:sz="4" w:space="0" w:color="auto"/>
              <w:bottom w:val="single" w:sz="4" w:space="0" w:color="auto"/>
              <w:right w:val="single" w:sz="4" w:space="0" w:color="auto"/>
            </w:tcBorders>
            <w:noWrap/>
            <w:vAlign w:val="center"/>
            <w:hideMark/>
          </w:tcPr>
          <w:p w14:paraId="3D2F4A06"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single" w:sz="4" w:space="0" w:color="auto"/>
              <w:left w:val="single" w:sz="4" w:space="0" w:color="auto"/>
              <w:bottom w:val="single" w:sz="4" w:space="0" w:color="auto"/>
              <w:right w:val="single" w:sz="4" w:space="0" w:color="auto"/>
            </w:tcBorders>
            <w:noWrap/>
            <w:vAlign w:val="center"/>
            <w:hideMark/>
          </w:tcPr>
          <w:p w14:paraId="5A3792C5"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210675C5"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0FE0D71E" w14:textId="77777777" w:rsidR="00373F08" w:rsidRPr="00E511F4" w:rsidRDefault="00373F08" w:rsidP="00373F08">
            <w:pPr>
              <w:jc w:val="center"/>
              <w:rPr>
                <w:sz w:val="20"/>
                <w:szCs w:val="20"/>
              </w:rPr>
            </w:pPr>
            <w:r w:rsidRPr="00E511F4">
              <w:rPr>
                <w:sz w:val="20"/>
                <w:szCs w:val="20"/>
              </w:rPr>
              <w:t>2 089 870,08</w:t>
            </w:r>
          </w:p>
        </w:tc>
        <w:tc>
          <w:tcPr>
            <w:tcW w:w="0" w:type="auto"/>
            <w:tcBorders>
              <w:top w:val="nil"/>
              <w:left w:val="nil"/>
              <w:bottom w:val="single" w:sz="4" w:space="0" w:color="auto"/>
              <w:right w:val="single" w:sz="4" w:space="0" w:color="auto"/>
            </w:tcBorders>
            <w:shd w:val="clear" w:color="auto" w:fill="auto"/>
            <w:noWrap/>
            <w:vAlign w:val="center"/>
          </w:tcPr>
          <w:p w14:paraId="3FA9577D" w14:textId="77777777" w:rsidR="00373F08" w:rsidRPr="00E511F4" w:rsidRDefault="00373F08" w:rsidP="00373F08">
            <w:pPr>
              <w:jc w:val="center"/>
              <w:rPr>
                <w:sz w:val="20"/>
                <w:szCs w:val="20"/>
              </w:rPr>
            </w:pPr>
            <w:r w:rsidRPr="00E511F4">
              <w:rPr>
                <w:sz w:val="20"/>
                <w:szCs w:val="20"/>
              </w:rPr>
              <w:t>417 974,02</w:t>
            </w:r>
          </w:p>
        </w:tc>
        <w:tc>
          <w:tcPr>
            <w:tcW w:w="0" w:type="auto"/>
            <w:tcBorders>
              <w:top w:val="nil"/>
              <w:left w:val="nil"/>
              <w:bottom w:val="single" w:sz="4" w:space="0" w:color="auto"/>
              <w:right w:val="single" w:sz="4" w:space="0" w:color="auto"/>
            </w:tcBorders>
            <w:shd w:val="clear" w:color="auto" w:fill="auto"/>
            <w:noWrap/>
            <w:vAlign w:val="center"/>
          </w:tcPr>
          <w:p w14:paraId="5E8E3C16" w14:textId="77777777" w:rsidR="00373F08" w:rsidRPr="00E511F4" w:rsidRDefault="00373F08" w:rsidP="00373F08">
            <w:pPr>
              <w:jc w:val="center"/>
              <w:rPr>
                <w:sz w:val="20"/>
                <w:szCs w:val="20"/>
              </w:rPr>
            </w:pPr>
            <w:r w:rsidRPr="00E511F4">
              <w:rPr>
                <w:sz w:val="20"/>
                <w:szCs w:val="20"/>
              </w:rPr>
              <w:t>2 507 844,10</w:t>
            </w:r>
          </w:p>
        </w:tc>
      </w:tr>
      <w:tr w:rsidR="00373F08" w14:paraId="10FF97FE" w14:textId="77777777" w:rsidTr="00373F08">
        <w:trPr>
          <w:trHeight w:val="20"/>
        </w:trPr>
        <w:tc>
          <w:tcPr>
            <w:tcW w:w="544" w:type="dxa"/>
            <w:tcBorders>
              <w:top w:val="single" w:sz="4" w:space="0" w:color="auto"/>
              <w:left w:val="single" w:sz="4" w:space="0" w:color="auto"/>
              <w:bottom w:val="single" w:sz="4" w:space="0" w:color="auto"/>
              <w:right w:val="single" w:sz="4" w:space="0" w:color="auto"/>
            </w:tcBorders>
            <w:noWrap/>
            <w:vAlign w:val="center"/>
            <w:hideMark/>
          </w:tcPr>
          <w:p w14:paraId="5C4D09D9" w14:textId="77777777" w:rsidR="00373F08" w:rsidRDefault="00373F08" w:rsidP="00373F08">
            <w:pPr>
              <w:jc w:val="center"/>
              <w:rPr>
                <w:sz w:val="20"/>
                <w:szCs w:val="20"/>
              </w:rPr>
            </w:pPr>
            <w:r>
              <w:rPr>
                <w:sz w:val="20"/>
                <w:szCs w:val="20"/>
              </w:rPr>
              <w:t>22</w:t>
            </w:r>
          </w:p>
        </w:tc>
        <w:tc>
          <w:tcPr>
            <w:tcW w:w="2631" w:type="dxa"/>
            <w:tcBorders>
              <w:top w:val="single" w:sz="4" w:space="0" w:color="auto"/>
              <w:left w:val="nil"/>
              <w:bottom w:val="single" w:sz="4" w:space="0" w:color="auto"/>
              <w:right w:val="single" w:sz="4" w:space="0" w:color="auto"/>
            </w:tcBorders>
            <w:vAlign w:val="bottom"/>
            <w:hideMark/>
          </w:tcPr>
          <w:p w14:paraId="127FACE4" w14:textId="77777777" w:rsidR="00373F08" w:rsidRDefault="00373F08" w:rsidP="00373F08">
            <w:pPr>
              <w:rPr>
                <w:sz w:val="20"/>
                <w:szCs w:val="20"/>
              </w:rPr>
            </w:pPr>
            <w:r>
              <w:rPr>
                <w:sz w:val="20"/>
                <w:szCs w:val="20"/>
              </w:rPr>
              <w:t xml:space="preserve">Входы в </w:t>
            </w:r>
            <w:proofErr w:type="spellStart"/>
            <w:r>
              <w:rPr>
                <w:sz w:val="20"/>
                <w:szCs w:val="20"/>
              </w:rPr>
              <w:t>подвал</w:t>
            </w:r>
            <w:proofErr w:type="gramStart"/>
            <w:r>
              <w:rPr>
                <w:sz w:val="20"/>
                <w:szCs w:val="20"/>
              </w:rPr>
              <w:t>,п</w:t>
            </w:r>
            <w:proofErr w:type="gramEnd"/>
            <w:r>
              <w:rPr>
                <w:sz w:val="20"/>
                <w:szCs w:val="20"/>
              </w:rPr>
              <w:t>риямки</w:t>
            </w:r>
            <w:proofErr w:type="spellEnd"/>
            <w:r>
              <w:rPr>
                <w:sz w:val="20"/>
                <w:szCs w:val="20"/>
              </w:rPr>
              <w:t xml:space="preserve">, </w:t>
            </w:r>
            <w:r>
              <w:rPr>
                <w:sz w:val="20"/>
                <w:szCs w:val="20"/>
              </w:rPr>
              <w:lastRenderedPageBreak/>
              <w:t>крыльца № 1-8</w:t>
            </w:r>
          </w:p>
        </w:tc>
        <w:tc>
          <w:tcPr>
            <w:tcW w:w="1113" w:type="dxa"/>
            <w:tcBorders>
              <w:top w:val="single" w:sz="4" w:space="0" w:color="auto"/>
              <w:left w:val="nil"/>
              <w:bottom w:val="single" w:sz="4" w:space="0" w:color="auto"/>
              <w:right w:val="single" w:sz="4" w:space="0" w:color="auto"/>
            </w:tcBorders>
            <w:noWrap/>
            <w:vAlign w:val="center"/>
            <w:hideMark/>
          </w:tcPr>
          <w:p w14:paraId="47185F40" w14:textId="77777777" w:rsidR="00373F08" w:rsidRDefault="00373F08" w:rsidP="00373F08">
            <w:pPr>
              <w:jc w:val="center"/>
              <w:rPr>
                <w:rFonts w:eastAsiaTheme="minorHAnsi"/>
                <w:sz w:val="20"/>
                <w:szCs w:val="20"/>
                <w:lang w:eastAsia="en-US"/>
              </w:rPr>
            </w:pPr>
            <w:proofErr w:type="spellStart"/>
            <w:r>
              <w:rPr>
                <w:sz w:val="20"/>
                <w:szCs w:val="20"/>
              </w:rPr>
              <w:lastRenderedPageBreak/>
              <w:t>усл</w:t>
            </w:r>
            <w:proofErr w:type="spellEnd"/>
            <w:r>
              <w:rPr>
                <w:sz w:val="20"/>
                <w:szCs w:val="20"/>
              </w:rPr>
              <w:t>. ед.</w:t>
            </w:r>
          </w:p>
        </w:tc>
        <w:tc>
          <w:tcPr>
            <w:tcW w:w="1250" w:type="dxa"/>
            <w:tcBorders>
              <w:top w:val="single" w:sz="4" w:space="0" w:color="auto"/>
              <w:left w:val="nil"/>
              <w:bottom w:val="single" w:sz="4" w:space="0" w:color="auto"/>
              <w:right w:val="single" w:sz="4" w:space="0" w:color="auto"/>
            </w:tcBorders>
            <w:noWrap/>
            <w:vAlign w:val="center"/>
            <w:hideMark/>
          </w:tcPr>
          <w:p w14:paraId="0D0AEB7A"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76F856E6"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302A9C82" w14:textId="77777777" w:rsidR="00373F08" w:rsidRPr="00E511F4" w:rsidRDefault="00373F08" w:rsidP="00373F08">
            <w:pPr>
              <w:jc w:val="center"/>
              <w:rPr>
                <w:sz w:val="20"/>
                <w:szCs w:val="20"/>
              </w:rPr>
            </w:pPr>
            <w:r w:rsidRPr="00E511F4">
              <w:rPr>
                <w:sz w:val="20"/>
                <w:szCs w:val="20"/>
              </w:rPr>
              <w:t>7 848 599,98</w:t>
            </w:r>
          </w:p>
        </w:tc>
        <w:tc>
          <w:tcPr>
            <w:tcW w:w="0" w:type="auto"/>
            <w:tcBorders>
              <w:top w:val="nil"/>
              <w:left w:val="nil"/>
              <w:bottom w:val="single" w:sz="4" w:space="0" w:color="auto"/>
              <w:right w:val="single" w:sz="4" w:space="0" w:color="auto"/>
            </w:tcBorders>
            <w:shd w:val="clear" w:color="auto" w:fill="auto"/>
            <w:noWrap/>
            <w:vAlign w:val="center"/>
          </w:tcPr>
          <w:p w14:paraId="6DC2F0E1" w14:textId="77777777" w:rsidR="00373F08" w:rsidRPr="00E511F4" w:rsidRDefault="00373F08" w:rsidP="00373F08">
            <w:pPr>
              <w:jc w:val="center"/>
              <w:rPr>
                <w:sz w:val="20"/>
                <w:szCs w:val="20"/>
              </w:rPr>
            </w:pPr>
            <w:r w:rsidRPr="00E511F4">
              <w:rPr>
                <w:sz w:val="20"/>
                <w:szCs w:val="20"/>
              </w:rPr>
              <w:t>1 569 720,00</w:t>
            </w:r>
          </w:p>
        </w:tc>
        <w:tc>
          <w:tcPr>
            <w:tcW w:w="0" w:type="auto"/>
            <w:tcBorders>
              <w:top w:val="nil"/>
              <w:left w:val="nil"/>
              <w:bottom w:val="single" w:sz="4" w:space="0" w:color="auto"/>
              <w:right w:val="single" w:sz="4" w:space="0" w:color="auto"/>
            </w:tcBorders>
            <w:shd w:val="clear" w:color="auto" w:fill="auto"/>
            <w:noWrap/>
            <w:vAlign w:val="center"/>
          </w:tcPr>
          <w:p w14:paraId="6A9FD6C8" w14:textId="77777777" w:rsidR="00373F08" w:rsidRPr="00E511F4" w:rsidRDefault="00373F08" w:rsidP="00373F08">
            <w:pPr>
              <w:jc w:val="center"/>
              <w:rPr>
                <w:sz w:val="20"/>
                <w:szCs w:val="20"/>
              </w:rPr>
            </w:pPr>
            <w:r w:rsidRPr="00E511F4">
              <w:rPr>
                <w:sz w:val="20"/>
                <w:szCs w:val="20"/>
              </w:rPr>
              <w:t>9 418 319,98</w:t>
            </w:r>
          </w:p>
        </w:tc>
      </w:tr>
      <w:tr w:rsidR="00373F08" w14:paraId="16442A3B"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38769CE0" w14:textId="77777777" w:rsidR="00373F08" w:rsidRDefault="00373F08" w:rsidP="00373F08">
            <w:pPr>
              <w:jc w:val="center"/>
              <w:rPr>
                <w:sz w:val="20"/>
                <w:szCs w:val="20"/>
              </w:rPr>
            </w:pPr>
            <w:r>
              <w:rPr>
                <w:sz w:val="20"/>
                <w:szCs w:val="20"/>
              </w:rPr>
              <w:lastRenderedPageBreak/>
              <w:t>23</w:t>
            </w:r>
          </w:p>
        </w:tc>
        <w:tc>
          <w:tcPr>
            <w:tcW w:w="2631" w:type="dxa"/>
            <w:tcBorders>
              <w:top w:val="single" w:sz="4" w:space="0" w:color="auto"/>
              <w:bottom w:val="single" w:sz="4" w:space="0" w:color="auto"/>
            </w:tcBorders>
            <w:noWrap/>
            <w:vAlign w:val="center"/>
            <w:hideMark/>
          </w:tcPr>
          <w:p w14:paraId="396D20A8" w14:textId="77777777" w:rsidR="00373F08" w:rsidRDefault="00373F08" w:rsidP="00373F08">
            <w:pPr>
              <w:rPr>
                <w:sz w:val="20"/>
                <w:szCs w:val="20"/>
              </w:rPr>
            </w:pPr>
            <w:r>
              <w:rPr>
                <w:sz w:val="20"/>
                <w:szCs w:val="20"/>
              </w:rPr>
              <w:t>Лифтовое оборудование</w:t>
            </w:r>
          </w:p>
        </w:tc>
        <w:tc>
          <w:tcPr>
            <w:tcW w:w="1113" w:type="dxa"/>
            <w:tcBorders>
              <w:top w:val="nil"/>
              <w:left w:val="single" w:sz="4" w:space="0" w:color="auto"/>
              <w:bottom w:val="single" w:sz="4" w:space="0" w:color="auto"/>
              <w:right w:val="single" w:sz="4" w:space="0" w:color="auto"/>
            </w:tcBorders>
            <w:noWrap/>
            <w:vAlign w:val="center"/>
            <w:hideMark/>
          </w:tcPr>
          <w:p w14:paraId="2A8A9A5C"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22508048"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0556213A"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54456418" w14:textId="77777777" w:rsidR="00373F08" w:rsidRPr="00E511F4" w:rsidRDefault="00373F08" w:rsidP="00373F08">
            <w:pPr>
              <w:jc w:val="center"/>
              <w:rPr>
                <w:sz w:val="20"/>
                <w:szCs w:val="20"/>
              </w:rPr>
            </w:pPr>
            <w:r w:rsidRPr="00E511F4">
              <w:rPr>
                <w:sz w:val="20"/>
                <w:szCs w:val="20"/>
              </w:rPr>
              <w:t>970 985,48</w:t>
            </w:r>
          </w:p>
        </w:tc>
        <w:tc>
          <w:tcPr>
            <w:tcW w:w="0" w:type="auto"/>
            <w:tcBorders>
              <w:top w:val="nil"/>
              <w:left w:val="nil"/>
              <w:bottom w:val="single" w:sz="4" w:space="0" w:color="auto"/>
              <w:right w:val="single" w:sz="4" w:space="0" w:color="auto"/>
            </w:tcBorders>
            <w:shd w:val="clear" w:color="auto" w:fill="auto"/>
            <w:noWrap/>
            <w:vAlign w:val="center"/>
          </w:tcPr>
          <w:p w14:paraId="051DC523" w14:textId="77777777" w:rsidR="00373F08" w:rsidRPr="00E511F4" w:rsidRDefault="00373F08" w:rsidP="00373F08">
            <w:pPr>
              <w:jc w:val="center"/>
              <w:rPr>
                <w:sz w:val="20"/>
                <w:szCs w:val="20"/>
              </w:rPr>
            </w:pPr>
            <w:r w:rsidRPr="00E511F4">
              <w:rPr>
                <w:sz w:val="20"/>
                <w:szCs w:val="20"/>
              </w:rPr>
              <w:t>194 197,10</w:t>
            </w:r>
          </w:p>
        </w:tc>
        <w:tc>
          <w:tcPr>
            <w:tcW w:w="0" w:type="auto"/>
            <w:tcBorders>
              <w:top w:val="nil"/>
              <w:left w:val="nil"/>
              <w:bottom w:val="single" w:sz="4" w:space="0" w:color="auto"/>
              <w:right w:val="single" w:sz="4" w:space="0" w:color="auto"/>
            </w:tcBorders>
            <w:shd w:val="clear" w:color="auto" w:fill="auto"/>
            <w:noWrap/>
            <w:vAlign w:val="center"/>
          </w:tcPr>
          <w:p w14:paraId="62209014" w14:textId="77777777" w:rsidR="00373F08" w:rsidRPr="00E511F4" w:rsidRDefault="00373F08" w:rsidP="00373F08">
            <w:pPr>
              <w:jc w:val="center"/>
              <w:rPr>
                <w:sz w:val="20"/>
                <w:szCs w:val="20"/>
              </w:rPr>
            </w:pPr>
            <w:r w:rsidRPr="00E511F4">
              <w:rPr>
                <w:sz w:val="20"/>
                <w:szCs w:val="20"/>
              </w:rPr>
              <w:t>1 165 182,58</w:t>
            </w:r>
          </w:p>
        </w:tc>
      </w:tr>
      <w:tr w:rsidR="00373F08" w14:paraId="3B186A24"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5014E08A" w14:textId="77777777" w:rsidR="00373F08" w:rsidRDefault="00373F08" w:rsidP="00373F08">
            <w:pPr>
              <w:jc w:val="center"/>
              <w:rPr>
                <w:sz w:val="20"/>
                <w:szCs w:val="20"/>
              </w:rPr>
            </w:pPr>
            <w:r>
              <w:rPr>
                <w:sz w:val="20"/>
                <w:szCs w:val="20"/>
              </w:rPr>
              <w:t>24</w:t>
            </w:r>
          </w:p>
        </w:tc>
        <w:tc>
          <w:tcPr>
            <w:tcW w:w="2631" w:type="dxa"/>
            <w:tcBorders>
              <w:top w:val="single" w:sz="4" w:space="0" w:color="auto"/>
              <w:left w:val="nil"/>
              <w:bottom w:val="single" w:sz="4" w:space="0" w:color="auto"/>
              <w:right w:val="single" w:sz="4" w:space="0" w:color="auto"/>
            </w:tcBorders>
            <w:vAlign w:val="center"/>
            <w:hideMark/>
          </w:tcPr>
          <w:p w14:paraId="4BF6F66F" w14:textId="77777777" w:rsidR="00373F08" w:rsidRDefault="00373F08" w:rsidP="00373F08">
            <w:pPr>
              <w:rPr>
                <w:sz w:val="20"/>
                <w:szCs w:val="20"/>
              </w:rPr>
            </w:pPr>
            <w:r>
              <w:rPr>
                <w:sz w:val="20"/>
                <w:szCs w:val="20"/>
              </w:rPr>
              <w:t>Наружные сети канализации (К</w:t>
            </w:r>
            <w:proofErr w:type="gramStart"/>
            <w:r>
              <w:rPr>
                <w:sz w:val="20"/>
                <w:szCs w:val="20"/>
              </w:rPr>
              <w:t>2</w:t>
            </w:r>
            <w:proofErr w:type="gramEnd"/>
            <w:r>
              <w:rPr>
                <w:sz w:val="20"/>
                <w:szCs w:val="20"/>
              </w:rPr>
              <w:t xml:space="preserve">,К0) </w:t>
            </w:r>
          </w:p>
        </w:tc>
        <w:tc>
          <w:tcPr>
            <w:tcW w:w="1113" w:type="dxa"/>
            <w:tcBorders>
              <w:top w:val="single" w:sz="4" w:space="0" w:color="auto"/>
              <w:left w:val="single" w:sz="4" w:space="0" w:color="auto"/>
              <w:bottom w:val="single" w:sz="4" w:space="0" w:color="auto"/>
              <w:right w:val="single" w:sz="4" w:space="0" w:color="auto"/>
            </w:tcBorders>
            <w:noWrap/>
            <w:vAlign w:val="center"/>
            <w:hideMark/>
          </w:tcPr>
          <w:p w14:paraId="5C58D42B"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single" w:sz="4" w:space="0" w:color="auto"/>
              <w:left w:val="single" w:sz="4" w:space="0" w:color="auto"/>
              <w:bottom w:val="single" w:sz="4" w:space="0" w:color="auto"/>
              <w:right w:val="single" w:sz="4" w:space="0" w:color="auto"/>
            </w:tcBorders>
            <w:noWrap/>
            <w:vAlign w:val="center"/>
            <w:hideMark/>
          </w:tcPr>
          <w:p w14:paraId="56D05946"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11FDC29A"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000000" w:fill="FFFFFF"/>
            <w:noWrap/>
            <w:vAlign w:val="center"/>
          </w:tcPr>
          <w:p w14:paraId="4F1F3E33" w14:textId="77777777" w:rsidR="00373F08" w:rsidRPr="00E511F4" w:rsidRDefault="00373F08" w:rsidP="00373F08">
            <w:pPr>
              <w:jc w:val="center"/>
              <w:rPr>
                <w:sz w:val="20"/>
                <w:szCs w:val="20"/>
              </w:rPr>
            </w:pPr>
            <w:r w:rsidRPr="00E511F4">
              <w:rPr>
                <w:sz w:val="20"/>
                <w:szCs w:val="20"/>
              </w:rPr>
              <w:t>1 754 111,75</w:t>
            </w:r>
          </w:p>
        </w:tc>
        <w:tc>
          <w:tcPr>
            <w:tcW w:w="0" w:type="auto"/>
            <w:tcBorders>
              <w:top w:val="nil"/>
              <w:left w:val="nil"/>
              <w:bottom w:val="single" w:sz="4" w:space="0" w:color="auto"/>
              <w:right w:val="single" w:sz="4" w:space="0" w:color="auto"/>
            </w:tcBorders>
            <w:shd w:val="clear" w:color="auto" w:fill="auto"/>
            <w:noWrap/>
            <w:vAlign w:val="center"/>
          </w:tcPr>
          <w:p w14:paraId="7CA20377" w14:textId="77777777" w:rsidR="00373F08" w:rsidRPr="00E511F4" w:rsidRDefault="00373F08" w:rsidP="00373F08">
            <w:pPr>
              <w:jc w:val="center"/>
              <w:rPr>
                <w:sz w:val="20"/>
                <w:szCs w:val="20"/>
              </w:rPr>
            </w:pPr>
            <w:r w:rsidRPr="00E511F4">
              <w:rPr>
                <w:sz w:val="20"/>
                <w:szCs w:val="20"/>
              </w:rPr>
              <w:t>350 822,35</w:t>
            </w:r>
          </w:p>
        </w:tc>
        <w:tc>
          <w:tcPr>
            <w:tcW w:w="0" w:type="auto"/>
            <w:tcBorders>
              <w:top w:val="nil"/>
              <w:left w:val="nil"/>
              <w:bottom w:val="single" w:sz="4" w:space="0" w:color="auto"/>
              <w:right w:val="single" w:sz="4" w:space="0" w:color="auto"/>
            </w:tcBorders>
            <w:shd w:val="clear" w:color="auto" w:fill="auto"/>
            <w:noWrap/>
            <w:vAlign w:val="center"/>
          </w:tcPr>
          <w:p w14:paraId="6E6BDD5F" w14:textId="77777777" w:rsidR="00373F08" w:rsidRPr="00E511F4" w:rsidRDefault="00373F08" w:rsidP="00373F08">
            <w:pPr>
              <w:jc w:val="center"/>
              <w:rPr>
                <w:sz w:val="20"/>
                <w:szCs w:val="20"/>
              </w:rPr>
            </w:pPr>
            <w:r w:rsidRPr="00E511F4">
              <w:rPr>
                <w:sz w:val="20"/>
                <w:szCs w:val="20"/>
              </w:rPr>
              <w:t>2 104 934,10</w:t>
            </w:r>
          </w:p>
        </w:tc>
      </w:tr>
      <w:tr w:rsidR="00373F08" w14:paraId="6F4C8E15"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32ACBED2" w14:textId="77777777" w:rsidR="00373F08" w:rsidRDefault="00373F08" w:rsidP="00373F08">
            <w:pPr>
              <w:jc w:val="center"/>
              <w:rPr>
                <w:sz w:val="20"/>
                <w:szCs w:val="20"/>
              </w:rPr>
            </w:pPr>
            <w:r>
              <w:rPr>
                <w:sz w:val="20"/>
                <w:szCs w:val="20"/>
              </w:rPr>
              <w:t>25</w:t>
            </w:r>
          </w:p>
        </w:tc>
        <w:tc>
          <w:tcPr>
            <w:tcW w:w="2631" w:type="dxa"/>
            <w:tcBorders>
              <w:top w:val="nil"/>
              <w:left w:val="nil"/>
              <w:bottom w:val="single" w:sz="4" w:space="0" w:color="auto"/>
              <w:right w:val="single" w:sz="4" w:space="0" w:color="auto"/>
            </w:tcBorders>
            <w:vAlign w:val="center"/>
            <w:hideMark/>
          </w:tcPr>
          <w:p w14:paraId="28214CAA" w14:textId="77777777" w:rsidR="00373F08" w:rsidRDefault="00373F08" w:rsidP="00373F08">
            <w:pPr>
              <w:rPr>
                <w:sz w:val="20"/>
                <w:szCs w:val="20"/>
              </w:rPr>
            </w:pPr>
            <w:r>
              <w:rPr>
                <w:sz w:val="20"/>
                <w:szCs w:val="20"/>
              </w:rPr>
              <w:t>Земляные работы по наружным сети водоотведения (К2, К0)</w:t>
            </w:r>
          </w:p>
        </w:tc>
        <w:tc>
          <w:tcPr>
            <w:tcW w:w="1113" w:type="dxa"/>
            <w:tcBorders>
              <w:top w:val="single" w:sz="4" w:space="0" w:color="auto"/>
              <w:left w:val="nil"/>
              <w:bottom w:val="single" w:sz="4" w:space="0" w:color="auto"/>
              <w:right w:val="single" w:sz="4" w:space="0" w:color="auto"/>
            </w:tcBorders>
            <w:noWrap/>
            <w:vAlign w:val="center"/>
            <w:hideMark/>
          </w:tcPr>
          <w:p w14:paraId="2086EF73"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single" w:sz="4" w:space="0" w:color="auto"/>
              <w:left w:val="nil"/>
              <w:bottom w:val="single" w:sz="4" w:space="0" w:color="auto"/>
              <w:right w:val="single" w:sz="4" w:space="0" w:color="auto"/>
            </w:tcBorders>
            <w:noWrap/>
            <w:vAlign w:val="center"/>
            <w:hideMark/>
          </w:tcPr>
          <w:p w14:paraId="739CD282"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6244CD38"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000000" w:fill="FFFFFF"/>
            <w:noWrap/>
            <w:vAlign w:val="center"/>
          </w:tcPr>
          <w:p w14:paraId="0481D143" w14:textId="77777777" w:rsidR="00373F08" w:rsidRPr="00E511F4" w:rsidRDefault="00373F08" w:rsidP="00373F08">
            <w:pPr>
              <w:jc w:val="center"/>
              <w:rPr>
                <w:sz w:val="20"/>
                <w:szCs w:val="20"/>
              </w:rPr>
            </w:pPr>
            <w:r w:rsidRPr="00E511F4">
              <w:rPr>
                <w:sz w:val="20"/>
                <w:szCs w:val="20"/>
              </w:rPr>
              <w:t>135 096,42</w:t>
            </w:r>
          </w:p>
        </w:tc>
        <w:tc>
          <w:tcPr>
            <w:tcW w:w="0" w:type="auto"/>
            <w:tcBorders>
              <w:top w:val="nil"/>
              <w:left w:val="nil"/>
              <w:bottom w:val="single" w:sz="4" w:space="0" w:color="auto"/>
              <w:right w:val="single" w:sz="4" w:space="0" w:color="auto"/>
            </w:tcBorders>
            <w:shd w:val="clear" w:color="auto" w:fill="auto"/>
            <w:noWrap/>
            <w:vAlign w:val="center"/>
          </w:tcPr>
          <w:p w14:paraId="0345AABF" w14:textId="77777777" w:rsidR="00373F08" w:rsidRPr="00E511F4" w:rsidRDefault="00373F08" w:rsidP="00373F08">
            <w:pPr>
              <w:jc w:val="center"/>
              <w:rPr>
                <w:sz w:val="20"/>
                <w:szCs w:val="20"/>
              </w:rPr>
            </w:pPr>
            <w:r w:rsidRPr="00E511F4">
              <w:rPr>
                <w:sz w:val="20"/>
                <w:szCs w:val="20"/>
              </w:rPr>
              <w:t>27 019,28</w:t>
            </w:r>
          </w:p>
        </w:tc>
        <w:tc>
          <w:tcPr>
            <w:tcW w:w="0" w:type="auto"/>
            <w:tcBorders>
              <w:top w:val="nil"/>
              <w:left w:val="nil"/>
              <w:bottom w:val="single" w:sz="4" w:space="0" w:color="auto"/>
              <w:right w:val="single" w:sz="4" w:space="0" w:color="auto"/>
            </w:tcBorders>
            <w:shd w:val="clear" w:color="auto" w:fill="auto"/>
            <w:noWrap/>
            <w:vAlign w:val="center"/>
          </w:tcPr>
          <w:p w14:paraId="22B405BB" w14:textId="77777777" w:rsidR="00373F08" w:rsidRPr="00E511F4" w:rsidRDefault="00373F08" w:rsidP="00373F08">
            <w:pPr>
              <w:jc w:val="center"/>
              <w:rPr>
                <w:sz w:val="20"/>
                <w:szCs w:val="20"/>
              </w:rPr>
            </w:pPr>
            <w:r w:rsidRPr="00E511F4">
              <w:rPr>
                <w:sz w:val="20"/>
                <w:szCs w:val="20"/>
              </w:rPr>
              <w:t>162 115,70</w:t>
            </w:r>
          </w:p>
        </w:tc>
      </w:tr>
      <w:tr w:rsidR="00373F08" w14:paraId="45885305"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66F3A07B" w14:textId="77777777" w:rsidR="00373F08" w:rsidRDefault="00373F08" w:rsidP="00373F08">
            <w:pPr>
              <w:jc w:val="center"/>
              <w:rPr>
                <w:sz w:val="20"/>
                <w:szCs w:val="20"/>
              </w:rPr>
            </w:pPr>
            <w:r>
              <w:rPr>
                <w:sz w:val="20"/>
                <w:szCs w:val="20"/>
              </w:rPr>
              <w:t>26</w:t>
            </w:r>
          </w:p>
        </w:tc>
        <w:tc>
          <w:tcPr>
            <w:tcW w:w="2631" w:type="dxa"/>
            <w:tcBorders>
              <w:top w:val="nil"/>
              <w:left w:val="nil"/>
              <w:bottom w:val="single" w:sz="4" w:space="0" w:color="auto"/>
              <w:right w:val="single" w:sz="4" w:space="0" w:color="auto"/>
            </w:tcBorders>
            <w:vAlign w:val="center"/>
            <w:hideMark/>
          </w:tcPr>
          <w:p w14:paraId="2B607B68" w14:textId="77777777" w:rsidR="00373F08" w:rsidRDefault="00373F08" w:rsidP="00373F08">
            <w:pPr>
              <w:rPr>
                <w:sz w:val="20"/>
                <w:szCs w:val="20"/>
              </w:rPr>
            </w:pPr>
            <w:r>
              <w:rPr>
                <w:sz w:val="20"/>
                <w:szCs w:val="20"/>
              </w:rPr>
              <w:t>Земляные работы по наружным сетям освещения</w:t>
            </w:r>
          </w:p>
        </w:tc>
        <w:tc>
          <w:tcPr>
            <w:tcW w:w="1113" w:type="dxa"/>
            <w:tcBorders>
              <w:top w:val="nil"/>
              <w:left w:val="nil"/>
              <w:bottom w:val="single" w:sz="4" w:space="0" w:color="auto"/>
              <w:right w:val="single" w:sz="4" w:space="0" w:color="auto"/>
            </w:tcBorders>
            <w:noWrap/>
            <w:vAlign w:val="center"/>
            <w:hideMark/>
          </w:tcPr>
          <w:p w14:paraId="2F6B0DC3"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38FBC888"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2E48E951"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3E2B8F15" w14:textId="77777777" w:rsidR="00373F08" w:rsidRPr="00E511F4" w:rsidRDefault="00373F08" w:rsidP="00373F08">
            <w:pPr>
              <w:jc w:val="center"/>
              <w:rPr>
                <w:sz w:val="20"/>
                <w:szCs w:val="20"/>
              </w:rPr>
            </w:pPr>
            <w:r w:rsidRPr="00E511F4">
              <w:rPr>
                <w:sz w:val="20"/>
                <w:szCs w:val="20"/>
              </w:rPr>
              <w:t>61 608,56</w:t>
            </w:r>
          </w:p>
        </w:tc>
        <w:tc>
          <w:tcPr>
            <w:tcW w:w="0" w:type="auto"/>
            <w:tcBorders>
              <w:top w:val="nil"/>
              <w:left w:val="nil"/>
              <w:bottom w:val="single" w:sz="4" w:space="0" w:color="auto"/>
              <w:right w:val="single" w:sz="4" w:space="0" w:color="auto"/>
            </w:tcBorders>
            <w:shd w:val="clear" w:color="auto" w:fill="auto"/>
            <w:noWrap/>
            <w:vAlign w:val="center"/>
          </w:tcPr>
          <w:p w14:paraId="281CFD7C" w14:textId="77777777" w:rsidR="00373F08" w:rsidRPr="00E511F4" w:rsidRDefault="00373F08" w:rsidP="00373F08">
            <w:pPr>
              <w:jc w:val="center"/>
              <w:rPr>
                <w:sz w:val="20"/>
                <w:szCs w:val="20"/>
              </w:rPr>
            </w:pPr>
            <w:r w:rsidRPr="00E511F4">
              <w:rPr>
                <w:sz w:val="20"/>
                <w:szCs w:val="20"/>
              </w:rPr>
              <w:t>12 321,71</w:t>
            </w:r>
          </w:p>
        </w:tc>
        <w:tc>
          <w:tcPr>
            <w:tcW w:w="0" w:type="auto"/>
            <w:tcBorders>
              <w:top w:val="nil"/>
              <w:left w:val="nil"/>
              <w:bottom w:val="single" w:sz="4" w:space="0" w:color="auto"/>
              <w:right w:val="single" w:sz="4" w:space="0" w:color="auto"/>
            </w:tcBorders>
            <w:shd w:val="clear" w:color="auto" w:fill="auto"/>
            <w:noWrap/>
            <w:vAlign w:val="center"/>
          </w:tcPr>
          <w:p w14:paraId="7B354440" w14:textId="77777777" w:rsidR="00373F08" w:rsidRPr="00E511F4" w:rsidRDefault="00373F08" w:rsidP="00373F08">
            <w:pPr>
              <w:jc w:val="center"/>
              <w:rPr>
                <w:sz w:val="20"/>
                <w:szCs w:val="20"/>
              </w:rPr>
            </w:pPr>
            <w:r w:rsidRPr="00E511F4">
              <w:rPr>
                <w:sz w:val="20"/>
                <w:szCs w:val="20"/>
              </w:rPr>
              <w:t>73 930,27</w:t>
            </w:r>
          </w:p>
        </w:tc>
      </w:tr>
      <w:tr w:rsidR="00373F08" w14:paraId="5D2BB855" w14:textId="77777777" w:rsidTr="00373F08">
        <w:trPr>
          <w:trHeight w:val="20"/>
        </w:trPr>
        <w:tc>
          <w:tcPr>
            <w:tcW w:w="544" w:type="dxa"/>
            <w:tcBorders>
              <w:top w:val="single" w:sz="4" w:space="0" w:color="auto"/>
              <w:left w:val="single" w:sz="4" w:space="0" w:color="auto"/>
              <w:bottom w:val="single" w:sz="4" w:space="0" w:color="auto"/>
              <w:right w:val="single" w:sz="4" w:space="0" w:color="auto"/>
            </w:tcBorders>
            <w:noWrap/>
            <w:vAlign w:val="center"/>
            <w:hideMark/>
          </w:tcPr>
          <w:p w14:paraId="19E5C5C1" w14:textId="77777777" w:rsidR="00373F08" w:rsidRDefault="00373F08" w:rsidP="00373F08">
            <w:pPr>
              <w:jc w:val="center"/>
              <w:rPr>
                <w:sz w:val="20"/>
                <w:szCs w:val="20"/>
              </w:rPr>
            </w:pPr>
            <w:r>
              <w:rPr>
                <w:sz w:val="20"/>
                <w:szCs w:val="20"/>
              </w:rPr>
              <w:t>27</w:t>
            </w:r>
          </w:p>
        </w:tc>
        <w:tc>
          <w:tcPr>
            <w:tcW w:w="2631" w:type="dxa"/>
            <w:tcBorders>
              <w:top w:val="single" w:sz="4" w:space="0" w:color="auto"/>
              <w:left w:val="single" w:sz="4" w:space="0" w:color="auto"/>
              <w:bottom w:val="single" w:sz="4" w:space="0" w:color="auto"/>
              <w:right w:val="single" w:sz="4" w:space="0" w:color="auto"/>
            </w:tcBorders>
            <w:noWrap/>
            <w:vAlign w:val="center"/>
            <w:hideMark/>
          </w:tcPr>
          <w:p w14:paraId="1EE035E9" w14:textId="77777777" w:rsidR="00373F08" w:rsidRDefault="00373F08" w:rsidP="00373F08">
            <w:pPr>
              <w:rPr>
                <w:sz w:val="20"/>
                <w:szCs w:val="20"/>
              </w:rPr>
            </w:pPr>
            <w:r>
              <w:rPr>
                <w:sz w:val="20"/>
                <w:szCs w:val="20"/>
              </w:rPr>
              <w:t>Двери</w:t>
            </w:r>
          </w:p>
        </w:tc>
        <w:tc>
          <w:tcPr>
            <w:tcW w:w="1113" w:type="dxa"/>
            <w:tcBorders>
              <w:top w:val="single" w:sz="4" w:space="0" w:color="auto"/>
              <w:left w:val="single" w:sz="4" w:space="0" w:color="auto"/>
              <w:bottom w:val="single" w:sz="4" w:space="0" w:color="auto"/>
              <w:right w:val="single" w:sz="4" w:space="0" w:color="auto"/>
            </w:tcBorders>
            <w:noWrap/>
            <w:vAlign w:val="center"/>
            <w:hideMark/>
          </w:tcPr>
          <w:p w14:paraId="1A80F959"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single" w:sz="4" w:space="0" w:color="auto"/>
              <w:left w:val="single" w:sz="4" w:space="0" w:color="auto"/>
              <w:bottom w:val="single" w:sz="4" w:space="0" w:color="auto"/>
              <w:right w:val="single" w:sz="4" w:space="0" w:color="auto"/>
            </w:tcBorders>
            <w:noWrap/>
            <w:vAlign w:val="center"/>
            <w:hideMark/>
          </w:tcPr>
          <w:p w14:paraId="60EA8CAB"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212364F3"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E4762C" w14:textId="77777777" w:rsidR="00373F08" w:rsidRPr="00E511F4" w:rsidRDefault="00373F08" w:rsidP="00373F08">
            <w:pPr>
              <w:jc w:val="center"/>
              <w:rPr>
                <w:sz w:val="20"/>
                <w:szCs w:val="20"/>
              </w:rPr>
            </w:pPr>
            <w:r w:rsidRPr="00E511F4">
              <w:rPr>
                <w:sz w:val="20"/>
                <w:szCs w:val="20"/>
              </w:rPr>
              <w:t>17 247 075,08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8966329" w14:textId="77777777" w:rsidR="00373F08" w:rsidRPr="00E511F4" w:rsidRDefault="00373F08" w:rsidP="00373F08">
            <w:pPr>
              <w:jc w:val="center"/>
              <w:rPr>
                <w:sz w:val="20"/>
                <w:szCs w:val="20"/>
              </w:rPr>
            </w:pPr>
            <w:r w:rsidRPr="00E511F4">
              <w:rPr>
                <w:sz w:val="20"/>
                <w:szCs w:val="20"/>
              </w:rPr>
              <w:t>3 449 415,02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C66C1F6" w14:textId="77777777" w:rsidR="00373F08" w:rsidRPr="00E511F4" w:rsidRDefault="00373F08" w:rsidP="00373F08">
            <w:pPr>
              <w:jc w:val="center"/>
              <w:rPr>
                <w:sz w:val="20"/>
                <w:szCs w:val="20"/>
              </w:rPr>
            </w:pPr>
            <w:r w:rsidRPr="00E511F4">
              <w:rPr>
                <w:sz w:val="20"/>
                <w:szCs w:val="20"/>
              </w:rPr>
              <w:t>20 696 490,10</w:t>
            </w:r>
          </w:p>
        </w:tc>
      </w:tr>
      <w:tr w:rsidR="00373F08" w14:paraId="74450401" w14:textId="77777777" w:rsidTr="00373F08">
        <w:trPr>
          <w:trHeight w:val="20"/>
        </w:trPr>
        <w:tc>
          <w:tcPr>
            <w:tcW w:w="544" w:type="dxa"/>
            <w:tcBorders>
              <w:top w:val="single" w:sz="4" w:space="0" w:color="auto"/>
              <w:left w:val="single" w:sz="4" w:space="0" w:color="auto"/>
              <w:bottom w:val="single" w:sz="4" w:space="0" w:color="auto"/>
              <w:right w:val="single" w:sz="4" w:space="0" w:color="auto"/>
            </w:tcBorders>
            <w:noWrap/>
            <w:vAlign w:val="center"/>
            <w:hideMark/>
          </w:tcPr>
          <w:p w14:paraId="714B7708" w14:textId="77777777" w:rsidR="00373F08" w:rsidRDefault="00373F08" w:rsidP="00373F08">
            <w:pPr>
              <w:jc w:val="center"/>
              <w:rPr>
                <w:sz w:val="20"/>
                <w:szCs w:val="20"/>
              </w:rPr>
            </w:pPr>
            <w:r>
              <w:rPr>
                <w:sz w:val="20"/>
                <w:szCs w:val="20"/>
              </w:rPr>
              <w:t>28</w:t>
            </w:r>
          </w:p>
        </w:tc>
        <w:tc>
          <w:tcPr>
            <w:tcW w:w="2631" w:type="dxa"/>
            <w:tcBorders>
              <w:top w:val="single" w:sz="4" w:space="0" w:color="auto"/>
              <w:left w:val="nil"/>
              <w:bottom w:val="single" w:sz="4" w:space="0" w:color="auto"/>
              <w:right w:val="single" w:sz="4" w:space="0" w:color="auto"/>
            </w:tcBorders>
            <w:noWrap/>
            <w:vAlign w:val="center"/>
            <w:hideMark/>
          </w:tcPr>
          <w:p w14:paraId="77226C28" w14:textId="77777777" w:rsidR="00373F08" w:rsidRDefault="00373F08" w:rsidP="00373F08">
            <w:pPr>
              <w:rPr>
                <w:sz w:val="20"/>
                <w:szCs w:val="20"/>
              </w:rPr>
            </w:pPr>
            <w:r>
              <w:rPr>
                <w:sz w:val="20"/>
                <w:szCs w:val="20"/>
              </w:rPr>
              <w:t xml:space="preserve">Кровля, </w:t>
            </w:r>
            <w:proofErr w:type="spellStart"/>
            <w:r>
              <w:rPr>
                <w:sz w:val="20"/>
                <w:szCs w:val="20"/>
              </w:rPr>
              <w:t>вентшахты</w:t>
            </w:r>
            <w:proofErr w:type="spellEnd"/>
            <w:r>
              <w:rPr>
                <w:sz w:val="20"/>
                <w:szCs w:val="20"/>
              </w:rPr>
              <w:t xml:space="preserve">, </w:t>
            </w:r>
            <w:proofErr w:type="spellStart"/>
            <w:r>
              <w:rPr>
                <w:sz w:val="20"/>
                <w:szCs w:val="20"/>
              </w:rPr>
              <w:t>венткамеры</w:t>
            </w:r>
            <w:proofErr w:type="spellEnd"/>
          </w:p>
        </w:tc>
        <w:tc>
          <w:tcPr>
            <w:tcW w:w="1113" w:type="dxa"/>
            <w:tcBorders>
              <w:top w:val="single" w:sz="4" w:space="0" w:color="auto"/>
              <w:left w:val="nil"/>
              <w:bottom w:val="single" w:sz="4" w:space="0" w:color="auto"/>
              <w:right w:val="single" w:sz="4" w:space="0" w:color="auto"/>
            </w:tcBorders>
            <w:noWrap/>
            <w:vAlign w:val="center"/>
            <w:hideMark/>
          </w:tcPr>
          <w:p w14:paraId="7E9C3D47"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single" w:sz="4" w:space="0" w:color="auto"/>
              <w:left w:val="nil"/>
              <w:bottom w:val="single" w:sz="4" w:space="0" w:color="auto"/>
              <w:right w:val="single" w:sz="4" w:space="0" w:color="auto"/>
            </w:tcBorders>
            <w:noWrap/>
            <w:vAlign w:val="center"/>
            <w:hideMark/>
          </w:tcPr>
          <w:p w14:paraId="4AE7CBA5"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397C66B6"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7D31ED" w14:textId="77777777" w:rsidR="00373F08" w:rsidRPr="00E511F4" w:rsidRDefault="00373F08" w:rsidP="00373F08">
            <w:pPr>
              <w:jc w:val="center"/>
              <w:rPr>
                <w:sz w:val="20"/>
                <w:szCs w:val="20"/>
              </w:rPr>
            </w:pPr>
            <w:r w:rsidRPr="00E511F4">
              <w:rPr>
                <w:sz w:val="20"/>
                <w:szCs w:val="20"/>
              </w:rPr>
              <w:t>35 850 964,34</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01F13AD3" w14:textId="77777777" w:rsidR="00373F08" w:rsidRPr="00E511F4" w:rsidRDefault="00373F08" w:rsidP="00373F08">
            <w:pPr>
              <w:jc w:val="center"/>
              <w:rPr>
                <w:sz w:val="20"/>
                <w:szCs w:val="20"/>
              </w:rPr>
            </w:pPr>
            <w:r w:rsidRPr="00E511F4">
              <w:rPr>
                <w:sz w:val="20"/>
                <w:szCs w:val="20"/>
              </w:rPr>
              <w:t>7 170 192,87</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1E6A6F85" w14:textId="77777777" w:rsidR="00373F08" w:rsidRPr="00E511F4" w:rsidRDefault="00373F08" w:rsidP="00373F08">
            <w:pPr>
              <w:jc w:val="center"/>
              <w:rPr>
                <w:sz w:val="20"/>
                <w:szCs w:val="20"/>
              </w:rPr>
            </w:pPr>
            <w:r w:rsidRPr="00E511F4">
              <w:rPr>
                <w:sz w:val="20"/>
                <w:szCs w:val="20"/>
              </w:rPr>
              <w:t>43 021 157,21</w:t>
            </w:r>
          </w:p>
        </w:tc>
      </w:tr>
      <w:tr w:rsidR="00373F08" w14:paraId="4A176600"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16B77E2C" w14:textId="77777777" w:rsidR="00373F08" w:rsidRDefault="00373F08" w:rsidP="00373F08">
            <w:pPr>
              <w:jc w:val="center"/>
              <w:rPr>
                <w:sz w:val="20"/>
                <w:szCs w:val="20"/>
              </w:rPr>
            </w:pPr>
            <w:r>
              <w:rPr>
                <w:sz w:val="20"/>
                <w:szCs w:val="20"/>
              </w:rPr>
              <w:t>29</w:t>
            </w:r>
          </w:p>
        </w:tc>
        <w:tc>
          <w:tcPr>
            <w:tcW w:w="2631" w:type="dxa"/>
            <w:tcBorders>
              <w:top w:val="nil"/>
              <w:left w:val="nil"/>
              <w:bottom w:val="single" w:sz="4" w:space="0" w:color="auto"/>
              <w:right w:val="single" w:sz="4" w:space="0" w:color="auto"/>
            </w:tcBorders>
            <w:noWrap/>
            <w:vAlign w:val="center"/>
            <w:hideMark/>
          </w:tcPr>
          <w:p w14:paraId="18700F5D" w14:textId="77777777" w:rsidR="00373F08" w:rsidRDefault="00373F08" w:rsidP="00373F08">
            <w:pPr>
              <w:rPr>
                <w:sz w:val="20"/>
                <w:szCs w:val="20"/>
              </w:rPr>
            </w:pPr>
            <w:r>
              <w:rPr>
                <w:sz w:val="20"/>
                <w:szCs w:val="20"/>
              </w:rPr>
              <w:t>Наружная отделка</w:t>
            </w:r>
          </w:p>
        </w:tc>
        <w:tc>
          <w:tcPr>
            <w:tcW w:w="1113" w:type="dxa"/>
            <w:tcBorders>
              <w:top w:val="nil"/>
              <w:left w:val="nil"/>
              <w:bottom w:val="single" w:sz="4" w:space="0" w:color="auto"/>
              <w:right w:val="single" w:sz="4" w:space="0" w:color="auto"/>
            </w:tcBorders>
            <w:noWrap/>
            <w:vAlign w:val="center"/>
            <w:hideMark/>
          </w:tcPr>
          <w:p w14:paraId="1E0A312A"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080CCB96"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6DEAFD3A"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6B017BB3" w14:textId="77777777" w:rsidR="00373F08" w:rsidRPr="00E511F4" w:rsidRDefault="00373F08" w:rsidP="00373F08">
            <w:pPr>
              <w:jc w:val="center"/>
              <w:rPr>
                <w:sz w:val="20"/>
                <w:szCs w:val="20"/>
              </w:rPr>
            </w:pPr>
            <w:r w:rsidRPr="00E511F4">
              <w:rPr>
                <w:sz w:val="20"/>
                <w:szCs w:val="20"/>
              </w:rPr>
              <w:t>1 906 244,47</w:t>
            </w:r>
          </w:p>
        </w:tc>
        <w:tc>
          <w:tcPr>
            <w:tcW w:w="0" w:type="auto"/>
            <w:tcBorders>
              <w:top w:val="nil"/>
              <w:left w:val="nil"/>
              <w:bottom w:val="single" w:sz="4" w:space="0" w:color="auto"/>
              <w:right w:val="single" w:sz="4" w:space="0" w:color="auto"/>
            </w:tcBorders>
            <w:shd w:val="clear" w:color="auto" w:fill="auto"/>
            <w:noWrap/>
            <w:vAlign w:val="center"/>
          </w:tcPr>
          <w:p w14:paraId="32F375F1" w14:textId="77777777" w:rsidR="00373F08" w:rsidRPr="00E511F4" w:rsidRDefault="00373F08" w:rsidP="00373F08">
            <w:pPr>
              <w:jc w:val="center"/>
              <w:rPr>
                <w:sz w:val="20"/>
                <w:szCs w:val="20"/>
              </w:rPr>
            </w:pPr>
            <w:r w:rsidRPr="00E511F4">
              <w:rPr>
                <w:sz w:val="20"/>
                <w:szCs w:val="20"/>
              </w:rPr>
              <w:t>381 248,89</w:t>
            </w:r>
          </w:p>
        </w:tc>
        <w:tc>
          <w:tcPr>
            <w:tcW w:w="0" w:type="auto"/>
            <w:tcBorders>
              <w:top w:val="nil"/>
              <w:left w:val="nil"/>
              <w:bottom w:val="single" w:sz="4" w:space="0" w:color="auto"/>
              <w:right w:val="single" w:sz="4" w:space="0" w:color="auto"/>
            </w:tcBorders>
            <w:shd w:val="clear" w:color="auto" w:fill="auto"/>
            <w:noWrap/>
            <w:vAlign w:val="center"/>
          </w:tcPr>
          <w:p w14:paraId="41007864" w14:textId="77777777" w:rsidR="00373F08" w:rsidRPr="00E511F4" w:rsidRDefault="00373F08" w:rsidP="00373F08">
            <w:pPr>
              <w:jc w:val="center"/>
              <w:rPr>
                <w:sz w:val="20"/>
                <w:szCs w:val="20"/>
              </w:rPr>
            </w:pPr>
            <w:r w:rsidRPr="00E511F4">
              <w:rPr>
                <w:sz w:val="20"/>
                <w:szCs w:val="20"/>
              </w:rPr>
              <w:t>2 287 493,36</w:t>
            </w:r>
          </w:p>
        </w:tc>
      </w:tr>
      <w:tr w:rsidR="00373F08" w14:paraId="29BDAEFA"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7EB0E763" w14:textId="77777777" w:rsidR="00373F08" w:rsidRDefault="00373F08" w:rsidP="00373F08">
            <w:pPr>
              <w:jc w:val="center"/>
              <w:rPr>
                <w:sz w:val="20"/>
                <w:szCs w:val="20"/>
              </w:rPr>
            </w:pPr>
            <w:r>
              <w:rPr>
                <w:sz w:val="20"/>
                <w:szCs w:val="20"/>
              </w:rPr>
              <w:t>30</w:t>
            </w:r>
          </w:p>
        </w:tc>
        <w:tc>
          <w:tcPr>
            <w:tcW w:w="2631" w:type="dxa"/>
            <w:tcBorders>
              <w:top w:val="nil"/>
              <w:left w:val="nil"/>
              <w:bottom w:val="single" w:sz="4" w:space="0" w:color="auto"/>
              <w:right w:val="single" w:sz="4" w:space="0" w:color="auto"/>
            </w:tcBorders>
            <w:vAlign w:val="center"/>
            <w:hideMark/>
          </w:tcPr>
          <w:p w14:paraId="63A9B58D" w14:textId="77777777" w:rsidR="00373F08" w:rsidRDefault="00373F08" w:rsidP="00373F08">
            <w:pPr>
              <w:rPr>
                <w:sz w:val="20"/>
                <w:szCs w:val="20"/>
              </w:rPr>
            </w:pPr>
            <w:r>
              <w:rPr>
                <w:sz w:val="20"/>
                <w:szCs w:val="20"/>
              </w:rPr>
              <w:t>Тепловой пункт, автоматизация</w:t>
            </w:r>
          </w:p>
        </w:tc>
        <w:tc>
          <w:tcPr>
            <w:tcW w:w="1113" w:type="dxa"/>
            <w:tcBorders>
              <w:top w:val="nil"/>
              <w:left w:val="nil"/>
              <w:bottom w:val="single" w:sz="4" w:space="0" w:color="auto"/>
              <w:right w:val="single" w:sz="4" w:space="0" w:color="auto"/>
            </w:tcBorders>
            <w:noWrap/>
            <w:vAlign w:val="center"/>
            <w:hideMark/>
          </w:tcPr>
          <w:p w14:paraId="00A6D458"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1B2CD996"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22A40A04"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0A20F51D" w14:textId="77777777" w:rsidR="00373F08" w:rsidRPr="00E511F4" w:rsidRDefault="00373F08" w:rsidP="00373F08">
            <w:pPr>
              <w:jc w:val="center"/>
              <w:rPr>
                <w:sz w:val="20"/>
                <w:szCs w:val="20"/>
              </w:rPr>
            </w:pPr>
            <w:r w:rsidRPr="00E511F4">
              <w:rPr>
                <w:sz w:val="20"/>
                <w:szCs w:val="20"/>
              </w:rPr>
              <w:t>1 856 666,89</w:t>
            </w:r>
          </w:p>
        </w:tc>
        <w:tc>
          <w:tcPr>
            <w:tcW w:w="0" w:type="auto"/>
            <w:tcBorders>
              <w:top w:val="nil"/>
              <w:left w:val="nil"/>
              <w:bottom w:val="single" w:sz="4" w:space="0" w:color="auto"/>
              <w:right w:val="single" w:sz="4" w:space="0" w:color="auto"/>
            </w:tcBorders>
            <w:shd w:val="clear" w:color="auto" w:fill="auto"/>
            <w:noWrap/>
            <w:vAlign w:val="center"/>
          </w:tcPr>
          <w:p w14:paraId="2D681777" w14:textId="77777777" w:rsidR="00373F08" w:rsidRPr="00E511F4" w:rsidRDefault="00373F08" w:rsidP="00373F08">
            <w:pPr>
              <w:jc w:val="center"/>
              <w:rPr>
                <w:sz w:val="20"/>
                <w:szCs w:val="20"/>
              </w:rPr>
            </w:pPr>
            <w:r w:rsidRPr="00E511F4">
              <w:rPr>
                <w:sz w:val="20"/>
                <w:szCs w:val="20"/>
              </w:rPr>
              <w:t>371 333,38</w:t>
            </w:r>
          </w:p>
        </w:tc>
        <w:tc>
          <w:tcPr>
            <w:tcW w:w="0" w:type="auto"/>
            <w:tcBorders>
              <w:top w:val="nil"/>
              <w:left w:val="nil"/>
              <w:bottom w:val="single" w:sz="4" w:space="0" w:color="auto"/>
              <w:right w:val="single" w:sz="4" w:space="0" w:color="auto"/>
            </w:tcBorders>
            <w:shd w:val="clear" w:color="auto" w:fill="auto"/>
            <w:noWrap/>
            <w:vAlign w:val="center"/>
          </w:tcPr>
          <w:p w14:paraId="0D58FBB9" w14:textId="77777777" w:rsidR="00373F08" w:rsidRPr="00E511F4" w:rsidRDefault="00373F08" w:rsidP="00373F08">
            <w:pPr>
              <w:jc w:val="center"/>
              <w:rPr>
                <w:sz w:val="20"/>
                <w:szCs w:val="20"/>
              </w:rPr>
            </w:pPr>
            <w:r w:rsidRPr="00E511F4">
              <w:rPr>
                <w:sz w:val="20"/>
                <w:szCs w:val="20"/>
              </w:rPr>
              <w:t>2 228 000,27</w:t>
            </w:r>
          </w:p>
        </w:tc>
      </w:tr>
      <w:tr w:rsidR="00373F08" w14:paraId="75AA61B4"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6CEE88F1" w14:textId="77777777" w:rsidR="00373F08" w:rsidRDefault="00373F08" w:rsidP="00373F08">
            <w:pPr>
              <w:jc w:val="center"/>
              <w:rPr>
                <w:sz w:val="20"/>
                <w:szCs w:val="20"/>
              </w:rPr>
            </w:pPr>
            <w:r>
              <w:rPr>
                <w:sz w:val="20"/>
                <w:szCs w:val="20"/>
              </w:rPr>
              <w:t>31</w:t>
            </w:r>
          </w:p>
        </w:tc>
        <w:tc>
          <w:tcPr>
            <w:tcW w:w="2631" w:type="dxa"/>
            <w:tcBorders>
              <w:top w:val="nil"/>
              <w:left w:val="nil"/>
              <w:bottom w:val="single" w:sz="4" w:space="0" w:color="auto"/>
              <w:right w:val="single" w:sz="4" w:space="0" w:color="auto"/>
            </w:tcBorders>
            <w:vAlign w:val="center"/>
            <w:hideMark/>
          </w:tcPr>
          <w:p w14:paraId="16087F20" w14:textId="77777777" w:rsidR="00373F08" w:rsidRDefault="00373F08" w:rsidP="00373F08">
            <w:pPr>
              <w:rPr>
                <w:sz w:val="20"/>
                <w:szCs w:val="20"/>
              </w:rPr>
            </w:pPr>
            <w:r>
              <w:rPr>
                <w:sz w:val="20"/>
                <w:szCs w:val="20"/>
              </w:rPr>
              <w:t>Отопление</w:t>
            </w:r>
          </w:p>
        </w:tc>
        <w:tc>
          <w:tcPr>
            <w:tcW w:w="1113" w:type="dxa"/>
            <w:tcBorders>
              <w:top w:val="nil"/>
              <w:left w:val="nil"/>
              <w:bottom w:val="single" w:sz="4" w:space="0" w:color="auto"/>
              <w:right w:val="single" w:sz="4" w:space="0" w:color="auto"/>
            </w:tcBorders>
            <w:noWrap/>
            <w:vAlign w:val="center"/>
            <w:hideMark/>
          </w:tcPr>
          <w:p w14:paraId="5F01AA57"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5DF0C2E4"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78718542"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36122C6A" w14:textId="77777777" w:rsidR="00373F08" w:rsidRPr="00E511F4" w:rsidRDefault="00373F08" w:rsidP="00373F08">
            <w:pPr>
              <w:jc w:val="center"/>
              <w:rPr>
                <w:sz w:val="20"/>
                <w:szCs w:val="20"/>
              </w:rPr>
            </w:pPr>
            <w:r w:rsidRPr="00E511F4">
              <w:rPr>
                <w:sz w:val="20"/>
                <w:szCs w:val="20"/>
              </w:rPr>
              <w:t>6 825 096,82</w:t>
            </w:r>
          </w:p>
        </w:tc>
        <w:tc>
          <w:tcPr>
            <w:tcW w:w="0" w:type="auto"/>
            <w:tcBorders>
              <w:top w:val="nil"/>
              <w:left w:val="nil"/>
              <w:bottom w:val="single" w:sz="4" w:space="0" w:color="auto"/>
              <w:right w:val="single" w:sz="4" w:space="0" w:color="auto"/>
            </w:tcBorders>
            <w:shd w:val="clear" w:color="auto" w:fill="auto"/>
            <w:noWrap/>
            <w:vAlign w:val="center"/>
          </w:tcPr>
          <w:p w14:paraId="723EA6A9" w14:textId="77777777" w:rsidR="00373F08" w:rsidRPr="00E511F4" w:rsidRDefault="00373F08" w:rsidP="00373F08">
            <w:pPr>
              <w:jc w:val="center"/>
              <w:rPr>
                <w:sz w:val="20"/>
                <w:szCs w:val="20"/>
              </w:rPr>
            </w:pPr>
            <w:r w:rsidRPr="00E511F4">
              <w:rPr>
                <w:sz w:val="20"/>
                <w:szCs w:val="20"/>
              </w:rPr>
              <w:t>1 365 019,36</w:t>
            </w:r>
          </w:p>
        </w:tc>
        <w:tc>
          <w:tcPr>
            <w:tcW w:w="0" w:type="auto"/>
            <w:tcBorders>
              <w:top w:val="nil"/>
              <w:left w:val="nil"/>
              <w:bottom w:val="single" w:sz="4" w:space="0" w:color="auto"/>
              <w:right w:val="single" w:sz="4" w:space="0" w:color="auto"/>
            </w:tcBorders>
            <w:shd w:val="clear" w:color="auto" w:fill="auto"/>
            <w:noWrap/>
            <w:vAlign w:val="center"/>
          </w:tcPr>
          <w:p w14:paraId="688C9E86" w14:textId="77777777" w:rsidR="00373F08" w:rsidRPr="00E511F4" w:rsidRDefault="00373F08" w:rsidP="00373F08">
            <w:pPr>
              <w:jc w:val="center"/>
              <w:rPr>
                <w:sz w:val="20"/>
                <w:szCs w:val="20"/>
              </w:rPr>
            </w:pPr>
            <w:r w:rsidRPr="00E511F4">
              <w:rPr>
                <w:sz w:val="20"/>
                <w:szCs w:val="20"/>
              </w:rPr>
              <w:t>8 190 116,18</w:t>
            </w:r>
          </w:p>
        </w:tc>
      </w:tr>
      <w:tr w:rsidR="00373F08" w14:paraId="3B966519"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24732D3B" w14:textId="77777777" w:rsidR="00373F08" w:rsidRDefault="00373F08" w:rsidP="00373F08">
            <w:pPr>
              <w:jc w:val="center"/>
              <w:rPr>
                <w:sz w:val="20"/>
                <w:szCs w:val="20"/>
              </w:rPr>
            </w:pPr>
            <w:r>
              <w:rPr>
                <w:sz w:val="20"/>
                <w:szCs w:val="20"/>
              </w:rPr>
              <w:t>32</w:t>
            </w:r>
          </w:p>
        </w:tc>
        <w:tc>
          <w:tcPr>
            <w:tcW w:w="2631" w:type="dxa"/>
            <w:tcBorders>
              <w:top w:val="nil"/>
              <w:left w:val="nil"/>
              <w:bottom w:val="single" w:sz="4" w:space="0" w:color="auto"/>
              <w:right w:val="single" w:sz="4" w:space="0" w:color="auto"/>
            </w:tcBorders>
            <w:vAlign w:val="center"/>
            <w:hideMark/>
          </w:tcPr>
          <w:p w14:paraId="719AE734" w14:textId="77777777" w:rsidR="00373F08" w:rsidRDefault="00373F08" w:rsidP="00373F08">
            <w:pPr>
              <w:rPr>
                <w:sz w:val="20"/>
                <w:szCs w:val="20"/>
              </w:rPr>
            </w:pPr>
            <w:r>
              <w:rPr>
                <w:sz w:val="20"/>
                <w:szCs w:val="20"/>
              </w:rPr>
              <w:t>Теплоснабжение калориферов</w:t>
            </w:r>
          </w:p>
        </w:tc>
        <w:tc>
          <w:tcPr>
            <w:tcW w:w="1113" w:type="dxa"/>
            <w:tcBorders>
              <w:top w:val="nil"/>
              <w:left w:val="nil"/>
              <w:bottom w:val="single" w:sz="4" w:space="0" w:color="auto"/>
              <w:right w:val="single" w:sz="4" w:space="0" w:color="auto"/>
            </w:tcBorders>
            <w:noWrap/>
            <w:vAlign w:val="center"/>
            <w:hideMark/>
          </w:tcPr>
          <w:p w14:paraId="5EA4ADA0"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6EA5B727"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66703FD0"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7B4CF716" w14:textId="77777777" w:rsidR="00373F08" w:rsidRPr="00E511F4" w:rsidRDefault="00373F08" w:rsidP="00373F08">
            <w:pPr>
              <w:jc w:val="center"/>
              <w:rPr>
                <w:sz w:val="20"/>
                <w:szCs w:val="20"/>
              </w:rPr>
            </w:pPr>
            <w:r w:rsidRPr="00E511F4">
              <w:rPr>
                <w:sz w:val="20"/>
                <w:szCs w:val="20"/>
              </w:rPr>
              <w:t>391 841,01</w:t>
            </w:r>
          </w:p>
        </w:tc>
        <w:tc>
          <w:tcPr>
            <w:tcW w:w="0" w:type="auto"/>
            <w:tcBorders>
              <w:top w:val="nil"/>
              <w:left w:val="nil"/>
              <w:bottom w:val="single" w:sz="4" w:space="0" w:color="auto"/>
              <w:right w:val="single" w:sz="4" w:space="0" w:color="auto"/>
            </w:tcBorders>
            <w:shd w:val="clear" w:color="auto" w:fill="auto"/>
            <w:noWrap/>
            <w:vAlign w:val="center"/>
          </w:tcPr>
          <w:p w14:paraId="52AFEFBE" w14:textId="77777777" w:rsidR="00373F08" w:rsidRPr="00E511F4" w:rsidRDefault="00373F08" w:rsidP="00373F08">
            <w:pPr>
              <w:jc w:val="center"/>
              <w:rPr>
                <w:sz w:val="20"/>
                <w:szCs w:val="20"/>
              </w:rPr>
            </w:pPr>
            <w:r w:rsidRPr="00E511F4">
              <w:rPr>
                <w:sz w:val="20"/>
                <w:szCs w:val="20"/>
              </w:rPr>
              <w:t>78 368,20</w:t>
            </w:r>
          </w:p>
        </w:tc>
        <w:tc>
          <w:tcPr>
            <w:tcW w:w="0" w:type="auto"/>
            <w:tcBorders>
              <w:top w:val="nil"/>
              <w:left w:val="nil"/>
              <w:bottom w:val="single" w:sz="4" w:space="0" w:color="auto"/>
              <w:right w:val="single" w:sz="4" w:space="0" w:color="auto"/>
            </w:tcBorders>
            <w:shd w:val="clear" w:color="auto" w:fill="auto"/>
            <w:noWrap/>
            <w:vAlign w:val="center"/>
          </w:tcPr>
          <w:p w14:paraId="428D2377" w14:textId="77777777" w:rsidR="00373F08" w:rsidRPr="00E511F4" w:rsidRDefault="00373F08" w:rsidP="00373F08">
            <w:pPr>
              <w:jc w:val="center"/>
              <w:rPr>
                <w:sz w:val="20"/>
                <w:szCs w:val="20"/>
              </w:rPr>
            </w:pPr>
            <w:r w:rsidRPr="00E511F4">
              <w:rPr>
                <w:sz w:val="20"/>
                <w:szCs w:val="20"/>
              </w:rPr>
              <w:t>470 209,21</w:t>
            </w:r>
          </w:p>
        </w:tc>
      </w:tr>
      <w:tr w:rsidR="00373F08" w14:paraId="3691C97D"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13B133E5" w14:textId="77777777" w:rsidR="00373F08" w:rsidRDefault="00373F08" w:rsidP="00373F08">
            <w:pPr>
              <w:jc w:val="center"/>
              <w:rPr>
                <w:sz w:val="20"/>
                <w:szCs w:val="20"/>
              </w:rPr>
            </w:pPr>
            <w:r>
              <w:rPr>
                <w:sz w:val="20"/>
                <w:szCs w:val="20"/>
              </w:rPr>
              <w:t>33</w:t>
            </w:r>
          </w:p>
        </w:tc>
        <w:tc>
          <w:tcPr>
            <w:tcW w:w="2631" w:type="dxa"/>
            <w:tcBorders>
              <w:top w:val="nil"/>
              <w:left w:val="nil"/>
              <w:bottom w:val="single" w:sz="4" w:space="0" w:color="auto"/>
              <w:right w:val="single" w:sz="4" w:space="0" w:color="auto"/>
            </w:tcBorders>
            <w:noWrap/>
            <w:vAlign w:val="center"/>
            <w:hideMark/>
          </w:tcPr>
          <w:p w14:paraId="10209A6E" w14:textId="77777777" w:rsidR="00373F08" w:rsidRDefault="00373F08" w:rsidP="00373F08">
            <w:pPr>
              <w:rPr>
                <w:sz w:val="20"/>
                <w:szCs w:val="20"/>
              </w:rPr>
            </w:pPr>
            <w:r>
              <w:rPr>
                <w:sz w:val="20"/>
                <w:szCs w:val="20"/>
              </w:rPr>
              <w:t>Вертикальная планировка</w:t>
            </w:r>
          </w:p>
        </w:tc>
        <w:tc>
          <w:tcPr>
            <w:tcW w:w="1113" w:type="dxa"/>
            <w:tcBorders>
              <w:top w:val="nil"/>
              <w:left w:val="nil"/>
              <w:bottom w:val="single" w:sz="4" w:space="0" w:color="auto"/>
              <w:right w:val="single" w:sz="4" w:space="0" w:color="auto"/>
            </w:tcBorders>
            <w:noWrap/>
            <w:vAlign w:val="center"/>
            <w:hideMark/>
          </w:tcPr>
          <w:p w14:paraId="4DD13751"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6E43F198"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3F9845E3"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4FBDDE12" w14:textId="77777777" w:rsidR="00373F08" w:rsidRPr="00E511F4" w:rsidRDefault="00373F08" w:rsidP="00373F08">
            <w:pPr>
              <w:jc w:val="center"/>
              <w:rPr>
                <w:sz w:val="20"/>
                <w:szCs w:val="20"/>
              </w:rPr>
            </w:pPr>
            <w:r w:rsidRPr="00E511F4">
              <w:rPr>
                <w:sz w:val="20"/>
                <w:szCs w:val="20"/>
              </w:rPr>
              <w:t>256 946,02</w:t>
            </w:r>
          </w:p>
        </w:tc>
        <w:tc>
          <w:tcPr>
            <w:tcW w:w="0" w:type="auto"/>
            <w:tcBorders>
              <w:top w:val="nil"/>
              <w:left w:val="nil"/>
              <w:bottom w:val="single" w:sz="4" w:space="0" w:color="auto"/>
              <w:right w:val="single" w:sz="4" w:space="0" w:color="auto"/>
            </w:tcBorders>
            <w:shd w:val="clear" w:color="auto" w:fill="auto"/>
            <w:noWrap/>
            <w:vAlign w:val="center"/>
          </w:tcPr>
          <w:p w14:paraId="41FD32C1" w14:textId="77777777" w:rsidR="00373F08" w:rsidRPr="00E511F4" w:rsidRDefault="00373F08" w:rsidP="00373F08">
            <w:pPr>
              <w:jc w:val="center"/>
              <w:rPr>
                <w:sz w:val="20"/>
                <w:szCs w:val="20"/>
              </w:rPr>
            </w:pPr>
            <w:r w:rsidRPr="00E511F4">
              <w:rPr>
                <w:sz w:val="20"/>
                <w:szCs w:val="20"/>
              </w:rPr>
              <w:t>51 389,20</w:t>
            </w:r>
          </w:p>
        </w:tc>
        <w:tc>
          <w:tcPr>
            <w:tcW w:w="0" w:type="auto"/>
            <w:tcBorders>
              <w:top w:val="nil"/>
              <w:left w:val="nil"/>
              <w:bottom w:val="single" w:sz="4" w:space="0" w:color="auto"/>
              <w:right w:val="single" w:sz="4" w:space="0" w:color="auto"/>
            </w:tcBorders>
            <w:shd w:val="clear" w:color="auto" w:fill="auto"/>
            <w:noWrap/>
            <w:vAlign w:val="center"/>
          </w:tcPr>
          <w:p w14:paraId="2990E444" w14:textId="77777777" w:rsidR="00373F08" w:rsidRPr="00E511F4" w:rsidRDefault="00373F08" w:rsidP="00373F08">
            <w:pPr>
              <w:jc w:val="center"/>
              <w:rPr>
                <w:sz w:val="20"/>
                <w:szCs w:val="20"/>
              </w:rPr>
            </w:pPr>
            <w:r w:rsidRPr="00E511F4">
              <w:rPr>
                <w:sz w:val="20"/>
                <w:szCs w:val="20"/>
              </w:rPr>
              <w:t>308 335,22</w:t>
            </w:r>
          </w:p>
        </w:tc>
      </w:tr>
      <w:tr w:rsidR="00373F08" w14:paraId="7E70151A"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11EB9083" w14:textId="77777777" w:rsidR="00373F08" w:rsidRDefault="00373F08" w:rsidP="00373F08">
            <w:pPr>
              <w:jc w:val="center"/>
              <w:rPr>
                <w:sz w:val="20"/>
                <w:szCs w:val="20"/>
              </w:rPr>
            </w:pPr>
            <w:r>
              <w:rPr>
                <w:sz w:val="20"/>
                <w:szCs w:val="20"/>
              </w:rPr>
              <w:t>34</w:t>
            </w:r>
          </w:p>
        </w:tc>
        <w:tc>
          <w:tcPr>
            <w:tcW w:w="2631" w:type="dxa"/>
            <w:tcBorders>
              <w:top w:val="nil"/>
              <w:left w:val="nil"/>
              <w:bottom w:val="single" w:sz="4" w:space="0" w:color="auto"/>
              <w:right w:val="single" w:sz="4" w:space="0" w:color="auto"/>
            </w:tcBorders>
            <w:vAlign w:val="bottom"/>
            <w:hideMark/>
          </w:tcPr>
          <w:p w14:paraId="1513ABBD" w14:textId="77777777" w:rsidR="00373F08" w:rsidRDefault="00373F08" w:rsidP="00373F08">
            <w:pPr>
              <w:rPr>
                <w:sz w:val="20"/>
                <w:szCs w:val="20"/>
              </w:rPr>
            </w:pPr>
            <w:r>
              <w:rPr>
                <w:sz w:val="20"/>
                <w:szCs w:val="20"/>
              </w:rPr>
              <w:t>Наружные сети электроснабжения</w:t>
            </w:r>
          </w:p>
        </w:tc>
        <w:tc>
          <w:tcPr>
            <w:tcW w:w="1113" w:type="dxa"/>
            <w:tcBorders>
              <w:top w:val="nil"/>
              <w:left w:val="nil"/>
              <w:bottom w:val="single" w:sz="4" w:space="0" w:color="auto"/>
              <w:right w:val="single" w:sz="4" w:space="0" w:color="auto"/>
            </w:tcBorders>
            <w:noWrap/>
            <w:vAlign w:val="center"/>
            <w:hideMark/>
          </w:tcPr>
          <w:p w14:paraId="2EB02357"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3648847E"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170F9EFB"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4D52C86B" w14:textId="77777777" w:rsidR="00373F08" w:rsidRPr="00E511F4" w:rsidRDefault="00373F08" w:rsidP="00373F08">
            <w:pPr>
              <w:jc w:val="center"/>
              <w:rPr>
                <w:sz w:val="20"/>
                <w:szCs w:val="20"/>
              </w:rPr>
            </w:pPr>
            <w:r w:rsidRPr="00E511F4">
              <w:rPr>
                <w:sz w:val="20"/>
                <w:szCs w:val="20"/>
              </w:rPr>
              <w:t>4 406 963,66</w:t>
            </w:r>
          </w:p>
        </w:tc>
        <w:tc>
          <w:tcPr>
            <w:tcW w:w="0" w:type="auto"/>
            <w:tcBorders>
              <w:top w:val="nil"/>
              <w:left w:val="nil"/>
              <w:bottom w:val="single" w:sz="4" w:space="0" w:color="auto"/>
              <w:right w:val="single" w:sz="4" w:space="0" w:color="auto"/>
            </w:tcBorders>
            <w:shd w:val="clear" w:color="auto" w:fill="auto"/>
            <w:noWrap/>
            <w:vAlign w:val="center"/>
          </w:tcPr>
          <w:p w14:paraId="7BDF846A" w14:textId="77777777" w:rsidR="00373F08" w:rsidRPr="00E511F4" w:rsidRDefault="00373F08" w:rsidP="00373F08">
            <w:pPr>
              <w:jc w:val="center"/>
              <w:rPr>
                <w:sz w:val="20"/>
                <w:szCs w:val="20"/>
              </w:rPr>
            </w:pPr>
            <w:r w:rsidRPr="00E511F4">
              <w:rPr>
                <w:sz w:val="20"/>
                <w:szCs w:val="20"/>
              </w:rPr>
              <w:t>881 392,73</w:t>
            </w:r>
          </w:p>
        </w:tc>
        <w:tc>
          <w:tcPr>
            <w:tcW w:w="0" w:type="auto"/>
            <w:tcBorders>
              <w:top w:val="nil"/>
              <w:left w:val="nil"/>
              <w:bottom w:val="single" w:sz="4" w:space="0" w:color="auto"/>
              <w:right w:val="single" w:sz="4" w:space="0" w:color="auto"/>
            </w:tcBorders>
            <w:shd w:val="clear" w:color="auto" w:fill="auto"/>
            <w:noWrap/>
            <w:vAlign w:val="center"/>
          </w:tcPr>
          <w:p w14:paraId="48E7C4A7" w14:textId="77777777" w:rsidR="00373F08" w:rsidRPr="00E511F4" w:rsidRDefault="00373F08" w:rsidP="00373F08">
            <w:pPr>
              <w:jc w:val="center"/>
              <w:rPr>
                <w:sz w:val="20"/>
                <w:szCs w:val="20"/>
              </w:rPr>
            </w:pPr>
            <w:r w:rsidRPr="00E511F4">
              <w:rPr>
                <w:sz w:val="20"/>
                <w:szCs w:val="20"/>
              </w:rPr>
              <w:t>5 288 356,39</w:t>
            </w:r>
          </w:p>
        </w:tc>
      </w:tr>
      <w:tr w:rsidR="00373F08" w14:paraId="67BA1D2B"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2CE68FDE" w14:textId="77777777" w:rsidR="00373F08" w:rsidRDefault="00373F08" w:rsidP="00373F08">
            <w:pPr>
              <w:jc w:val="center"/>
              <w:rPr>
                <w:sz w:val="20"/>
                <w:szCs w:val="20"/>
              </w:rPr>
            </w:pPr>
            <w:r>
              <w:rPr>
                <w:sz w:val="20"/>
                <w:szCs w:val="20"/>
              </w:rPr>
              <w:t>35</w:t>
            </w:r>
          </w:p>
        </w:tc>
        <w:tc>
          <w:tcPr>
            <w:tcW w:w="2631" w:type="dxa"/>
            <w:tcBorders>
              <w:top w:val="nil"/>
              <w:left w:val="nil"/>
              <w:bottom w:val="single" w:sz="4" w:space="0" w:color="auto"/>
              <w:right w:val="single" w:sz="4" w:space="0" w:color="auto"/>
            </w:tcBorders>
            <w:shd w:val="clear" w:color="auto" w:fill="FFFFFF"/>
            <w:vAlign w:val="center"/>
            <w:hideMark/>
          </w:tcPr>
          <w:p w14:paraId="2429F039" w14:textId="77777777" w:rsidR="00373F08" w:rsidRDefault="00373F08" w:rsidP="00373F08">
            <w:pPr>
              <w:rPr>
                <w:sz w:val="20"/>
                <w:szCs w:val="20"/>
              </w:rPr>
            </w:pPr>
            <w:r>
              <w:rPr>
                <w:sz w:val="20"/>
                <w:szCs w:val="20"/>
              </w:rPr>
              <w:t>Малые архитектурные формы, дорожные знаки</w:t>
            </w:r>
          </w:p>
        </w:tc>
        <w:tc>
          <w:tcPr>
            <w:tcW w:w="1113" w:type="dxa"/>
            <w:tcBorders>
              <w:top w:val="nil"/>
              <w:left w:val="nil"/>
              <w:bottom w:val="single" w:sz="4" w:space="0" w:color="auto"/>
              <w:right w:val="single" w:sz="4" w:space="0" w:color="auto"/>
            </w:tcBorders>
            <w:shd w:val="clear" w:color="auto" w:fill="FFFFFF"/>
            <w:noWrap/>
            <w:vAlign w:val="center"/>
            <w:hideMark/>
          </w:tcPr>
          <w:p w14:paraId="77F17380"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shd w:val="clear" w:color="auto" w:fill="FFFFFF"/>
            <w:noWrap/>
            <w:vAlign w:val="center"/>
            <w:hideMark/>
          </w:tcPr>
          <w:p w14:paraId="04E8E991"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shd w:val="clear" w:color="auto" w:fill="FFFFFF"/>
            <w:vAlign w:val="center"/>
            <w:hideMark/>
          </w:tcPr>
          <w:p w14:paraId="76552116"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000000" w:fill="FFFFFF"/>
            <w:noWrap/>
            <w:vAlign w:val="center"/>
          </w:tcPr>
          <w:p w14:paraId="3AE338C9" w14:textId="77777777" w:rsidR="00373F08" w:rsidRPr="00E511F4" w:rsidRDefault="00373F08" w:rsidP="00373F08">
            <w:pPr>
              <w:jc w:val="center"/>
              <w:rPr>
                <w:sz w:val="20"/>
                <w:szCs w:val="20"/>
              </w:rPr>
            </w:pPr>
            <w:r w:rsidRPr="00E511F4">
              <w:rPr>
                <w:sz w:val="20"/>
                <w:szCs w:val="20"/>
              </w:rPr>
              <w:t>994 838,73</w:t>
            </w:r>
          </w:p>
        </w:tc>
        <w:tc>
          <w:tcPr>
            <w:tcW w:w="0" w:type="auto"/>
            <w:tcBorders>
              <w:top w:val="nil"/>
              <w:left w:val="nil"/>
              <w:bottom w:val="single" w:sz="4" w:space="0" w:color="auto"/>
              <w:right w:val="single" w:sz="4" w:space="0" w:color="auto"/>
            </w:tcBorders>
            <w:shd w:val="clear" w:color="000000" w:fill="FFFFFF"/>
            <w:noWrap/>
            <w:vAlign w:val="center"/>
          </w:tcPr>
          <w:p w14:paraId="3A065129" w14:textId="77777777" w:rsidR="00373F08" w:rsidRPr="00E511F4" w:rsidRDefault="00373F08" w:rsidP="00373F08">
            <w:pPr>
              <w:jc w:val="center"/>
              <w:rPr>
                <w:sz w:val="20"/>
                <w:szCs w:val="20"/>
              </w:rPr>
            </w:pPr>
            <w:r w:rsidRPr="00E511F4">
              <w:rPr>
                <w:sz w:val="20"/>
                <w:szCs w:val="20"/>
              </w:rPr>
              <w:t>198 967,75</w:t>
            </w:r>
          </w:p>
        </w:tc>
        <w:tc>
          <w:tcPr>
            <w:tcW w:w="0" w:type="auto"/>
            <w:tcBorders>
              <w:top w:val="nil"/>
              <w:left w:val="nil"/>
              <w:bottom w:val="single" w:sz="4" w:space="0" w:color="auto"/>
              <w:right w:val="single" w:sz="4" w:space="0" w:color="auto"/>
            </w:tcBorders>
            <w:shd w:val="clear" w:color="000000" w:fill="FFFFFF"/>
            <w:noWrap/>
            <w:vAlign w:val="center"/>
          </w:tcPr>
          <w:p w14:paraId="1F645914" w14:textId="77777777" w:rsidR="00373F08" w:rsidRPr="00E511F4" w:rsidRDefault="00373F08" w:rsidP="00373F08">
            <w:pPr>
              <w:jc w:val="center"/>
              <w:rPr>
                <w:sz w:val="20"/>
                <w:szCs w:val="20"/>
              </w:rPr>
            </w:pPr>
            <w:r w:rsidRPr="00E511F4">
              <w:rPr>
                <w:sz w:val="20"/>
                <w:szCs w:val="20"/>
              </w:rPr>
              <w:t>1 193 806,48</w:t>
            </w:r>
          </w:p>
        </w:tc>
      </w:tr>
      <w:tr w:rsidR="00373F08" w14:paraId="49C55C7E"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69FDF0B5" w14:textId="77777777" w:rsidR="00373F08" w:rsidRDefault="00373F08" w:rsidP="00373F08">
            <w:pPr>
              <w:jc w:val="center"/>
              <w:rPr>
                <w:sz w:val="20"/>
                <w:szCs w:val="20"/>
              </w:rPr>
            </w:pPr>
            <w:r>
              <w:rPr>
                <w:sz w:val="20"/>
                <w:szCs w:val="20"/>
              </w:rPr>
              <w:t>36</w:t>
            </w:r>
          </w:p>
        </w:tc>
        <w:tc>
          <w:tcPr>
            <w:tcW w:w="2631" w:type="dxa"/>
            <w:tcBorders>
              <w:top w:val="nil"/>
              <w:left w:val="nil"/>
              <w:bottom w:val="single" w:sz="4" w:space="0" w:color="auto"/>
              <w:right w:val="single" w:sz="4" w:space="0" w:color="auto"/>
            </w:tcBorders>
            <w:shd w:val="clear" w:color="auto" w:fill="FFFFFF"/>
            <w:vAlign w:val="center"/>
            <w:hideMark/>
          </w:tcPr>
          <w:p w14:paraId="4E0833C8" w14:textId="77777777" w:rsidR="00373F08" w:rsidRDefault="00373F08" w:rsidP="00373F08">
            <w:pPr>
              <w:rPr>
                <w:sz w:val="20"/>
                <w:szCs w:val="20"/>
              </w:rPr>
            </w:pPr>
            <w:r>
              <w:rPr>
                <w:sz w:val="20"/>
                <w:szCs w:val="20"/>
              </w:rPr>
              <w:t>Ограждение территории</w:t>
            </w:r>
          </w:p>
        </w:tc>
        <w:tc>
          <w:tcPr>
            <w:tcW w:w="1113" w:type="dxa"/>
            <w:tcBorders>
              <w:top w:val="nil"/>
              <w:left w:val="nil"/>
              <w:bottom w:val="single" w:sz="4" w:space="0" w:color="auto"/>
              <w:right w:val="single" w:sz="4" w:space="0" w:color="auto"/>
            </w:tcBorders>
            <w:shd w:val="clear" w:color="auto" w:fill="FFFFFF"/>
            <w:noWrap/>
            <w:vAlign w:val="center"/>
            <w:hideMark/>
          </w:tcPr>
          <w:p w14:paraId="2BB76C4E"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shd w:val="clear" w:color="auto" w:fill="FFFFFF"/>
            <w:noWrap/>
            <w:vAlign w:val="center"/>
            <w:hideMark/>
          </w:tcPr>
          <w:p w14:paraId="36C2AE59"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shd w:val="clear" w:color="auto" w:fill="FFFFFF"/>
            <w:vAlign w:val="center"/>
            <w:hideMark/>
          </w:tcPr>
          <w:p w14:paraId="65A76725"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000000" w:fill="FFFFFF"/>
            <w:noWrap/>
            <w:vAlign w:val="center"/>
          </w:tcPr>
          <w:p w14:paraId="622CD5F9" w14:textId="77777777" w:rsidR="00373F08" w:rsidRPr="00E511F4" w:rsidRDefault="00373F08" w:rsidP="00373F08">
            <w:pPr>
              <w:jc w:val="center"/>
              <w:rPr>
                <w:sz w:val="20"/>
                <w:szCs w:val="20"/>
              </w:rPr>
            </w:pPr>
            <w:r w:rsidRPr="00E511F4">
              <w:rPr>
                <w:sz w:val="20"/>
                <w:szCs w:val="20"/>
              </w:rPr>
              <w:t>2 361 504,07</w:t>
            </w:r>
          </w:p>
        </w:tc>
        <w:tc>
          <w:tcPr>
            <w:tcW w:w="0" w:type="auto"/>
            <w:tcBorders>
              <w:top w:val="nil"/>
              <w:left w:val="nil"/>
              <w:bottom w:val="single" w:sz="4" w:space="0" w:color="auto"/>
              <w:right w:val="single" w:sz="4" w:space="0" w:color="auto"/>
            </w:tcBorders>
            <w:shd w:val="clear" w:color="000000" w:fill="FFFFFF"/>
            <w:noWrap/>
            <w:vAlign w:val="center"/>
          </w:tcPr>
          <w:p w14:paraId="6D19A1FF" w14:textId="77777777" w:rsidR="00373F08" w:rsidRPr="00E511F4" w:rsidRDefault="00373F08" w:rsidP="00373F08">
            <w:pPr>
              <w:jc w:val="center"/>
              <w:rPr>
                <w:sz w:val="20"/>
                <w:szCs w:val="20"/>
              </w:rPr>
            </w:pPr>
            <w:r w:rsidRPr="00E511F4">
              <w:rPr>
                <w:sz w:val="20"/>
                <w:szCs w:val="20"/>
              </w:rPr>
              <w:t>472 300,81</w:t>
            </w:r>
          </w:p>
        </w:tc>
        <w:tc>
          <w:tcPr>
            <w:tcW w:w="0" w:type="auto"/>
            <w:tcBorders>
              <w:top w:val="nil"/>
              <w:left w:val="nil"/>
              <w:bottom w:val="single" w:sz="4" w:space="0" w:color="auto"/>
              <w:right w:val="single" w:sz="4" w:space="0" w:color="auto"/>
            </w:tcBorders>
            <w:shd w:val="clear" w:color="000000" w:fill="FFFFFF"/>
            <w:noWrap/>
            <w:vAlign w:val="center"/>
          </w:tcPr>
          <w:p w14:paraId="0B68AD19" w14:textId="77777777" w:rsidR="00373F08" w:rsidRPr="00E511F4" w:rsidRDefault="00373F08" w:rsidP="00373F08">
            <w:pPr>
              <w:jc w:val="center"/>
              <w:rPr>
                <w:sz w:val="20"/>
                <w:szCs w:val="20"/>
              </w:rPr>
            </w:pPr>
            <w:r w:rsidRPr="00E511F4">
              <w:rPr>
                <w:sz w:val="20"/>
                <w:szCs w:val="20"/>
              </w:rPr>
              <w:t>2 833 804,88</w:t>
            </w:r>
          </w:p>
        </w:tc>
      </w:tr>
      <w:tr w:rsidR="00373F08" w14:paraId="528D2AC1"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337A2165" w14:textId="77777777" w:rsidR="00373F08" w:rsidRDefault="00373F08" w:rsidP="00373F08">
            <w:pPr>
              <w:jc w:val="center"/>
              <w:rPr>
                <w:sz w:val="20"/>
                <w:szCs w:val="20"/>
              </w:rPr>
            </w:pPr>
            <w:r>
              <w:rPr>
                <w:sz w:val="20"/>
                <w:szCs w:val="20"/>
              </w:rPr>
              <w:t>37</w:t>
            </w:r>
          </w:p>
        </w:tc>
        <w:tc>
          <w:tcPr>
            <w:tcW w:w="2631" w:type="dxa"/>
            <w:tcBorders>
              <w:top w:val="nil"/>
              <w:left w:val="nil"/>
              <w:bottom w:val="single" w:sz="4" w:space="0" w:color="auto"/>
              <w:right w:val="single" w:sz="4" w:space="0" w:color="auto"/>
            </w:tcBorders>
            <w:noWrap/>
            <w:vAlign w:val="center"/>
            <w:hideMark/>
          </w:tcPr>
          <w:p w14:paraId="6F5FEE70" w14:textId="77777777" w:rsidR="00373F08" w:rsidRDefault="00373F08" w:rsidP="00373F08">
            <w:pPr>
              <w:rPr>
                <w:sz w:val="20"/>
                <w:szCs w:val="20"/>
              </w:rPr>
            </w:pPr>
            <w:r>
              <w:rPr>
                <w:sz w:val="20"/>
                <w:szCs w:val="20"/>
              </w:rPr>
              <w:t>Наружные сети связи</w:t>
            </w:r>
          </w:p>
        </w:tc>
        <w:tc>
          <w:tcPr>
            <w:tcW w:w="1113" w:type="dxa"/>
            <w:tcBorders>
              <w:top w:val="nil"/>
              <w:left w:val="nil"/>
              <w:bottom w:val="single" w:sz="4" w:space="0" w:color="auto"/>
              <w:right w:val="single" w:sz="4" w:space="0" w:color="auto"/>
            </w:tcBorders>
            <w:noWrap/>
            <w:vAlign w:val="center"/>
            <w:hideMark/>
          </w:tcPr>
          <w:p w14:paraId="4E4B3B38"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372BA8FD"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20FEBCFE"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67A50FE6" w14:textId="77777777" w:rsidR="00373F08" w:rsidRPr="00E511F4" w:rsidRDefault="00373F08" w:rsidP="00373F08">
            <w:pPr>
              <w:jc w:val="center"/>
              <w:rPr>
                <w:sz w:val="20"/>
                <w:szCs w:val="20"/>
              </w:rPr>
            </w:pPr>
            <w:r w:rsidRPr="00E511F4">
              <w:rPr>
                <w:sz w:val="20"/>
                <w:szCs w:val="20"/>
              </w:rPr>
              <w:t>58 308,08</w:t>
            </w:r>
          </w:p>
        </w:tc>
        <w:tc>
          <w:tcPr>
            <w:tcW w:w="0" w:type="auto"/>
            <w:tcBorders>
              <w:top w:val="nil"/>
              <w:left w:val="nil"/>
              <w:bottom w:val="single" w:sz="4" w:space="0" w:color="auto"/>
              <w:right w:val="single" w:sz="4" w:space="0" w:color="auto"/>
            </w:tcBorders>
            <w:shd w:val="clear" w:color="auto" w:fill="auto"/>
            <w:noWrap/>
            <w:vAlign w:val="center"/>
          </w:tcPr>
          <w:p w14:paraId="425FCA2A" w14:textId="77777777" w:rsidR="00373F08" w:rsidRPr="00E511F4" w:rsidRDefault="00373F08" w:rsidP="00373F08">
            <w:pPr>
              <w:jc w:val="center"/>
              <w:rPr>
                <w:sz w:val="20"/>
                <w:szCs w:val="20"/>
              </w:rPr>
            </w:pPr>
            <w:r w:rsidRPr="00E511F4">
              <w:rPr>
                <w:sz w:val="20"/>
                <w:szCs w:val="20"/>
              </w:rPr>
              <w:t>11 661,62</w:t>
            </w:r>
          </w:p>
        </w:tc>
        <w:tc>
          <w:tcPr>
            <w:tcW w:w="0" w:type="auto"/>
            <w:tcBorders>
              <w:top w:val="nil"/>
              <w:left w:val="nil"/>
              <w:bottom w:val="single" w:sz="4" w:space="0" w:color="auto"/>
              <w:right w:val="single" w:sz="4" w:space="0" w:color="auto"/>
            </w:tcBorders>
            <w:shd w:val="clear" w:color="auto" w:fill="auto"/>
            <w:noWrap/>
            <w:vAlign w:val="center"/>
          </w:tcPr>
          <w:p w14:paraId="6FDB7E67" w14:textId="77777777" w:rsidR="00373F08" w:rsidRPr="00E511F4" w:rsidRDefault="00373F08" w:rsidP="00373F08">
            <w:pPr>
              <w:jc w:val="center"/>
              <w:rPr>
                <w:sz w:val="20"/>
                <w:szCs w:val="20"/>
              </w:rPr>
            </w:pPr>
            <w:r w:rsidRPr="00E511F4">
              <w:rPr>
                <w:sz w:val="20"/>
                <w:szCs w:val="20"/>
              </w:rPr>
              <w:t>69 969,70</w:t>
            </w:r>
          </w:p>
        </w:tc>
      </w:tr>
      <w:tr w:rsidR="00373F08" w14:paraId="2237E5FA"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0CAE1957" w14:textId="77777777" w:rsidR="00373F08" w:rsidRDefault="00373F08" w:rsidP="00373F08">
            <w:pPr>
              <w:jc w:val="center"/>
              <w:rPr>
                <w:sz w:val="20"/>
                <w:szCs w:val="20"/>
              </w:rPr>
            </w:pPr>
            <w:r>
              <w:rPr>
                <w:sz w:val="20"/>
                <w:szCs w:val="20"/>
              </w:rPr>
              <w:t>38</w:t>
            </w:r>
          </w:p>
        </w:tc>
        <w:tc>
          <w:tcPr>
            <w:tcW w:w="2631" w:type="dxa"/>
            <w:tcBorders>
              <w:top w:val="nil"/>
              <w:left w:val="nil"/>
              <w:bottom w:val="single" w:sz="4" w:space="0" w:color="auto"/>
              <w:right w:val="single" w:sz="4" w:space="0" w:color="auto"/>
            </w:tcBorders>
            <w:vAlign w:val="center"/>
            <w:hideMark/>
          </w:tcPr>
          <w:p w14:paraId="0E0ECF50" w14:textId="77777777" w:rsidR="00373F08" w:rsidRDefault="00373F08" w:rsidP="00373F08">
            <w:pPr>
              <w:rPr>
                <w:sz w:val="20"/>
                <w:szCs w:val="20"/>
              </w:rPr>
            </w:pPr>
            <w:r>
              <w:rPr>
                <w:sz w:val="20"/>
                <w:szCs w:val="20"/>
              </w:rPr>
              <w:t>Наружное освещение</w:t>
            </w:r>
          </w:p>
        </w:tc>
        <w:tc>
          <w:tcPr>
            <w:tcW w:w="1113" w:type="dxa"/>
            <w:tcBorders>
              <w:top w:val="nil"/>
              <w:left w:val="nil"/>
              <w:bottom w:val="single" w:sz="4" w:space="0" w:color="auto"/>
              <w:right w:val="single" w:sz="4" w:space="0" w:color="auto"/>
            </w:tcBorders>
            <w:noWrap/>
            <w:vAlign w:val="center"/>
            <w:hideMark/>
          </w:tcPr>
          <w:p w14:paraId="6933E615"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070EB269"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59DF2682"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60D52430" w14:textId="77777777" w:rsidR="00373F08" w:rsidRPr="00E511F4" w:rsidRDefault="00373F08" w:rsidP="00373F08">
            <w:pPr>
              <w:jc w:val="center"/>
              <w:rPr>
                <w:sz w:val="20"/>
                <w:szCs w:val="20"/>
              </w:rPr>
            </w:pPr>
            <w:r w:rsidRPr="00E511F4">
              <w:rPr>
                <w:sz w:val="20"/>
                <w:szCs w:val="20"/>
              </w:rPr>
              <w:t>3 739 218,28</w:t>
            </w:r>
          </w:p>
        </w:tc>
        <w:tc>
          <w:tcPr>
            <w:tcW w:w="0" w:type="auto"/>
            <w:tcBorders>
              <w:top w:val="nil"/>
              <w:left w:val="nil"/>
              <w:bottom w:val="single" w:sz="4" w:space="0" w:color="auto"/>
              <w:right w:val="single" w:sz="4" w:space="0" w:color="auto"/>
            </w:tcBorders>
            <w:shd w:val="clear" w:color="auto" w:fill="auto"/>
            <w:noWrap/>
            <w:vAlign w:val="center"/>
          </w:tcPr>
          <w:p w14:paraId="6BDA32E8" w14:textId="77777777" w:rsidR="00373F08" w:rsidRPr="00E511F4" w:rsidRDefault="00373F08" w:rsidP="00373F08">
            <w:pPr>
              <w:jc w:val="center"/>
              <w:rPr>
                <w:sz w:val="20"/>
                <w:szCs w:val="20"/>
              </w:rPr>
            </w:pPr>
            <w:r w:rsidRPr="00E511F4">
              <w:rPr>
                <w:sz w:val="20"/>
                <w:szCs w:val="20"/>
              </w:rPr>
              <w:t>747 843,66</w:t>
            </w:r>
          </w:p>
        </w:tc>
        <w:tc>
          <w:tcPr>
            <w:tcW w:w="0" w:type="auto"/>
            <w:tcBorders>
              <w:top w:val="nil"/>
              <w:left w:val="nil"/>
              <w:bottom w:val="single" w:sz="4" w:space="0" w:color="auto"/>
              <w:right w:val="single" w:sz="4" w:space="0" w:color="auto"/>
            </w:tcBorders>
            <w:shd w:val="clear" w:color="auto" w:fill="auto"/>
            <w:noWrap/>
            <w:vAlign w:val="center"/>
          </w:tcPr>
          <w:p w14:paraId="2CDFD695" w14:textId="77777777" w:rsidR="00373F08" w:rsidRPr="00E511F4" w:rsidRDefault="00373F08" w:rsidP="00373F08">
            <w:pPr>
              <w:jc w:val="center"/>
              <w:rPr>
                <w:sz w:val="20"/>
                <w:szCs w:val="20"/>
              </w:rPr>
            </w:pPr>
            <w:r w:rsidRPr="00E511F4">
              <w:rPr>
                <w:sz w:val="20"/>
                <w:szCs w:val="20"/>
              </w:rPr>
              <w:t>4 487 061,94</w:t>
            </w:r>
          </w:p>
        </w:tc>
      </w:tr>
      <w:tr w:rsidR="00373F08" w14:paraId="387FE6BD"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557E651C" w14:textId="77777777" w:rsidR="00373F08" w:rsidRDefault="00373F08" w:rsidP="00373F08">
            <w:pPr>
              <w:jc w:val="center"/>
              <w:rPr>
                <w:sz w:val="20"/>
                <w:szCs w:val="20"/>
              </w:rPr>
            </w:pPr>
            <w:r>
              <w:rPr>
                <w:sz w:val="20"/>
                <w:szCs w:val="20"/>
              </w:rPr>
              <w:t>39</w:t>
            </w:r>
          </w:p>
        </w:tc>
        <w:tc>
          <w:tcPr>
            <w:tcW w:w="2631" w:type="dxa"/>
            <w:tcBorders>
              <w:top w:val="nil"/>
              <w:left w:val="nil"/>
              <w:bottom w:val="single" w:sz="4" w:space="0" w:color="auto"/>
              <w:right w:val="single" w:sz="4" w:space="0" w:color="auto"/>
            </w:tcBorders>
            <w:noWrap/>
            <w:vAlign w:val="center"/>
            <w:hideMark/>
          </w:tcPr>
          <w:p w14:paraId="6CF9D356" w14:textId="77777777" w:rsidR="00373F08" w:rsidRDefault="00373F08" w:rsidP="00373F08">
            <w:pPr>
              <w:rPr>
                <w:sz w:val="20"/>
                <w:szCs w:val="20"/>
              </w:rPr>
            </w:pPr>
            <w:r>
              <w:rPr>
                <w:sz w:val="20"/>
                <w:szCs w:val="20"/>
              </w:rPr>
              <w:t>Заземление и молниезащита</w:t>
            </w:r>
          </w:p>
        </w:tc>
        <w:tc>
          <w:tcPr>
            <w:tcW w:w="1113" w:type="dxa"/>
            <w:tcBorders>
              <w:top w:val="nil"/>
              <w:left w:val="nil"/>
              <w:bottom w:val="single" w:sz="4" w:space="0" w:color="auto"/>
              <w:right w:val="single" w:sz="4" w:space="0" w:color="auto"/>
            </w:tcBorders>
            <w:noWrap/>
            <w:vAlign w:val="center"/>
            <w:hideMark/>
          </w:tcPr>
          <w:p w14:paraId="472D8739"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38A96EA6"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5706A115"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345E871C" w14:textId="77777777" w:rsidR="00373F08" w:rsidRPr="00E511F4" w:rsidRDefault="00373F08" w:rsidP="00373F08">
            <w:pPr>
              <w:jc w:val="center"/>
              <w:rPr>
                <w:sz w:val="20"/>
                <w:szCs w:val="20"/>
              </w:rPr>
            </w:pPr>
            <w:r w:rsidRPr="00E511F4">
              <w:rPr>
                <w:sz w:val="20"/>
                <w:szCs w:val="20"/>
              </w:rPr>
              <w:t>601 658,11</w:t>
            </w:r>
          </w:p>
        </w:tc>
        <w:tc>
          <w:tcPr>
            <w:tcW w:w="0" w:type="auto"/>
            <w:tcBorders>
              <w:top w:val="nil"/>
              <w:left w:val="nil"/>
              <w:bottom w:val="single" w:sz="4" w:space="0" w:color="auto"/>
              <w:right w:val="single" w:sz="4" w:space="0" w:color="auto"/>
            </w:tcBorders>
            <w:shd w:val="clear" w:color="auto" w:fill="auto"/>
            <w:noWrap/>
            <w:vAlign w:val="center"/>
          </w:tcPr>
          <w:p w14:paraId="297206E7" w14:textId="77777777" w:rsidR="00373F08" w:rsidRPr="00E511F4" w:rsidRDefault="00373F08" w:rsidP="00373F08">
            <w:pPr>
              <w:jc w:val="center"/>
              <w:rPr>
                <w:sz w:val="20"/>
                <w:szCs w:val="20"/>
              </w:rPr>
            </w:pPr>
            <w:r w:rsidRPr="00E511F4">
              <w:rPr>
                <w:sz w:val="20"/>
                <w:szCs w:val="20"/>
              </w:rPr>
              <w:t>120 331,62</w:t>
            </w:r>
          </w:p>
        </w:tc>
        <w:tc>
          <w:tcPr>
            <w:tcW w:w="0" w:type="auto"/>
            <w:tcBorders>
              <w:top w:val="nil"/>
              <w:left w:val="nil"/>
              <w:bottom w:val="single" w:sz="4" w:space="0" w:color="auto"/>
              <w:right w:val="single" w:sz="4" w:space="0" w:color="auto"/>
            </w:tcBorders>
            <w:shd w:val="clear" w:color="auto" w:fill="auto"/>
            <w:noWrap/>
            <w:vAlign w:val="center"/>
          </w:tcPr>
          <w:p w14:paraId="167F9B92" w14:textId="77777777" w:rsidR="00373F08" w:rsidRPr="00E511F4" w:rsidRDefault="00373F08" w:rsidP="00373F08">
            <w:pPr>
              <w:jc w:val="center"/>
              <w:rPr>
                <w:sz w:val="20"/>
                <w:szCs w:val="20"/>
              </w:rPr>
            </w:pPr>
            <w:r w:rsidRPr="00E511F4">
              <w:rPr>
                <w:sz w:val="20"/>
                <w:szCs w:val="20"/>
              </w:rPr>
              <w:t>721 989,73</w:t>
            </w:r>
          </w:p>
        </w:tc>
      </w:tr>
      <w:tr w:rsidR="00373F08" w14:paraId="4FA4678D"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1DC3AB11" w14:textId="77777777" w:rsidR="00373F08" w:rsidRDefault="00373F08" w:rsidP="00373F08">
            <w:pPr>
              <w:jc w:val="center"/>
              <w:rPr>
                <w:sz w:val="20"/>
                <w:szCs w:val="20"/>
              </w:rPr>
            </w:pPr>
            <w:r>
              <w:rPr>
                <w:sz w:val="20"/>
                <w:szCs w:val="20"/>
              </w:rPr>
              <w:t>40</w:t>
            </w:r>
          </w:p>
        </w:tc>
        <w:tc>
          <w:tcPr>
            <w:tcW w:w="2631" w:type="dxa"/>
            <w:tcBorders>
              <w:top w:val="nil"/>
              <w:left w:val="nil"/>
              <w:bottom w:val="single" w:sz="4" w:space="0" w:color="auto"/>
              <w:right w:val="single" w:sz="4" w:space="0" w:color="auto"/>
            </w:tcBorders>
            <w:vAlign w:val="center"/>
            <w:hideMark/>
          </w:tcPr>
          <w:p w14:paraId="76866CCF" w14:textId="77777777" w:rsidR="00373F08" w:rsidRDefault="00373F08" w:rsidP="00373F08">
            <w:pPr>
              <w:rPr>
                <w:sz w:val="20"/>
                <w:szCs w:val="20"/>
              </w:rPr>
            </w:pPr>
            <w:r>
              <w:rPr>
                <w:sz w:val="20"/>
                <w:szCs w:val="20"/>
              </w:rPr>
              <w:t>Лестницы, пандус с ограждением</w:t>
            </w:r>
          </w:p>
        </w:tc>
        <w:tc>
          <w:tcPr>
            <w:tcW w:w="1113" w:type="dxa"/>
            <w:tcBorders>
              <w:top w:val="nil"/>
              <w:left w:val="nil"/>
              <w:bottom w:val="single" w:sz="4" w:space="0" w:color="auto"/>
              <w:right w:val="single" w:sz="4" w:space="0" w:color="auto"/>
            </w:tcBorders>
            <w:noWrap/>
            <w:vAlign w:val="center"/>
            <w:hideMark/>
          </w:tcPr>
          <w:p w14:paraId="1E0945E6"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64CB5667"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67BEA30E"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178230AC" w14:textId="77777777" w:rsidR="00373F08" w:rsidRPr="00E511F4" w:rsidRDefault="00373F08" w:rsidP="00373F08">
            <w:pPr>
              <w:jc w:val="center"/>
              <w:rPr>
                <w:sz w:val="20"/>
                <w:szCs w:val="20"/>
              </w:rPr>
            </w:pPr>
            <w:r w:rsidRPr="00E511F4">
              <w:rPr>
                <w:sz w:val="20"/>
                <w:szCs w:val="20"/>
              </w:rPr>
              <w:t>1 502 374,91</w:t>
            </w:r>
          </w:p>
        </w:tc>
        <w:tc>
          <w:tcPr>
            <w:tcW w:w="0" w:type="auto"/>
            <w:tcBorders>
              <w:top w:val="nil"/>
              <w:left w:val="nil"/>
              <w:bottom w:val="single" w:sz="4" w:space="0" w:color="auto"/>
              <w:right w:val="single" w:sz="4" w:space="0" w:color="auto"/>
            </w:tcBorders>
            <w:shd w:val="clear" w:color="auto" w:fill="auto"/>
            <w:noWrap/>
            <w:vAlign w:val="center"/>
          </w:tcPr>
          <w:p w14:paraId="7891EF21" w14:textId="77777777" w:rsidR="00373F08" w:rsidRPr="00E511F4" w:rsidRDefault="00373F08" w:rsidP="00373F08">
            <w:pPr>
              <w:jc w:val="center"/>
              <w:rPr>
                <w:sz w:val="20"/>
                <w:szCs w:val="20"/>
              </w:rPr>
            </w:pPr>
            <w:r w:rsidRPr="00E511F4">
              <w:rPr>
                <w:sz w:val="20"/>
                <w:szCs w:val="20"/>
              </w:rPr>
              <w:t>300 474,98</w:t>
            </w:r>
          </w:p>
        </w:tc>
        <w:tc>
          <w:tcPr>
            <w:tcW w:w="0" w:type="auto"/>
            <w:tcBorders>
              <w:top w:val="nil"/>
              <w:left w:val="nil"/>
              <w:bottom w:val="single" w:sz="4" w:space="0" w:color="auto"/>
              <w:right w:val="single" w:sz="4" w:space="0" w:color="auto"/>
            </w:tcBorders>
            <w:shd w:val="clear" w:color="auto" w:fill="auto"/>
            <w:noWrap/>
            <w:vAlign w:val="center"/>
          </w:tcPr>
          <w:p w14:paraId="118FAB1E" w14:textId="77777777" w:rsidR="00373F08" w:rsidRPr="00E511F4" w:rsidRDefault="00373F08" w:rsidP="00373F08">
            <w:pPr>
              <w:jc w:val="center"/>
              <w:rPr>
                <w:sz w:val="20"/>
                <w:szCs w:val="20"/>
              </w:rPr>
            </w:pPr>
            <w:r w:rsidRPr="00E511F4">
              <w:rPr>
                <w:sz w:val="20"/>
                <w:szCs w:val="20"/>
              </w:rPr>
              <w:t>1 802 849,89</w:t>
            </w:r>
          </w:p>
        </w:tc>
      </w:tr>
      <w:tr w:rsidR="00373F08" w14:paraId="7A043D6C"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71257B44" w14:textId="77777777" w:rsidR="00373F08" w:rsidRDefault="00373F08" w:rsidP="00373F08">
            <w:pPr>
              <w:jc w:val="center"/>
              <w:rPr>
                <w:sz w:val="20"/>
                <w:szCs w:val="20"/>
              </w:rPr>
            </w:pPr>
            <w:r>
              <w:rPr>
                <w:sz w:val="20"/>
                <w:szCs w:val="20"/>
              </w:rPr>
              <w:t>41</w:t>
            </w:r>
          </w:p>
        </w:tc>
        <w:tc>
          <w:tcPr>
            <w:tcW w:w="2631" w:type="dxa"/>
            <w:tcBorders>
              <w:top w:val="nil"/>
              <w:left w:val="nil"/>
              <w:bottom w:val="single" w:sz="4" w:space="0" w:color="auto"/>
              <w:right w:val="single" w:sz="4" w:space="0" w:color="auto"/>
            </w:tcBorders>
            <w:shd w:val="clear" w:color="auto" w:fill="FFFFFF"/>
            <w:vAlign w:val="center"/>
            <w:hideMark/>
          </w:tcPr>
          <w:p w14:paraId="45F6C0E3" w14:textId="77777777" w:rsidR="00373F08" w:rsidRDefault="00373F08" w:rsidP="00373F08">
            <w:pPr>
              <w:rPr>
                <w:sz w:val="20"/>
                <w:szCs w:val="20"/>
              </w:rPr>
            </w:pPr>
            <w:r>
              <w:rPr>
                <w:sz w:val="20"/>
                <w:szCs w:val="20"/>
              </w:rPr>
              <w:t>Благоустройство</w:t>
            </w:r>
          </w:p>
        </w:tc>
        <w:tc>
          <w:tcPr>
            <w:tcW w:w="1113" w:type="dxa"/>
            <w:tcBorders>
              <w:top w:val="nil"/>
              <w:left w:val="nil"/>
              <w:bottom w:val="single" w:sz="4" w:space="0" w:color="auto"/>
              <w:right w:val="single" w:sz="4" w:space="0" w:color="auto"/>
            </w:tcBorders>
            <w:shd w:val="clear" w:color="auto" w:fill="FFFFFF"/>
            <w:noWrap/>
            <w:vAlign w:val="center"/>
            <w:hideMark/>
          </w:tcPr>
          <w:p w14:paraId="26528E92"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shd w:val="clear" w:color="auto" w:fill="FFFFFF"/>
            <w:noWrap/>
            <w:vAlign w:val="center"/>
            <w:hideMark/>
          </w:tcPr>
          <w:p w14:paraId="4834432B"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shd w:val="clear" w:color="auto" w:fill="FFFFFF"/>
            <w:vAlign w:val="center"/>
            <w:hideMark/>
          </w:tcPr>
          <w:p w14:paraId="18019114"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000000" w:fill="FFFFFF"/>
            <w:noWrap/>
            <w:vAlign w:val="center"/>
          </w:tcPr>
          <w:p w14:paraId="0F27788C" w14:textId="77777777" w:rsidR="00373F08" w:rsidRPr="00E511F4" w:rsidRDefault="00373F08" w:rsidP="00373F08">
            <w:pPr>
              <w:jc w:val="center"/>
              <w:rPr>
                <w:sz w:val="20"/>
                <w:szCs w:val="20"/>
              </w:rPr>
            </w:pPr>
            <w:r w:rsidRPr="00E511F4">
              <w:rPr>
                <w:sz w:val="20"/>
                <w:szCs w:val="20"/>
              </w:rPr>
              <w:t>13 419 238,91</w:t>
            </w:r>
          </w:p>
        </w:tc>
        <w:tc>
          <w:tcPr>
            <w:tcW w:w="0" w:type="auto"/>
            <w:tcBorders>
              <w:top w:val="nil"/>
              <w:left w:val="nil"/>
              <w:bottom w:val="single" w:sz="4" w:space="0" w:color="auto"/>
              <w:right w:val="single" w:sz="4" w:space="0" w:color="auto"/>
            </w:tcBorders>
            <w:shd w:val="clear" w:color="000000" w:fill="FFFFFF"/>
            <w:noWrap/>
            <w:vAlign w:val="center"/>
          </w:tcPr>
          <w:p w14:paraId="784842E3" w14:textId="77777777" w:rsidR="00373F08" w:rsidRPr="00E511F4" w:rsidRDefault="00373F08" w:rsidP="00373F08">
            <w:pPr>
              <w:jc w:val="center"/>
              <w:rPr>
                <w:sz w:val="20"/>
                <w:szCs w:val="20"/>
              </w:rPr>
            </w:pPr>
            <w:r w:rsidRPr="00E511F4">
              <w:rPr>
                <w:sz w:val="20"/>
                <w:szCs w:val="20"/>
              </w:rPr>
              <w:t>2 683 847,78</w:t>
            </w:r>
          </w:p>
        </w:tc>
        <w:tc>
          <w:tcPr>
            <w:tcW w:w="0" w:type="auto"/>
            <w:tcBorders>
              <w:top w:val="nil"/>
              <w:left w:val="nil"/>
              <w:bottom w:val="single" w:sz="4" w:space="0" w:color="auto"/>
              <w:right w:val="single" w:sz="4" w:space="0" w:color="auto"/>
            </w:tcBorders>
            <w:shd w:val="clear" w:color="000000" w:fill="FFFFFF"/>
            <w:noWrap/>
            <w:vAlign w:val="center"/>
          </w:tcPr>
          <w:p w14:paraId="073AE8DE" w14:textId="77777777" w:rsidR="00373F08" w:rsidRPr="00E511F4" w:rsidRDefault="00373F08" w:rsidP="00373F08">
            <w:pPr>
              <w:jc w:val="center"/>
              <w:rPr>
                <w:sz w:val="20"/>
                <w:szCs w:val="20"/>
              </w:rPr>
            </w:pPr>
            <w:r w:rsidRPr="00E511F4">
              <w:rPr>
                <w:sz w:val="20"/>
                <w:szCs w:val="20"/>
              </w:rPr>
              <w:t>16 103 086,69</w:t>
            </w:r>
          </w:p>
        </w:tc>
      </w:tr>
      <w:tr w:rsidR="00373F08" w14:paraId="58EF93D3"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0FB561F5" w14:textId="77777777" w:rsidR="00373F08" w:rsidRDefault="00373F08" w:rsidP="00373F08">
            <w:pPr>
              <w:jc w:val="center"/>
              <w:rPr>
                <w:sz w:val="20"/>
                <w:szCs w:val="20"/>
              </w:rPr>
            </w:pPr>
            <w:r>
              <w:rPr>
                <w:sz w:val="20"/>
                <w:szCs w:val="20"/>
              </w:rPr>
              <w:t>42</w:t>
            </w:r>
          </w:p>
        </w:tc>
        <w:tc>
          <w:tcPr>
            <w:tcW w:w="2631" w:type="dxa"/>
            <w:tcBorders>
              <w:top w:val="nil"/>
              <w:left w:val="nil"/>
              <w:bottom w:val="single" w:sz="4" w:space="0" w:color="auto"/>
              <w:right w:val="single" w:sz="4" w:space="0" w:color="auto"/>
            </w:tcBorders>
            <w:shd w:val="clear" w:color="auto" w:fill="FFFFFF"/>
            <w:vAlign w:val="center"/>
            <w:hideMark/>
          </w:tcPr>
          <w:p w14:paraId="3C7BA216" w14:textId="77777777" w:rsidR="00373F08" w:rsidRDefault="00373F08" w:rsidP="00373F08">
            <w:pPr>
              <w:rPr>
                <w:sz w:val="20"/>
                <w:szCs w:val="20"/>
              </w:rPr>
            </w:pPr>
            <w:r>
              <w:rPr>
                <w:sz w:val="20"/>
                <w:szCs w:val="20"/>
              </w:rPr>
              <w:t>Озеленение</w:t>
            </w:r>
          </w:p>
        </w:tc>
        <w:tc>
          <w:tcPr>
            <w:tcW w:w="1113" w:type="dxa"/>
            <w:tcBorders>
              <w:top w:val="nil"/>
              <w:left w:val="nil"/>
              <w:bottom w:val="single" w:sz="4" w:space="0" w:color="auto"/>
              <w:right w:val="single" w:sz="4" w:space="0" w:color="auto"/>
            </w:tcBorders>
            <w:shd w:val="clear" w:color="auto" w:fill="FFFFFF"/>
            <w:noWrap/>
            <w:vAlign w:val="center"/>
            <w:hideMark/>
          </w:tcPr>
          <w:p w14:paraId="6E05F4AA"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shd w:val="clear" w:color="auto" w:fill="FFFFFF"/>
            <w:noWrap/>
            <w:vAlign w:val="center"/>
            <w:hideMark/>
          </w:tcPr>
          <w:p w14:paraId="75881351"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shd w:val="clear" w:color="auto" w:fill="FFFFFF"/>
            <w:vAlign w:val="center"/>
            <w:hideMark/>
          </w:tcPr>
          <w:p w14:paraId="005A0A7C"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000000" w:fill="FFFFFF"/>
            <w:noWrap/>
            <w:vAlign w:val="center"/>
          </w:tcPr>
          <w:p w14:paraId="1950D47F" w14:textId="77777777" w:rsidR="00373F08" w:rsidRPr="00E511F4" w:rsidRDefault="00373F08" w:rsidP="00373F08">
            <w:pPr>
              <w:jc w:val="center"/>
              <w:rPr>
                <w:sz w:val="20"/>
                <w:szCs w:val="20"/>
              </w:rPr>
            </w:pPr>
            <w:r w:rsidRPr="00E511F4">
              <w:rPr>
                <w:sz w:val="20"/>
                <w:szCs w:val="20"/>
              </w:rPr>
              <w:t>606 134,39</w:t>
            </w:r>
          </w:p>
        </w:tc>
        <w:tc>
          <w:tcPr>
            <w:tcW w:w="0" w:type="auto"/>
            <w:tcBorders>
              <w:top w:val="nil"/>
              <w:left w:val="nil"/>
              <w:bottom w:val="single" w:sz="4" w:space="0" w:color="auto"/>
              <w:right w:val="single" w:sz="4" w:space="0" w:color="auto"/>
            </w:tcBorders>
            <w:shd w:val="clear" w:color="000000" w:fill="FFFFFF"/>
            <w:noWrap/>
            <w:vAlign w:val="center"/>
          </w:tcPr>
          <w:p w14:paraId="4CF4CE60" w14:textId="77777777" w:rsidR="00373F08" w:rsidRPr="00E511F4" w:rsidRDefault="00373F08" w:rsidP="00373F08">
            <w:pPr>
              <w:jc w:val="center"/>
              <w:rPr>
                <w:sz w:val="20"/>
                <w:szCs w:val="20"/>
              </w:rPr>
            </w:pPr>
            <w:r w:rsidRPr="00E511F4">
              <w:rPr>
                <w:sz w:val="20"/>
                <w:szCs w:val="20"/>
              </w:rPr>
              <w:t>121 226,88</w:t>
            </w:r>
          </w:p>
        </w:tc>
        <w:tc>
          <w:tcPr>
            <w:tcW w:w="0" w:type="auto"/>
            <w:tcBorders>
              <w:top w:val="nil"/>
              <w:left w:val="nil"/>
              <w:bottom w:val="single" w:sz="4" w:space="0" w:color="auto"/>
              <w:right w:val="single" w:sz="4" w:space="0" w:color="auto"/>
            </w:tcBorders>
            <w:shd w:val="clear" w:color="000000" w:fill="FFFFFF"/>
            <w:noWrap/>
            <w:vAlign w:val="center"/>
          </w:tcPr>
          <w:p w14:paraId="669E1098" w14:textId="77777777" w:rsidR="00373F08" w:rsidRPr="00E511F4" w:rsidRDefault="00373F08" w:rsidP="00373F08">
            <w:pPr>
              <w:jc w:val="center"/>
              <w:rPr>
                <w:sz w:val="20"/>
                <w:szCs w:val="20"/>
              </w:rPr>
            </w:pPr>
            <w:r w:rsidRPr="00E511F4">
              <w:rPr>
                <w:sz w:val="20"/>
                <w:szCs w:val="20"/>
              </w:rPr>
              <w:t>727 361,27</w:t>
            </w:r>
          </w:p>
        </w:tc>
      </w:tr>
      <w:tr w:rsidR="00373F08" w14:paraId="77515CB8"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7A06E21C" w14:textId="77777777" w:rsidR="00373F08" w:rsidRDefault="00373F08" w:rsidP="00373F08">
            <w:pPr>
              <w:jc w:val="center"/>
              <w:rPr>
                <w:sz w:val="20"/>
                <w:szCs w:val="20"/>
              </w:rPr>
            </w:pPr>
            <w:r>
              <w:rPr>
                <w:sz w:val="20"/>
                <w:szCs w:val="20"/>
              </w:rPr>
              <w:t>43</w:t>
            </w:r>
          </w:p>
        </w:tc>
        <w:tc>
          <w:tcPr>
            <w:tcW w:w="2631" w:type="dxa"/>
            <w:tcBorders>
              <w:top w:val="nil"/>
              <w:left w:val="nil"/>
              <w:bottom w:val="single" w:sz="4" w:space="0" w:color="auto"/>
              <w:right w:val="single" w:sz="4" w:space="0" w:color="auto"/>
            </w:tcBorders>
            <w:shd w:val="clear" w:color="auto" w:fill="FFFFFF"/>
            <w:vAlign w:val="center"/>
            <w:hideMark/>
          </w:tcPr>
          <w:p w14:paraId="751D51EA" w14:textId="77777777" w:rsidR="00373F08" w:rsidRDefault="00373F08" w:rsidP="00373F08">
            <w:pPr>
              <w:rPr>
                <w:sz w:val="20"/>
                <w:szCs w:val="20"/>
              </w:rPr>
            </w:pPr>
            <w:r>
              <w:rPr>
                <w:sz w:val="20"/>
                <w:szCs w:val="20"/>
              </w:rPr>
              <w:t>Навес и веранда</w:t>
            </w:r>
          </w:p>
        </w:tc>
        <w:tc>
          <w:tcPr>
            <w:tcW w:w="1113" w:type="dxa"/>
            <w:tcBorders>
              <w:top w:val="nil"/>
              <w:left w:val="nil"/>
              <w:bottom w:val="single" w:sz="4" w:space="0" w:color="auto"/>
              <w:right w:val="single" w:sz="4" w:space="0" w:color="auto"/>
            </w:tcBorders>
            <w:shd w:val="clear" w:color="auto" w:fill="FFFFFF"/>
            <w:noWrap/>
            <w:vAlign w:val="center"/>
            <w:hideMark/>
          </w:tcPr>
          <w:p w14:paraId="00DC870E"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shd w:val="clear" w:color="auto" w:fill="FFFFFF"/>
            <w:noWrap/>
            <w:vAlign w:val="center"/>
            <w:hideMark/>
          </w:tcPr>
          <w:p w14:paraId="2735E01B"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shd w:val="clear" w:color="auto" w:fill="FFFFFF"/>
            <w:vAlign w:val="center"/>
            <w:hideMark/>
          </w:tcPr>
          <w:p w14:paraId="58E3323E"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000000" w:fill="FFFFFF"/>
            <w:noWrap/>
            <w:vAlign w:val="center"/>
          </w:tcPr>
          <w:p w14:paraId="1F0B4FFA" w14:textId="77777777" w:rsidR="00373F08" w:rsidRPr="00E511F4" w:rsidRDefault="00373F08" w:rsidP="00373F08">
            <w:pPr>
              <w:jc w:val="center"/>
              <w:rPr>
                <w:sz w:val="20"/>
                <w:szCs w:val="20"/>
              </w:rPr>
            </w:pPr>
            <w:r w:rsidRPr="00E511F4">
              <w:rPr>
                <w:sz w:val="20"/>
                <w:szCs w:val="20"/>
              </w:rPr>
              <w:t>787 626,82</w:t>
            </w:r>
          </w:p>
        </w:tc>
        <w:tc>
          <w:tcPr>
            <w:tcW w:w="0" w:type="auto"/>
            <w:tcBorders>
              <w:top w:val="nil"/>
              <w:left w:val="nil"/>
              <w:bottom w:val="single" w:sz="4" w:space="0" w:color="auto"/>
              <w:right w:val="single" w:sz="4" w:space="0" w:color="auto"/>
            </w:tcBorders>
            <w:shd w:val="clear" w:color="000000" w:fill="FFFFFF"/>
            <w:noWrap/>
            <w:vAlign w:val="center"/>
          </w:tcPr>
          <w:p w14:paraId="1007E4B8" w14:textId="77777777" w:rsidR="00373F08" w:rsidRPr="00E511F4" w:rsidRDefault="00373F08" w:rsidP="00373F08">
            <w:pPr>
              <w:jc w:val="center"/>
              <w:rPr>
                <w:sz w:val="20"/>
                <w:szCs w:val="20"/>
              </w:rPr>
            </w:pPr>
            <w:r w:rsidRPr="00E511F4">
              <w:rPr>
                <w:sz w:val="20"/>
                <w:szCs w:val="20"/>
              </w:rPr>
              <w:t>157 525,36</w:t>
            </w:r>
          </w:p>
        </w:tc>
        <w:tc>
          <w:tcPr>
            <w:tcW w:w="0" w:type="auto"/>
            <w:tcBorders>
              <w:top w:val="nil"/>
              <w:left w:val="nil"/>
              <w:bottom w:val="single" w:sz="4" w:space="0" w:color="auto"/>
              <w:right w:val="single" w:sz="4" w:space="0" w:color="auto"/>
            </w:tcBorders>
            <w:shd w:val="clear" w:color="000000" w:fill="FFFFFF"/>
            <w:noWrap/>
            <w:vAlign w:val="center"/>
          </w:tcPr>
          <w:p w14:paraId="19DE117B" w14:textId="77777777" w:rsidR="00373F08" w:rsidRPr="00E511F4" w:rsidRDefault="00373F08" w:rsidP="00373F08">
            <w:pPr>
              <w:jc w:val="center"/>
              <w:rPr>
                <w:sz w:val="20"/>
                <w:szCs w:val="20"/>
              </w:rPr>
            </w:pPr>
            <w:r w:rsidRPr="00E511F4">
              <w:rPr>
                <w:sz w:val="20"/>
                <w:szCs w:val="20"/>
              </w:rPr>
              <w:t>945 152,18</w:t>
            </w:r>
          </w:p>
        </w:tc>
      </w:tr>
      <w:tr w:rsidR="00373F08" w14:paraId="3212FC8F"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075EF22A" w14:textId="77777777" w:rsidR="00373F08" w:rsidRDefault="00373F08" w:rsidP="00373F08">
            <w:pPr>
              <w:jc w:val="center"/>
              <w:rPr>
                <w:sz w:val="20"/>
                <w:szCs w:val="20"/>
              </w:rPr>
            </w:pPr>
            <w:r>
              <w:rPr>
                <w:sz w:val="20"/>
                <w:szCs w:val="20"/>
              </w:rPr>
              <w:t>44</w:t>
            </w:r>
          </w:p>
        </w:tc>
        <w:tc>
          <w:tcPr>
            <w:tcW w:w="2631" w:type="dxa"/>
            <w:tcBorders>
              <w:top w:val="nil"/>
              <w:left w:val="nil"/>
              <w:bottom w:val="single" w:sz="4" w:space="0" w:color="auto"/>
              <w:right w:val="single" w:sz="4" w:space="0" w:color="auto"/>
            </w:tcBorders>
            <w:vAlign w:val="center"/>
            <w:hideMark/>
          </w:tcPr>
          <w:p w14:paraId="607CD759" w14:textId="77777777" w:rsidR="00373F08" w:rsidRDefault="00373F08" w:rsidP="00373F08">
            <w:pPr>
              <w:rPr>
                <w:sz w:val="20"/>
                <w:szCs w:val="20"/>
              </w:rPr>
            </w:pPr>
            <w:r>
              <w:rPr>
                <w:sz w:val="20"/>
                <w:szCs w:val="20"/>
              </w:rPr>
              <w:t xml:space="preserve">Подключение приборов </w:t>
            </w:r>
            <w:proofErr w:type="spellStart"/>
            <w:r>
              <w:rPr>
                <w:sz w:val="20"/>
                <w:szCs w:val="20"/>
              </w:rPr>
              <w:t>КИПиА</w:t>
            </w:r>
            <w:proofErr w:type="spellEnd"/>
          </w:p>
        </w:tc>
        <w:tc>
          <w:tcPr>
            <w:tcW w:w="1113" w:type="dxa"/>
            <w:tcBorders>
              <w:top w:val="nil"/>
              <w:left w:val="nil"/>
              <w:bottom w:val="single" w:sz="4" w:space="0" w:color="auto"/>
              <w:right w:val="single" w:sz="4" w:space="0" w:color="auto"/>
            </w:tcBorders>
            <w:noWrap/>
            <w:vAlign w:val="center"/>
            <w:hideMark/>
          </w:tcPr>
          <w:p w14:paraId="305E63F9"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302E1DDA"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743BF83A"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3BAEC693" w14:textId="77777777" w:rsidR="00373F08" w:rsidRPr="00E511F4" w:rsidRDefault="00373F08" w:rsidP="00373F08">
            <w:pPr>
              <w:jc w:val="center"/>
              <w:rPr>
                <w:sz w:val="20"/>
                <w:szCs w:val="20"/>
              </w:rPr>
            </w:pPr>
            <w:r w:rsidRPr="00E511F4">
              <w:rPr>
                <w:sz w:val="20"/>
                <w:szCs w:val="20"/>
              </w:rPr>
              <w:t>2 034 863,70</w:t>
            </w:r>
          </w:p>
        </w:tc>
        <w:tc>
          <w:tcPr>
            <w:tcW w:w="0" w:type="auto"/>
            <w:tcBorders>
              <w:top w:val="nil"/>
              <w:left w:val="nil"/>
              <w:bottom w:val="single" w:sz="4" w:space="0" w:color="auto"/>
              <w:right w:val="single" w:sz="4" w:space="0" w:color="auto"/>
            </w:tcBorders>
            <w:shd w:val="clear" w:color="auto" w:fill="auto"/>
            <w:noWrap/>
            <w:vAlign w:val="center"/>
          </w:tcPr>
          <w:p w14:paraId="3B04D8D5" w14:textId="77777777" w:rsidR="00373F08" w:rsidRPr="00E511F4" w:rsidRDefault="00373F08" w:rsidP="00373F08">
            <w:pPr>
              <w:jc w:val="center"/>
              <w:rPr>
                <w:sz w:val="20"/>
                <w:szCs w:val="20"/>
              </w:rPr>
            </w:pPr>
            <w:r w:rsidRPr="00E511F4">
              <w:rPr>
                <w:sz w:val="20"/>
                <w:szCs w:val="20"/>
              </w:rPr>
              <w:t>406 972,74</w:t>
            </w:r>
          </w:p>
        </w:tc>
        <w:tc>
          <w:tcPr>
            <w:tcW w:w="0" w:type="auto"/>
            <w:tcBorders>
              <w:top w:val="nil"/>
              <w:left w:val="nil"/>
              <w:bottom w:val="single" w:sz="4" w:space="0" w:color="auto"/>
              <w:right w:val="single" w:sz="4" w:space="0" w:color="auto"/>
            </w:tcBorders>
            <w:shd w:val="clear" w:color="auto" w:fill="auto"/>
            <w:noWrap/>
            <w:vAlign w:val="center"/>
          </w:tcPr>
          <w:p w14:paraId="43FF3EA4" w14:textId="77777777" w:rsidR="00373F08" w:rsidRPr="00E511F4" w:rsidRDefault="00373F08" w:rsidP="00373F08">
            <w:pPr>
              <w:jc w:val="center"/>
              <w:rPr>
                <w:sz w:val="20"/>
                <w:szCs w:val="20"/>
              </w:rPr>
            </w:pPr>
            <w:r w:rsidRPr="00E511F4">
              <w:rPr>
                <w:sz w:val="20"/>
                <w:szCs w:val="20"/>
              </w:rPr>
              <w:t>2 441 836,44</w:t>
            </w:r>
          </w:p>
        </w:tc>
      </w:tr>
      <w:tr w:rsidR="00373F08" w14:paraId="517F29FF"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1D6FD1C5" w14:textId="77777777" w:rsidR="00373F08" w:rsidRDefault="00373F08" w:rsidP="00373F08">
            <w:pPr>
              <w:jc w:val="center"/>
              <w:rPr>
                <w:sz w:val="20"/>
                <w:szCs w:val="20"/>
              </w:rPr>
            </w:pPr>
            <w:r>
              <w:rPr>
                <w:sz w:val="20"/>
                <w:szCs w:val="20"/>
              </w:rPr>
              <w:t>45</w:t>
            </w:r>
          </w:p>
        </w:tc>
        <w:tc>
          <w:tcPr>
            <w:tcW w:w="2631" w:type="dxa"/>
            <w:tcBorders>
              <w:top w:val="nil"/>
              <w:left w:val="nil"/>
              <w:bottom w:val="single" w:sz="4" w:space="0" w:color="auto"/>
              <w:right w:val="single" w:sz="4" w:space="0" w:color="auto"/>
            </w:tcBorders>
            <w:vAlign w:val="center"/>
            <w:hideMark/>
          </w:tcPr>
          <w:p w14:paraId="65CF218B" w14:textId="77777777" w:rsidR="00373F08" w:rsidRDefault="00373F08" w:rsidP="00373F08">
            <w:pPr>
              <w:rPr>
                <w:sz w:val="20"/>
                <w:szCs w:val="20"/>
              </w:rPr>
            </w:pPr>
            <w:r>
              <w:rPr>
                <w:sz w:val="20"/>
                <w:szCs w:val="20"/>
              </w:rPr>
              <w:t xml:space="preserve">Вентиляция </w:t>
            </w:r>
          </w:p>
        </w:tc>
        <w:tc>
          <w:tcPr>
            <w:tcW w:w="1113" w:type="dxa"/>
            <w:tcBorders>
              <w:top w:val="nil"/>
              <w:left w:val="nil"/>
              <w:bottom w:val="single" w:sz="4" w:space="0" w:color="auto"/>
              <w:right w:val="single" w:sz="4" w:space="0" w:color="auto"/>
            </w:tcBorders>
            <w:noWrap/>
            <w:vAlign w:val="center"/>
            <w:hideMark/>
          </w:tcPr>
          <w:p w14:paraId="5646CD6D"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7543B911"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421FC5A6"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57EE508A" w14:textId="77777777" w:rsidR="00373F08" w:rsidRPr="00E511F4" w:rsidRDefault="00373F08" w:rsidP="00373F08">
            <w:pPr>
              <w:jc w:val="center"/>
              <w:rPr>
                <w:sz w:val="20"/>
                <w:szCs w:val="20"/>
              </w:rPr>
            </w:pPr>
            <w:r w:rsidRPr="00E511F4">
              <w:rPr>
                <w:sz w:val="20"/>
                <w:szCs w:val="20"/>
              </w:rPr>
              <w:t>16 970 571,29</w:t>
            </w:r>
          </w:p>
        </w:tc>
        <w:tc>
          <w:tcPr>
            <w:tcW w:w="0" w:type="auto"/>
            <w:tcBorders>
              <w:top w:val="nil"/>
              <w:left w:val="nil"/>
              <w:bottom w:val="single" w:sz="4" w:space="0" w:color="auto"/>
              <w:right w:val="single" w:sz="4" w:space="0" w:color="auto"/>
            </w:tcBorders>
            <w:shd w:val="clear" w:color="auto" w:fill="auto"/>
            <w:noWrap/>
            <w:vAlign w:val="center"/>
          </w:tcPr>
          <w:p w14:paraId="6C9492CD" w14:textId="77777777" w:rsidR="00373F08" w:rsidRPr="00E511F4" w:rsidRDefault="00373F08" w:rsidP="00373F08">
            <w:pPr>
              <w:jc w:val="center"/>
              <w:rPr>
                <w:sz w:val="20"/>
                <w:szCs w:val="20"/>
              </w:rPr>
            </w:pPr>
            <w:r w:rsidRPr="00E511F4">
              <w:rPr>
                <w:sz w:val="20"/>
                <w:szCs w:val="20"/>
              </w:rPr>
              <w:t>3 394 114,26</w:t>
            </w:r>
          </w:p>
        </w:tc>
        <w:tc>
          <w:tcPr>
            <w:tcW w:w="0" w:type="auto"/>
            <w:tcBorders>
              <w:top w:val="nil"/>
              <w:left w:val="nil"/>
              <w:bottom w:val="single" w:sz="4" w:space="0" w:color="auto"/>
              <w:right w:val="single" w:sz="4" w:space="0" w:color="auto"/>
            </w:tcBorders>
            <w:shd w:val="clear" w:color="auto" w:fill="auto"/>
            <w:noWrap/>
            <w:vAlign w:val="center"/>
          </w:tcPr>
          <w:p w14:paraId="1AD0A60E" w14:textId="77777777" w:rsidR="00373F08" w:rsidRPr="00E511F4" w:rsidRDefault="00373F08" w:rsidP="00373F08">
            <w:pPr>
              <w:jc w:val="center"/>
              <w:rPr>
                <w:sz w:val="20"/>
                <w:szCs w:val="20"/>
              </w:rPr>
            </w:pPr>
            <w:r w:rsidRPr="00E511F4">
              <w:rPr>
                <w:sz w:val="20"/>
                <w:szCs w:val="20"/>
              </w:rPr>
              <w:t>20 364 685,55</w:t>
            </w:r>
          </w:p>
        </w:tc>
      </w:tr>
      <w:tr w:rsidR="00373F08" w14:paraId="6C0816AA"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167AFD59" w14:textId="77777777" w:rsidR="00373F08" w:rsidRDefault="00373F08" w:rsidP="00373F08">
            <w:pPr>
              <w:jc w:val="center"/>
              <w:rPr>
                <w:sz w:val="20"/>
                <w:szCs w:val="20"/>
              </w:rPr>
            </w:pPr>
            <w:r>
              <w:rPr>
                <w:sz w:val="20"/>
                <w:szCs w:val="20"/>
              </w:rPr>
              <w:t>46</w:t>
            </w:r>
          </w:p>
        </w:tc>
        <w:tc>
          <w:tcPr>
            <w:tcW w:w="2631" w:type="dxa"/>
            <w:tcBorders>
              <w:top w:val="nil"/>
              <w:left w:val="nil"/>
              <w:bottom w:val="single" w:sz="4" w:space="0" w:color="auto"/>
              <w:right w:val="single" w:sz="4" w:space="0" w:color="auto"/>
            </w:tcBorders>
            <w:vAlign w:val="center"/>
            <w:hideMark/>
          </w:tcPr>
          <w:p w14:paraId="0755ED6B" w14:textId="77777777" w:rsidR="00373F08" w:rsidRDefault="00373F08" w:rsidP="00373F08">
            <w:pPr>
              <w:rPr>
                <w:sz w:val="20"/>
                <w:szCs w:val="20"/>
              </w:rPr>
            </w:pPr>
            <w:r>
              <w:rPr>
                <w:sz w:val="20"/>
                <w:szCs w:val="20"/>
              </w:rPr>
              <w:t>Кондиционирование</w:t>
            </w:r>
          </w:p>
        </w:tc>
        <w:tc>
          <w:tcPr>
            <w:tcW w:w="1113" w:type="dxa"/>
            <w:tcBorders>
              <w:top w:val="nil"/>
              <w:left w:val="nil"/>
              <w:bottom w:val="single" w:sz="4" w:space="0" w:color="auto"/>
              <w:right w:val="single" w:sz="4" w:space="0" w:color="auto"/>
            </w:tcBorders>
            <w:noWrap/>
            <w:vAlign w:val="center"/>
            <w:hideMark/>
          </w:tcPr>
          <w:p w14:paraId="0681CA30"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3C363C46"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07B3230C"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7E54401F" w14:textId="77777777" w:rsidR="00373F08" w:rsidRPr="00E511F4" w:rsidRDefault="00373F08" w:rsidP="00373F08">
            <w:pPr>
              <w:jc w:val="center"/>
              <w:rPr>
                <w:sz w:val="20"/>
                <w:szCs w:val="20"/>
              </w:rPr>
            </w:pPr>
            <w:r w:rsidRPr="00E511F4">
              <w:rPr>
                <w:sz w:val="20"/>
                <w:szCs w:val="20"/>
              </w:rPr>
              <w:t>1 369 627,66</w:t>
            </w:r>
          </w:p>
        </w:tc>
        <w:tc>
          <w:tcPr>
            <w:tcW w:w="0" w:type="auto"/>
            <w:tcBorders>
              <w:top w:val="nil"/>
              <w:left w:val="nil"/>
              <w:bottom w:val="single" w:sz="4" w:space="0" w:color="auto"/>
              <w:right w:val="single" w:sz="4" w:space="0" w:color="auto"/>
            </w:tcBorders>
            <w:shd w:val="clear" w:color="auto" w:fill="auto"/>
            <w:noWrap/>
            <w:vAlign w:val="center"/>
          </w:tcPr>
          <w:p w14:paraId="012CF162" w14:textId="77777777" w:rsidR="00373F08" w:rsidRPr="00E511F4" w:rsidRDefault="00373F08" w:rsidP="00373F08">
            <w:pPr>
              <w:jc w:val="center"/>
              <w:rPr>
                <w:sz w:val="20"/>
                <w:szCs w:val="20"/>
              </w:rPr>
            </w:pPr>
            <w:r w:rsidRPr="00E511F4">
              <w:rPr>
                <w:sz w:val="20"/>
                <w:szCs w:val="20"/>
              </w:rPr>
              <w:t>273 925,53</w:t>
            </w:r>
          </w:p>
        </w:tc>
        <w:tc>
          <w:tcPr>
            <w:tcW w:w="0" w:type="auto"/>
            <w:tcBorders>
              <w:top w:val="nil"/>
              <w:left w:val="nil"/>
              <w:bottom w:val="single" w:sz="4" w:space="0" w:color="auto"/>
              <w:right w:val="single" w:sz="4" w:space="0" w:color="auto"/>
            </w:tcBorders>
            <w:shd w:val="clear" w:color="auto" w:fill="auto"/>
            <w:noWrap/>
            <w:vAlign w:val="center"/>
          </w:tcPr>
          <w:p w14:paraId="3434E37E" w14:textId="77777777" w:rsidR="00373F08" w:rsidRPr="00E511F4" w:rsidRDefault="00373F08" w:rsidP="00373F08">
            <w:pPr>
              <w:jc w:val="center"/>
              <w:rPr>
                <w:sz w:val="20"/>
                <w:szCs w:val="20"/>
              </w:rPr>
            </w:pPr>
            <w:r w:rsidRPr="00E511F4">
              <w:rPr>
                <w:sz w:val="20"/>
                <w:szCs w:val="20"/>
              </w:rPr>
              <w:t>1 643 553,19</w:t>
            </w:r>
          </w:p>
        </w:tc>
      </w:tr>
      <w:tr w:rsidR="00373F08" w14:paraId="5EFC0D40"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0D5A5E73" w14:textId="77777777" w:rsidR="00373F08" w:rsidRDefault="00373F08" w:rsidP="00373F08">
            <w:pPr>
              <w:jc w:val="center"/>
              <w:rPr>
                <w:sz w:val="20"/>
                <w:szCs w:val="20"/>
              </w:rPr>
            </w:pPr>
            <w:r>
              <w:rPr>
                <w:sz w:val="20"/>
                <w:szCs w:val="20"/>
              </w:rPr>
              <w:t>47</w:t>
            </w:r>
          </w:p>
        </w:tc>
        <w:tc>
          <w:tcPr>
            <w:tcW w:w="2631" w:type="dxa"/>
            <w:tcBorders>
              <w:top w:val="nil"/>
              <w:left w:val="nil"/>
              <w:bottom w:val="single" w:sz="4" w:space="0" w:color="auto"/>
              <w:right w:val="single" w:sz="4" w:space="0" w:color="auto"/>
            </w:tcBorders>
            <w:vAlign w:val="bottom"/>
            <w:hideMark/>
          </w:tcPr>
          <w:p w14:paraId="5EE6262F" w14:textId="77777777" w:rsidR="00373F08" w:rsidRDefault="00373F08" w:rsidP="00373F08">
            <w:pPr>
              <w:rPr>
                <w:sz w:val="20"/>
                <w:szCs w:val="20"/>
              </w:rPr>
            </w:pPr>
            <w:r>
              <w:rPr>
                <w:sz w:val="20"/>
                <w:szCs w:val="20"/>
              </w:rPr>
              <w:t>Внутренние сети водоснабжения</w:t>
            </w:r>
          </w:p>
        </w:tc>
        <w:tc>
          <w:tcPr>
            <w:tcW w:w="1113" w:type="dxa"/>
            <w:tcBorders>
              <w:top w:val="nil"/>
              <w:left w:val="nil"/>
              <w:bottom w:val="single" w:sz="4" w:space="0" w:color="auto"/>
              <w:right w:val="single" w:sz="4" w:space="0" w:color="auto"/>
            </w:tcBorders>
            <w:noWrap/>
            <w:vAlign w:val="center"/>
            <w:hideMark/>
          </w:tcPr>
          <w:p w14:paraId="3E53D30F"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30D4B533"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6B383BB1"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6756F128" w14:textId="77777777" w:rsidR="00373F08" w:rsidRPr="00E511F4" w:rsidRDefault="00373F08" w:rsidP="00373F08">
            <w:pPr>
              <w:jc w:val="center"/>
              <w:rPr>
                <w:sz w:val="20"/>
                <w:szCs w:val="20"/>
              </w:rPr>
            </w:pPr>
            <w:r w:rsidRPr="00E511F4">
              <w:rPr>
                <w:sz w:val="20"/>
                <w:szCs w:val="20"/>
              </w:rPr>
              <w:t>8 146 206,21</w:t>
            </w:r>
          </w:p>
        </w:tc>
        <w:tc>
          <w:tcPr>
            <w:tcW w:w="0" w:type="auto"/>
            <w:tcBorders>
              <w:top w:val="nil"/>
              <w:left w:val="nil"/>
              <w:bottom w:val="single" w:sz="4" w:space="0" w:color="auto"/>
              <w:right w:val="single" w:sz="4" w:space="0" w:color="auto"/>
            </w:tcBorders>
            <w:shd w:val="clear" w:color="auto" w:fill="auto"/>
            <w:noWrap/>
            <w:vAlign w:val="center"/>
          </w:tcPr>
          <w:p w14:paraId="0D6E6F1D" w14:textId="77777777" w:rsidR="00373F08" w:rsidRPr="00E511F4" w:rsidRDefault="00373F08" w:rsidP="00373F08">
            <w:pPr>
              <w:jc w:val="center"/>
              <w:rPr>
                <w:sz w:val="20"/>
                <w:szCs w:val="20"/>
              </w:rPr>
            </w:pPr>
            <w:r w:rsidRPr="00E511F4">
              <w:rPr>
                <w:sz w:val="20"/>
                <w:szCs w:val="20"/>
              </w:rPr>
              <w:t>1 629 241,24</w:t>
            </w:r>
          </w:p>
        </w:tc>
        <w:tc>
          <w:tcPr>
            <w:tcW w:w="0" w:type="auto"/>
            <w:tcBorders>
              <w:top w:val="nil"/>
              <w:left w:val="nil"/>
              <w:bottom w:val="single" w:sz="4" w:space="0" w:color="auto"/>
              <w:right w:val="single" w:sz="4" w:space="0" w:color="auto"/>
            </w:tcBorders>
            <w:shd w:val="clear" w:color="auto" w:fill="auto"/>
            <w:noWrap/>
            <w:vAlign w:val="center"/>
          </w:tcPr>
          <w:p w14:paraId="60A96E5F" w14:textId="77777777" w:rsidR="00373F08" w:rsidRPr="00E511F4" w:rsidRDefault="00373F08" w:rsidP="00373F08">
            <w:pPr>
              <w:jc w:val="center"/>
              <w:rPr>
                <w:sz w:val="20"/>
                <w:szCs w:val="20"/>
              </w:rPr>
            </w:pPr>
            <w:r w:rsidRPr="00E511F4">
              <w:rPr>
                <w:sz w:val="20"/>
                <w:szCs w:val="20"/>
              </w:rPr>
              <w:t>9 775 447,45</w:t>
            </w:r>
          </w:p>
        </w:tc>
      </w:tr>
      <w:tr w:rsidR="00373F08" w14:paraId="3A316254"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069528D2" w14:textId="77777777" w:rsidR="00373F08" w:rsidRDefault="00373F08" w:rsidP="00373F08">
            <w:pPr>
              <w:jc w:val="center"/>
              <w:rPr>
                <w:sz w:val="20"/>
                <w:szCs w:val="20"/>
              </w:rPr>
            </w:pPr>
            <w:r>
              <w:rPr>
                <w:sz w:val="20"/>
                <w:szCs w:val="20"/>
              </w:rPr>
              <w:t>48</w:t>
            </w:r>
          </w:p>
        </w:tc>
        <w:tc>
          <w:tcPr>
            <w:tcW w:w="2631" w:type="dxa"/>
            <w:tcBorders>
              <w:top w:val="nil"/>
              <w:left w:val="nil"/>
              <w:bottom w:val="single" w:sz="4" w:space="0" w:color="auto"/>
              <w:right w:val="single" w:sz="4" w:space="0" w:color="auto"/>
            </w:tcBorders>
            <w:vAlign w:val="bottom"/>
            <w:hideMark/>
          </w:tcPr>
          <w:p w14:paraId="234BA83A" w14:textId="77777777" w:rsidR="00373F08" w:rsidRDefault="00373F08" w:rsidP="00373F08">
            <w:pPr>
              <w:rPr>
                <w:sz w:val="20"/>
                <w:szCs w:val="20"/>
              </w:rPr>
            </w:pPr>
            <w:r>
              <w:rPr>
                <w:sz w:val="20"/>
                <w:szCs w:val="20"/>
              </w:rPr>
              <w:t>Внутренние сети канализации</w:t>
            </w:r>
          </w:p>
        </w:tc>
        <w:tc>
          <w:tcPr>
            <w:tcW w:w="1113" w:type="dxa"/>
            <w:tcBorders>
              <w:top w:val="nil"/>
              <w:left w:val="nil"/>
              <w:bottom w:val="single" w:sz="4" w:space="0" w:color="auto"/>
              <w:right w:val="single" w:sz="4" w:space="0" w:color="auto"/>
            </w:tcBorders>
            <w:noWrap/>
            <w:vAlign w:val="center"/>
            <w:hideMark/>
          </w:tcPr>
          <w:p w14:paraId="28818BCB"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0CDCB29B"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09BC9F35"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24345EE4" w14:textId="77777777" w:rsidR="00373F08" w:rsidRPr="00E511F4" w:rsidRDefault="00373F08" w:rsidP="00373F08">
            <w:pPr>
              <w:jc w:val="center"/>
              <w:rPr>
                <w:sz w:val="20"/>
                <w:szCs w:val="20"/>
              </w:rPr>
            </w:pPr>
            <w:r w:rsidRPr="00E511F4">
              <w:rPr>
                <w:sz w:val="20"/>
                <w:szCs w:val="20"/>
              </w:rPr>
              <w:t>4 757 481,93</w:t>
            </w:r>
          </w:p>
        </w:tc>
        <w:tc>
          <w:tcPr>
            <w:tcW w:w="0" w:type="auto"/>
            <w:tcBorders>
              <w:top w:val="nil"/>
              <w:left w:val="nil"/>
              <w:bottom w:val="single" w:sz="4" w:space="0" w:color="auto"/>
              <w:right w:val="single" w:sz="4" w:space="0" w:color="auto"/>
            </w:tcBorders>
            <w:shd w:val="clear" w:color="auto" w:fill="auto"/>
            <w:noWrap/>
            <w:vAlign w:val="center"/>
          </w:tcPr>
          <w:p w14:paraId="082911DF" w14:textId="77777777" w:rsidR="00373F08" w:rsidRPr="00E511F4" w:rsidRDefault="00373F08" w:rsidP="00373F08">
            <w:pPr>
              <w:jc w:val="center"/>
              <w:rPr>
                <w:sz w:val="20"/>
                <w:szCs w:val="20"/>
              </w:rPr>
            </w:pPr>
            <w:r w:rsidRPr="00E511F4">
              <w:rPr>
                <w:sz w:val="20"/>
                <w:szCs w:val="20"/>
              </w:rPr>
              <w:t>951 496,39</w:t>
            </w:r>
          </w:p>
        </w:tc>
        <w:tc>
          <w:tcPr>
            <w:tcW w:w="0" w:type="auto"/>
            <w:tcBorders>
              <w:top w:val="nil"/>
              <w:left w:val="nil"/>
              <w:bottom w:val="single" w:sz="4" w:space="0" w:color="auto"/>
              <w:right w:val="single" w:sz="4" w:space="0" w:color="auto"/>
            </w:tcBorders>
            <w:shd w:val="clear" w:color="auto" w:fill="auto"/>
            <w:noWrap/>
            <w:vAlign w:val="center"/>
          </w:tcPr>
          <w:p w14:paraId="2A9F3E9A" w14:textId="77777777" w:rsidR="00373F08" w:rsidRPr="00E511F4" w:rsidRDefault="00373F08" w:rsidP="00373F08">
            <w:pPr>
              <w:jc w:val="center"/>
              <w:rPr>
                <w:sz w:val="20"/>
                <w:szCs w:val="20"/>
              </w:rPr>
            </w:pPr>
            <w:r w:rsidRPr="00E511F4">
              <w:rPr>
                <w:sz w:val="20"/>
                <w:szCs w:val="20"/>
              </w:rPr>
              <w:t>5 708 978,32</w:t>
            </w:r>
          </w:p>
        </w:tc>
      </w:tr>
      <w:tr w:rsidR="00373F08" w14:paraId="32603554"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1395F5D4" w14:textId="77777777" w:rsidR="00373F08" w:rsidRDefault="00373F08" w:rsidP="00373F08">
            <w:pPr>
              <w:jc w:val="center"/>
              <w:rPr>
                <w:sz w:val="20"/>
                <w:szCs w:val="20"/>
              </w:rPr>
            </w:pPr>
            <w:r>
              <w:rPr>
                <w:sz w:val="20"/>
                <w:szCs w:val="20"/>
              </w:rPr>
              <w:t>49</w:t>
            </w:r>
          </w:p>
        </w:tc>
        <w:tc>
          <w:tcPr>
            <w:tcW w:w="2631" w:type="dxa"/>
            <w:tcBorders>
              <w:top w:val="nil"/>
              <w:left w:val="nil"/>
              <w:bottom w:val="single" w:sz="4" w:space="0" w:color="auto"/>
              <w:right w:val="single" w:sz="4" w:space="0" w:color="auto"/>
            </w:tcBorders>
            <w:noWrap/>
            <w:vAlign w:val="center"/>
            <w:hideMark/>
          </w:tcPr>
          <w:p w14:paraId="7B047A2A" w14:textId="77777777" w:rsidR="00373F08" w:rsidRDefault="00373F08" w:rsidP="00373F08">
            <w:pPr>
              <w:rPr>
                <w:sz w:val="20"/>
                <w:szCs w:val="20"/>
              </w:rPr>
            </w:pPr>
            <w:r>
              <w:rPr>
                <w:sz w:val="20"/>
                <w:szCs w:val="20"/>
              </w:rPr>
              <w:t>Полы</w:t>
            </w:r>
          </w:p>
        </w:tc>
        <w:tc>
          <w:tcPr>
            <w:tcW w:w="1113" w:type="dxa"/>
            <w:tcBorders>
              <w:top w:val="nil"/>
              <w:left w:val="nil"/>
              <w:bottom w:val="single" w:sz="4" w:space="0" w:color="auto"/>
              <w:right w:val="single" w:sz="4" w:space="0" w:color="auto"/>
            </w:tcBorders>
            <w:noWrap/>
            <w:vAlign w:val="center"/>
            <w:hideMark/>
          </w:tcPr>
          <w:p w14:paraId="75CF8747"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3585AFE5"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64B9BCD4"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448E0CA6" w14:textId="77777777" w:rsidR="00373F08" w:rsidRPr="00E511F4" w:rsidRDefault="00373F08" w:rsidP="00373F08">
            <w:pPr>
              <w:jc w:val="center"/>
              <w:rPr>
                <w:sz w:val="20"/>
                <w:szCs w:val="20"/>
              </w:rPr>
            </w:pPr>
            <w:r w:rsidRPr="00E511F4">
              <w:rPr>
                <w:sz w:val="20"/>
                <w:szCs w:val="20"/>
              </w:rPr>
              <w:t>25 177 065,87</w:t>
            </w:r>
          </w:p>
        </w:tc>
        <w:tc>
          <w:tcPr>
            <w:tcW w:w="0" w:type="auto"/>
            <w:tcBorders>
              <w:top w:val="nil"/>
              <w:left w:val="nil"/>
              <w:bottom w:val="single" w:sz="4" w:space="0" w:color="auto"/>
              <w:right w:val="single" w:sz="4" w:space="0" w:color="auto"/>
            </w:tcBorders>
            <w:shd w:val="clear" w:color="auto" w:fill="auto"/>
            <w:noWrap/>
            <w:vAlign w:val="center"/>
          </w:tcPr>
          <w:p w14:paraId="18880AE8" w14:textId="77777777" w:rsidR="00373F08" w:rsidRPr="00E511F4" w:rsidRDefault="00373F08" w:rsidP="00373F08">
            <w:pPr>
              <w:jc w:val="center"/>
              <w:rPr>
                <w:sz w:val="20"/>
                <w:szCs w:val="20"/>
              </w:rPr>
            </w:pPr>
            <w:r w:rsidRPr="00E511F4">
              <w:rPr>
                <w:sz w:val="20"/>
                <w:szCs w:val="20"/>
              </w:rPr>
              <w:t>5 035 413,17</w:t>
            </w:r>
          </w:p>
        </w:tc>
        <w:tc>
          <w:tcPr>
            <w:tcW w:w="0" w:type="auto"/>
            <w:tcBorders>
              <w:top w:val="nil"/>
              <w:left w:val="nil"/>
              <w:bottom w:val="single" w:sz="4" w:space="0" w:color="auto"/>
              <w:right w:val="single" w:sz="4" w:space="0" w:color="auto"/>
            </w:tcBorders>
            <w:shd w:val="clear" w:color="auto" w:fill="auto"/>
            <w:noWrap/>
            <w:vAlign w:val="center"/>
          </w:tcPr>
          <w:p w14:paraId="36172E83" w14:textId="77777777" w:rsidR="00373F08" w:rsidRPr="00E511F4" w:rsidRDefault="00373F08" w:rsidP="00373F08">
            <w:pPr>
              <w:jc w:val="center"/>
              <w:rPr>
                <w:sz w:val="20"/>
                <w:szCs w:val="20"/>
              </w:rPr>
            </w:pPr>
            <w:r w:rsidRPr="00E511F4">
              <w:rPr>
                <w:sz w:val="20"/>
                <w:szCs w:val="20"/>
              </w:rPr>
              <w:t>30 212 479,04</w:t>
            </w:r>
          </w:p>
        </w:tc>
      </w:tr>
      <w:tr w:rsidR="00373F08" w14:paraId="1BC04C8B"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2FEA93E9" w14:textId="77777777" w:rsidR="00373F08" w:rsidRDefault="00373F08" w:rsidP="00373F08">
            <w:pPr>
              <w:jc w:val="center"/>
              <w:rPr>
                <w:sz w:val="20"/>
                <w:szCs w:val="20"/>
              </w:rPr>
            </w:pPr>
            <w:r>
              <w:rPr>
                <w:sz w:val="20"/>
                <w:szCs w:val="20"/>
              </w:rPr>
              <w:t>50</w:t>
            </w:r>
          </w:p>
        </w:tc>
        <w:tc>
          <w:tcPr>
            <w:tcW w:w="2631" w:type="dxa"/>
            <w:tcBorders>
              <w:top w:val="nil"/>
              <w:left w:val="nil"/>
              <w:bottom w:val="single" w:sz="4" w:space="0" w:color="auto"/>
              <w:right w:val="single" w:sz="4" w:space="0" w:color="auto"/>
            </w:tcBorders>
            <w:vAlign w:val="bottom"/>
            <w:hideMark/>
          </w:tcPr>
          <w:p w14:paraId="5539148E" w14:textId="77777777" w:rsidR="00373F08" w:rsidRDefault="00373F08" w:rsidP="00373F08">
            <w:pPr>
              <w:rPr>
                <w:sz w:val="20"/>
                <w:szCs w:val="20"/>
              </w:rPr>
            </w:pPr>
            <w:r>
              <w:rPr>
                <w:sz w:val="20"/>
                <w:szCs w:val="20"/>
              </w:rPr>
              <w:t>Внутренние сети электроснабжения</w:t>
            </w:r>
          </w:p>
        </w:tc>
        <w:tc>
          <w:tcPr>
            <w:tcW w:w="1113" w:type="dxa"/>
            <w:tcBorders>
              <w:top w:val="nil"/>
              <w:left w:val="nil"/>
              <w:bottom w:val="single" w:sz="4" w:space="0" w:color="auto"/>
              <w:right w:val="single" w:sz="4" w:space="0" w:color="auto"/>
            </w:tcBorders>
            <w:noWrap/>
            <w:vAlign w:val="center"/>
            <w:hideMark/>
          </w:tcPr>
          <w:p w14:paraId="09D66D4C"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022BAAB2"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604016F9"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15BE4406" w14:textId="77777777" w:rsidR="00373F08" w:rsidRPr="00E511F4" w:rsidRDefault="00373F08" w:rsidP="00373F08">
            <w:pPr>
              <w:jc w:val="center"/>
              <w:rPr>
                <w:sz w:val="20"/>
                <w:szCs w:val="20"/>
              </w:rPr>
            </w:pPr>
            <w:r w:rsidRPr="00E511F4">
              <w:rPr>
                <w:sz w:val="20"/>
                <w:szCs w:val="20"/>
              </w:rPr>
              <w:t>45 483 812,22</w:t>
            </w:r>
          </w:p>
        </w:tc>
        <w:tc>
          <w:tcPr>
            <w:tcW w:w="0" w:type="auto"/>
            <w:tcBorders>
              <w:top w:val="nil"/>
              <w:left w:val="nil"/>
              <w:bottom w:val="single" w:sz="4" w:space="0" w:color="auto"/>
              <w:right w:val="single" w:sz="4" w:space="0" w:color="auto"/>
            </w:tcBorders>
            <w:shd w:val="clear" w:color="auto" w:fill="auto"/>
            <w:noWrap/>
            <w:vAlign w:val="center"/>
          </w:tcPr>
          <w:p w14:paraId="3F44646F" w14:textId="77777777" w:rsidR="00373F08" w:rsidRPr="00E511F4" w:rsidRDefault="00373F08" w:rsidP="00373F08">
            <w:pPr>
              <w:jc w:val="center"/>
              <w:rPr>
                <w:sz w:val="20"/>
                <w:szCs w:val="20"/>
              </w:rPr>
            </w:pPr>
            <w:r w:rsidRPr="00E511F4">
              <w:rPr>
                <w:sz w:val="20"/>
                <w:szCs w:val="20"/>
              </w:rPr>
              <w:t>9 096 762,44</w:t>
            </w:r>
          </w:p>
        </w:tc>
        <w:tc>
          <w:tcPr>
            <w:tcW w:w="0" w:type="auto"/>
            <w:tcBorders>
              <w:top w:val="nil"/>
              <w:left w:val="nil"/>
              <w:bottom w:val="single" w:sz="4" w:space="0" w:color="auto"/>
              <w:right w:val="single" w:sz="4" w:space="0" w:color="auto"/>
            </w:tcBorders>
            <w:shd w:val="clear" w:color="auto" w:fill="auto"/>
            <w:noWrap/>
            <w:vAlign w:val="center"/>
          </w:tcPr>
          <w:p w14:paraId="3DCDD063" w14:textId="77777777" w:rsidR="00373F08" w:rsidRPr="00E511F4" w:rsidRDefault="00373F08" w:rsidP="00373F08">
            <w:pPr>
              <w:jc w:val="center"/>
              <w:rPr>
                <w:sz w:val="20"/>
                <w:szCs w:val="20"/>
              </w:rPr>
            </w:pPr>
            <w:r w:rsidRPr="00E511F4">
              <w:rPr>
                <w:sz w:val="20"/>
                <w:szCs w:val="20"/>
              </w:rPr>
              <w:t>54 580 574,66</w:t>
            </w:r>
          </w:p>
        </w:tc>
      </w:tr>
      <w:tr w:rsidR="00373F08" w14:paraId="7840971C"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3B453D86" w14:textId="77777777" w:rsidR="00373F08" w:rsidRDefault="00373F08" w:rsidP="00373F08">
            <w:pPr>
              <w:jc w:val="center"/>
              <w:rPr>
                <w:sz w:val="20"/>
                <w:szCs w:val="20"/>
              </w:rPr>
            </w:pPr>
            <w:r>
              <w:rPr>
                <w:sz w:val="20"/>
                <w:szCs w:val="20"/>
              </w:rPr>
              <w:t>51</w:t>
            </w:r>
          </w:p>
        </w:tc>
        <w:tc>
          <w:tcPr>
            <w:tcW w:w="2631" w:type="dxa"/>
            <w:tcBorders>
              <w:top w:val="nil"/>
              <w:left w:val="nil"/>
              <w:bottom w:val="single" w:sz="4" w:space="0" w:color="auto"/>
              <w:right w:val="single" w:sz="4" w:space="0" w:color="auto"/>
            </w:tcBorders>
            <w:noWrap/>
            <w:vAlign w:val="bottom"/>
            <w:hideMark/>
          </w:tcPr>
          <w:p w14:paraId="6A560D07" w14:textId="77777777" w:rsidR="00373F08" w:rsidRDefault="00373F08" w:rsidP="00373F08">
            <w:pPr>
              <w:rPr>
                <w:sz w:val="20"/>
                <w:szCs w:val="20"/>
              </w:rPr>
            </w:pPr>
            <w:r>
              <w:rPr>
                <w:sz w:val="20"/>
                <w:szCs w:val="20"/>
              </w:rPr>
              <w:t>Внутренняя отделка</w:t>
            </w:r>
          </w:p>
        </w:tc>
        <w:tc>
          <w:tcPr>
            <w:tcW w:w="1113" w:type="dxa"/>
            <w:tcBorders>
              <w:top w:val="nil"/>
              <w:left w:val="nil"/>
              <w:bottom w:val="single" w:sz="4" w:space="0" w:color="auto"/>
              <w:right w:val="single" w:sz="4" w:space="0" w:color="auto"/>
            </w:tcBorders>
            <w:noWrap/>
            <w:vAlign w:val="center"/>
            <w:hideMark/>
          </w:tcPr>
          <w:p w14:paraId="023EAD19"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39834C9C"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7D1EBCCF"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1F3E54A0" w14:textId="77777777" w:rsidR="00373F08" w:rsidRPr="00E511F4" w:rsidRDefault="00373F08" w:rsidP="00373F08">
            <w:pPr>
              <w:jc w:val="center"/>
              <w:rPr>
                <w:sz w:val="20"/>
                <w:szCs w:val="20"/>
              </w:rPr>
            </w:pPr>
            <w:r w:rsidRPr="00E511F4">
              <w:rPr>
                <w:sz w:val="20"/>
                <w:szCs w:val="20"/>
              </w:rPr>
              <w:t>19 028 231,36</w:t>
            </w:r>
          </w:p>
        </w:tc>
        <w:tc>
          <w:tcPr>
            <w:tcW w:w="0" w:type="auto"/>
            <w:tcBorders>
              <w:top w:val="nil"/>
              <w:left w:val="nil"/>
              <w:bottom w:val="single" w:sz="4" w:space="0" w:color="auto"/>
              <w:right w:val="single" w:sz="4" w:space="0" w:color="auto"/>
            </w:tcBorders>
            <w:shd w:val="clear" w:color="auto" w:fill="auto"/>
            <w:noWrap/>
            <w:vAlign w:val="center"/>
          </w:tcPr>
          <w:p w14:paraId="354148AE" w14:textId="77777777" w:rsidR="00373F08" w:rsidRPr="00E511F4" w:rsidRDefault="00373F08" w:rsidP="00373F08">
            <w:pPr>
              <w:jc w:val="center"/>
              <w:rPr>
                <w:sz w:val="20"/>
                <w:szCs w:val="20"/>
              </w:rPr>
            </w:pPr>
            <w:r w:rsidRPr="00E511F4">
              <w:rPr>
                <w:sz w:val="20"/>
                <w:szCs w:val="20"/>
              </w:rPr>
              <w:t>3 805 646,27</w:t>
            </w:r>
          </w:p>
        </w:tc>
        <w:tc>
          <w:tcPr>
            <w:tcW w:w="0" w:type="auto"/>
            <w:tcBorders>
              <w:top w:val="nil"/>
              <w:left w:val="nil"/>
              <w:bottom w:val="single" w:sz="4" w:space="0" w:color="auto"/>
              <w:right w:val="single" w:sz="4" w:space="0" w:color="auto"/>
            </w:tcBorders>
            <w:shd w:val="clear" w:color="auto" w:fill="auto"/>
            <w:noWrap/>
            <w:vAlign w:val="center"/>
          </w:tcPr>
          <w:p w14:paraId="248E0AC9" w14:textId="77777777" w:rsidR="00373F08" w:rsidRPr="00E511F4" w:rsidRDefault="00373F08" w:rsidP="00373F08">
            <w:pPr>
              <w:jc w:val="center"/>
              <w:rPr>
                <w:sz w:val="20"/>
                <w:szCs w:val="20"/>
              </w:rPr>
            </w:pPr>
            <w:r w:rsidRPr="00E511F4">
              <w:rPr>
                <w:sz w:val="20"/>
                <w:szCs w:val="20"/>
              </w:rPr>
              <w:t>22 833 877,63</w:t>
            </w:r>
          </w:p>
        </w:tc>
      </w:tr>
      <w:tr w:rsidR="00373F08" w14:paraId="0FC379B3"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60F2020F" w14:textId="77777777" w:rsidR="00373F08" w:rsidRDefault="00373F08" w:rsidP="00373F08">
            <w:pPr>
              <w:jc w:val="center"/>
              <w:rPr>
                <w:sz w:val="20"/>
                <w:szCs w:val="20"/>
              </w:rPr>
            </w:pPr>
            <w:r>
              <w:rPr>
                <w:sz w:val="20"/>
                <w:szCs w:val="20"/>
              </w:rPr>
              <w:t>52</w:t>
            </w:r>
          </w:p>
        </w:tc>
        <w:tc>
          <w:tcPr>
            <w:tcW w:w="2631" w:type="dxa"/>
            <w:tcBorders>
              <w:top w:val="nil"/>
              <w:left w:val="nil"/>
              <w:bottom w:val="single" w:sz="4" w:space="0" w:color="auto"/>
              <w:right w:val="single" w:sz="4" w:space="0" w:color="auto"/>
            </w:tcBorders>
            <w:vAlign w:val="center"/>
            <w:hideMark/>
          </w:tcPr>
          <w:p w14:paraId="3F45E113" w14:textId="77777777" w:rsidR="00373F08" w:rsidRDefault="00373F08" w:rsidP="00373F08">
            <w:pPr>
              <w:rPr>
                <w:sz w:val="20"/>
                <w:szCs w:val="20"/>
              </w:rPr>
            </w:pPr>
            <w:r>
              <w:rPr>
                <w:sz w:val="20"/>
                <w:szCs w:val="20"/>
              </w:rPr>
              <w:t>Диспетчеризация</w:t>
            </w:r>
          </w:p>
        </w:tc>
        <w:tc>
          <w:tcPr>
            <w:tcW w:w="1113" w:type="dxa"/>
            <w:tcBorders>
              <w:top w:val="nil"/>
              <w:left w:val="nil"/>
              <w:bottom w:val="single" w:sz="4" w:space="0" w:color="auto"/>
              <w:right w:val="single" w:sz="4" w:space="0" w:color="auto"/>
            </w:tcBorders>
            <w:noWrap/>
            <w:vAlign w:val="center"/>
            <w:hideMark/>
          </w:tcPr>
          <w:p w14:paraId="76D877C1"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69772FDB"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1C73D16F"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22363FE1" w14:textId="77777777" w:rsidR="00373F08" w:rsidRPr="00E511F4" w:rsidRDefault="00373F08" w:rsidP="00373F08">
            <w:pPr>
              <w:jc w:val="center"/>
              <w:rPr>
                <w:sz w:val="20"/>
                <w:szCs w:val="20"/>
              </w:rPr>
            </w:pPr>
            <w:r w:rsidRPr="00E511F4">
              <w:rPr>
                <w:sz w:val="20"/>
                <w:szCs w:val="20"/>
              </w:rPr>
              <w:t>1 699 371,11</w:t>
            </w:r>
          </w:p>
        </w:tc>
        <w:tc>
          <w:tcPr>
            <w:tcW w:w="0" w:type="auto"/>
            <w:tcBorders>
              <w:top w:val="nil"/>
              <w:left w:val="nil"/>
              <w:bottom w:val="single" w:sz="4" w:space="0" w:color="auto"/>
              <w:right w:val="single" w:sz="4" w:space="0" w:color="auto"/>
            </w:tcBorders>
            <w:shd w:val="clear" w:color="auto" w:fill="auto"/>
            <w:noWrap/>
            <w:vAlign w:val="center"/>
          </w:tcPr>
          <w:p w14:paraId="163D6931" w14:textId="77777777" w:rsidR="00373F08" w:rsidRPr="00E511F4" w:rsidRDefault="00373F08" w:rsidP="00373F08">
            <w:pPr>
              <w:jc w:val="center"/>
              <w:rPr>
                <w:sz w:val="20"/>
                <w:szCs w:val="20"/>
              </w:rPr>
            </w:pPr>
            <w:r w:rsidRPr="00E511F4">
              <w:rPr>
                <w:sz w:val="20"/>
                <w:szCs w:val="20"/>
              </w:rPr>
              <w:t>339 874,22</w:t>
            </w:r>
          </w:p>
        </w:tc>
        <w:tc>
          <w:tcPr>
            <w:tcW w:w="0" w:type="auto"/>
            <w:tcBorders>
              <w:top w:val="nil"/>
              <w:left w:val="nil"/>
              <w:bottom w:val="single" w:sz="4" w:space="0" w:color="auto"/>
              <w:right w:val="single" w:sz="4" w:space="0" w:color="auto"/>
            </w:tcBorders>
            <w:shd w:val="clear" w:color="auto" w:fill="auto"/>
            <w:noWrap/>
            <w:vAlign w:val="center"/>
          </w:tcPr>
          <w:p w14:paraId="4CF93718" w14:textId="77777777" w:rsidR="00373F08" w:rsidRPr="00E511F4" w:rsidRDefault="00373F08" w:rsidP="00373F08">
            <w:pPr>
              <w:jc w:val="center"/>
              <w:rPr>
                <w:sz w:val="20"/>
                <w:szCs w:val="20"/>
              </w:rPr>
            </w:pPr>
            <w:r w:rsidRPr="00E511F4">
              <w:rPr>
                <w:sz w:val="20"/>
                <w:szCs w:val="20"/>
              </w:rPr>
              <w:t>2 039 245,33</w:t>
            </w:r>
          </w:p>
        </w:tc>
      </w:tr>
      <w:tr w:rsidR="00373F08" w14:paraId="52142084"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592083AB" w14:textId="77777777" w:rsidR="00373F08" w:rsidRDefault="00373F08" w:rsidP="00373F08">
            <w:pPr>
              <w:jc w:val="center"/>
              <w:rPr>
                <w:sz w:val="20"/>
                <w:szCs w:val="20"/>
              </w:rPr>
            </w:pPr>
            <w:r>
              <w:rPr>
                <w:sz w:val="20"/>
                <w:szCs w:val="20"/>
              </w:rPr>
              <w:t>53</w:t>
            </w:r>
          </w:p>
        </w:tc>
        <w:tc>
          <w:tcPr>
            <w:tcW w:w="2631" w:type="dxa"/>
            <w:noWrap/>
            <w:vAlign w:val="center"/>
            <w:hideMark/>
          </w:tcPr>
          <w:p w14:paraId="4F682770" w14:textId="77777777" w:rsidR="00373F08" w:rsidRDefault="00373F08" w:rsidP="00373F08">
            <w:pPr>
              <w:rPr>
                <w:sz w:val="20"/>
                <w:szCs w:val="20"/>
              </w:rPr>
            </w:pPr>
            <w:r>
              <w:rPr>
                <w:sz w:val="20"/>
                <w:szCs w:val="20"/>
              </w:rPr>
              <w:t>Пожарная сигнализация</w:t>
            </w:r>
          </w:p>
        </w:tc>
        <w:tc>
          <w:tcPr>
            <w:tcW w:w="1113" w:type="dxa"/>
            <w:tcBorders>
              <w:top w:val="nil"/>
              <w:left w:val="single" w:sz="4" w:space="0" w:color="auto"/>
              <w:bottom w:val="single" w:sz="4" w:space="0" w:color="auto"/>
              <w:right w:val="single" w:sz="4" w:space="0" w:color="auto"/>
            </w:tcBorders>
            <w:noWrap/>
            <w:vAlign w:val="center"/>
            <w:hideMark/>
          </w:tcPr>
          <w:p w14:paraId="69BDD83D"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331D9339"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10A5BD3D"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4159843C" w14:textId="77777777" w:rsidR="00373F08" w:rsidRPr="00E511F4" w:rsidRDefault="00373F08" w:rsidP="00373F08">
            <w:pPr>
              <w:jc w:val="center"/>
              <w:rPr>
                <w:sz w:val="20"/>
                <w:szCs w:val="20"/>
              </w:rPr>
            </w:pPr>
            <w:r w:rsidRPr="00E511F4">
              <w:rPr>
                <w:sz w:val="20"/>
                <w:szCs w:val="20"/>
              </w:rPr>
              <w:t>10 419 697,05</w:t>
            </w:r>
          </w:p>
        </w:tc>
        <w:tc>
          <w:tcPr>
            <w:tcW w:w="0" w:type="auto"/>
            <w:tcBorders>
              <w:top w:val="nil"/>
              <w:left w:val="nil"/>
              <w:bottom w:val="single" w:sz="4" w:space="0" w:color="auto"/>
              <w:right w:val="single" w:sz="4" w:space="0" w:color="auto"/>
            </w:tcBorders>
            <w:shd w:val="clear" w:color="auto" w:fill="auto"/>
            <w:noWrap/>
            <w:vAlign w:val="center"/>
          </w:tcPr>
          <w:p w14:paraId="2232B8AE" w14:textId="77777777" w:rsidR="00373F08" w:rsidRPr="00E511F4" w:rsidRDefault="00373F08" w:rsidP="00373F08">
            <w:pPr>
              <w:jc w:val="center"/>
              <w:rPr>
                <w:sz w:val="20"/>
                <w:szCs w:val="20"/>
              </w:rPr>
            </w:pPr>
            <w:r w:rsidRPr="00E511F4">
              <w:rPr>
                <w:sz w:val="20"/>
                <w:szCs w:val="20"/>
              </w:rPr>
              <w:t>2 083 939,41</w:t>
            </w:r>
          </w:p>
        </w:tc>
        <w:tc>
          <w:tcPr>
            <w:tcW w:w="0" w:type="auto"/>
            <w:tcBorders>
              <w:top w:val="nil"/>
              <w:left w:val="nil"/>
              <w:bottom w:val="single" w:sz="4" w:space="0" w:color="auto"/>
              <w:right w:val="single" w:sz="4" w:space="0" w:color="auto"/>
            </w:tcBorders>
            <w:shd w:val="clear" w:color="auto" w:fill="auto"/>
            <w:noWrap/>
            <w:vAlign w:val="center"/>
          </w:tcPr>
          <w:p w14:paraId="0EE3BE9C" w14:textId="77777777" w:rsidR="00373F08" w:rsidRPr="00E511F4" w:rsidRDefault="00373F08" w:rsidP="00373F08">
            <w:pPr>
              <w:jc w:val="center"/>
              <w:rPr>
                <w:sz w:val="20"/>
                <w:szCs w:val="20"/>
              </w:rPr>
            </w:pPr>
            <w:r w:rsidRPr="00E511F4">
              <w:rPr>
                <w:sz w:val="20"/>
                <w:szCs w:val="20"/>
              </w:rPr>
              <w:t>12 503 636,46</w:t>
            </w:r>
          </w:p>
        </w:tc>
      </w:tr>
      <w:tr w:rsidR="00373F08" w14:paraId="13F8D08D"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69304A7B" w14:textId="77777777" w:rsidR="00373F08" w:rsidRDefault="00373F08" w:rsidP="00373F08">
            <w:pPr>
              <w:jc w:val="center"/>
              <w:rPr>
                <w:sz w:val="20"/>
                <w:szCs w:val="20"/>
              </w:rPr>
            </w:pPr>
            <w:r>
              <w:rPr>
                <w:sz w:val="20"/>
                <w:szCs w:val="20"/>
              </w:rPr>
              <w:t>54</w:t>
            </w:r>
          </w:p>
        </w:tc>
        <w:tc>
          <w:tcPr>
            <w:tcW w:w="2631" w:type="dxa"/>
            <w:tcBorders>
              <w:top w:val="single" w:sz="4" w:space="0" w:color="auto"/>
              <w:left w:val="nil"/>
              <w:bottom w:val="single" w:sz="4" w:space="0" w:color="auto"/>
              <w:right w:val="single" w:sz="4" w:space="0" w:color="auto"/>
            </w:tcBorders>
            <w:vAlign w:val="center"/>
            <w:hideMark/>
          </w:tcPr>
          <w:p w14:paraId="7CA64B6A" w14:textId="77777777" w:rsidR="00373F08" w:rsidRDefault="00373F08" w:rsidP="00373F08">
            <w:pPr>
              <w:rPr>
                <w:sz w:val="20"/>
                <w:szCs w:val="20"/>
              </w:rPr>
            </w:pPr>
            <w:r>
              <w:rPr>
                <w:sz w:val="20"/>
                <w:szCs w:val="20"/>
              </w:rPr>
              <w:t>Система охранного телевидения СОТ</w:t>
            </w:r>
          </w:p>
        </w:tc>
        <w:tc>
          <w:tcPr>
            <w:tcW w:w="1113" w:type="dxa"/>
            <w:tcBorders>
              <w:top w:val="nil"/>
              <w:left w:val="nil"/>
              <w:bottom w:val="single" w:sz="4" w:space="0" w:color="auto"/>
              <w:right w:val="single" w:sz="4" w:space="0" w:color="auto"/>
            </w:tcBorders>
            <w:noWrap/>
            <w:vAlign w:val="center"/>
            <w:hideMark/>
          </w:tcPr>
          <w:p w14:paraId="12A80F95"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546A7429"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12F7291B"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2EF0ACFA" w14:textId="77777777" w:rsidR="00373F08" w:rsidRPr="00E511F4" w:rsidRDefault="00373F08" w:rsidP="00373F08">
            <w:pPr>
              <w:jc w:val="center"/>
              <w:rPr>
                <w:sz w:val="20"/>
                <w:szCs w:val="20"/>
              </w:rPr>
            </w:pPr>
            <w:r w:rsidRPr="00E511F4">
              <w:rPr>
                <w:sz w:val="20"/>
                <w:szCs w:val="20"/>
              </w:rPr>
              <w:t>9 667 799,14</w:t>
            </w:r>
          </w:p>
        </w:tc>
        <w:tc>
          <w:tcPr>
            <w:tcW w:w="0" w:type="auto"/>
            <w:tcBorders>
              <w:top w:val="nil"/>
              <w:left w:val="nil"/>
              <w:bottom w:val="single" w:sz="4" w:space="0" w:color="auto"/>
              <w:right w:val="single" w:sz="4" w:space="0" w:color="auto"/>
            </w:tcBorders>
            <w:shd w:val="clear" w:color="auto" w:fill="auto"/>
            <w:noWrap/>
            <w:vAlign w:val="center"/>
          </w:tcPr>
          <w:p w14:paraId="6228C730" w14:textId="77777777" w:rsidR="00373F08" w:rsidRPr="00E511F4" w:rsidRDefault="00373F08" w:rsidP="00373F08">
            <w:pPr>
              <w:jc w:val="center"/>
              <w:rPr>
                <w:sz w:val="20"/>
                <w:szCs w:val="20"/>
              </w:rPr>
            </w:pPr>
            <w:r w:rsidRPr="00E511F4">
              <w:rPr>
                <w:sz w:val="20"/>
                <w:szCs w:val="20"/>
              </w:rPr>
              <w:t>1 933 559,83</w:t>
            </w:r>
          </w:p>
        </w:tc>
        <w:tc>
          <w:tcPr>
            <w:tcW w:w="0" w:type="auto"/>
            <w:tcBorders>
              <w:top w:val="nil"/>
              <w:left w:val="nil"/>
              <w:bottom w:val="single" w:sz="4" w:space="0" w:color="auto"/>
              <w:right w:val="single" w:sz="4" w:space="0" w:color="auto"/>
            </w:tcBorders>
            <w:shd w:val="clear" w:color="auto" w:fill="auto"/>
            <w:noWrap/>
            <w:vAlign w:val="center"/>
          </w:tcPr>
          <w:p w14:paraId="516E6A82" w14:textId="77777777" w:rsidR="00373F08" w:rsidRPr="00E511F4" w:rsidRDefault="00373F08" w:rsidP="00373F08">
            <w:pPr>
              <w:jc w:val="center"/>
              <w:rPr>
                <w:sz w:val="20"/>
                <w:szCs w:val="20"/>
              </w:rPr>
            </w:pPr>
            <w:r w:rsidRPr="00E511F4">
              <w:rPr>
                <w:sz w:val="20"/>
                <w:szCs w:val="20"/>
              </w:rPr>
              <w:t>11 601 358,97</w:t>
            </w:r>
          </w:p>
        </w:tc>
      </w:tr>
      <w:tr w:rsidR="00373F08" w14:paraId="2EA6C666"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4B656419" w14:textId="77777777" w:rsidR="00373F08" w:rsidRDefault="00373F08" w:rsidP="00373F08">
            <w:pPr>
              <w:jc w:val="center"/>
              <w:rPr>
                <w:sz w:val="20"/>
                <w:szCs w:val="20"/>
              </w:rPr>
            </w:pPr>
            <w:r>
              <w:rPr>
                <w:sz w:val="20"/>
                <w:szCs w:val="20"/>
              </w:rPr>
              <w:t>55</w:t>
            </w:r>
          </w:p>
        </w:tc>
        <w:tc>
          <w:tcPr>
            <w:tcW w:w="2631" w:type="dxa"/>
            <w:tcBorders>
              <w:top w:val="nil"/>
              <w:left w:val="nil"/>
              <w:bottom w:val="single" w:sz="4" w:space="0" w:color="auto"/>
              <w:right w:val="single" w:sz="4" w:space="0" w:color="auto"/>
            </w:tcBorders>
            <w:vAlign w:val="center"/>
            <w:hideMark/>
          </w:tcPr>
          <w:p w14:paraId="0BBDF9BD" w14:textId="77777777" w:rsidR="00373F08" w:rsidRDefault="00373F08" w:rsidP="00373F08">
            <w:pPr>
              <w:rPr>
                <w:sz w:val="20"/>
                <w:szCs w:val="20"/>
              </w:rPr>
            </w:pPr>
            <w:r>
              <w:rPr>
                <w:sz w:val="20"/>
                <w:szCs w:val="20"/>
              </w:rPr>
              <w:t>Сети связи</w:t>
            </w:r>
          </w:p>
        </w:tc>
        <w:tc>
          <w:tcPr>
            <w:tcW w:w="1113" w:type="dxa"/>
            <w:tcBorders>
              <w:top w:val="nil"/>
              <w:left w:val="nil"/>
              <w:bottom w:val="single" w:sz="4" w:space="0" w:color="auto"/>
              <w:right w:val="single" w:sz="4" w:space="0" w:color="auto"/>
            </w:tcBorders>
            <w:noWrap/>
            <w:vAlign w:val="center"/>
            <w:hideMark/>
          </w:tcPr>
          <w:p w14:paraId="1222754B"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4EFA8979"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7C78CEE1"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41A58B78" w14:textId="77777777" w:rsidR="00373F08" w:rsidRPr="00E511F4" w:rsidRDefault="00373F08" w:rsidP="00373F08">
            <w:pPr>
              <w:jc w:val="center"/>
              <w:rPr>
                <w:sz w:val="20"/>
                <w:szCs w:val="20"/>
              </w:rPr>
            </w:pPr>
            <w:r w:rsidRPr="00E511F4">
              <w:rPr>
                <w:sz w:val="20"/>
                <w:szCs w:val="20"/>
              </w:rPr>
              <w:t>13 565 183,89</w:t>
            </w:r>
          </w:p>
        </w:tc>
        <w:tc>
          <w:tcPr>
            <w:tcW w:w="0" w:type="auto"/>
            <w:tcBorders>
              <w:top w:val="nil"/>
              <w:left w:val="nil"/>
              <w:bottom w:val="single" w:sz="4" w:space="0" w:color="auto"/>
              <w:right w:val="single" w:sz="4" w:space="0" w:color="auto"/>
            </w:tcBorders>
            <w:shd w:val="clear" w:color="auto" w:fill="auto"/>
            <w:noWrap/>
            <w:vAlign w:val="center"/>
          </w:tcPr>
          <w:p w14:paraId="06E44CA5" w14:textId="77777777" w:rsidR="00373F08" w:rsidRPr="00E511F4" w:rsidRDefault="00373F08" w:rsidP="00373F08">
            <w:pPr>
              <w:jc w:val="center"/>
              <w:rPr>
                <w:sz w:val="20"/>
                <w:szCs w:val="20"/>
              </w:rPr>
            </w:pPr>
            <w:r w:rsidRPr="00E511F4">
              <w:rPr>
                <w:sz w:val="20"/>
                <w:szCs w:val="20"/>
              </w:rPr>
              <w:t>2 713 036,78</w:t>
            </w:r>
          </w:p>
        </w:tc>
        <w:tc>
          <w:tcPr>
            <w:tcW w:w="0" w:type="auto"/>
            <w:tcBorders>
              <w:top w:val="nil"/>
              <w:left w:val="nil"/>
              <w:bottom w:val="single" w:sz="4" w:space="0" w:color="auto"/>
              <w:right w:val="single" w:sz="4" w:space="0" w:color="auto"/>
            </w:tcBorders>
            <w:shd w:val="clear" w:color="auto" w:fill="auto"/>
            <w:noWrap/>
            <w:vAlign w:val="center"/>
          </w:tcPr>
          <w:p w14:paraId="7F5D0571" w14:textId="77777777" w:rsidR="00373F08" w:rsidRPr="00E511F4" w:rsidRDefault="00373F08" w:rsidP="00373F08">
            <w:pPr>
              <w:jc w:val="center"/>
              <w:rPr>
                <w:sz w:val="20"/>
                <w:szCs w:val="20"/>
              </w:rPr>
            </w:pPr>
            <w:r w:rsidRPr="00E511F4">
              <w:rPr>
                <w:sz w:val="20"/>
                <w:szCs w:val="20"/>
              </w:rPr>
              <w:t>16 278 220,67</w:t>
            </w:r>
          </w:p>
        </w:tc>
      </w:tr>
      <w:tr w:rsidR="00373F08" w14:paraId="79003131"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4F1604C1" w14:textId="77777777" w:rsidR="00373F08" w:rsidRDefault="00373F08" w:rsidP="00373F08">
            <w:pPr>
              <w:jc w:val="center"/>
              <w:rPr>
                <w:sz w:val="20"/>
                <w:szCs w:val="20"/>
              </w:rPr>
            </w:pPr>
            <w:r>
              <w:rPr>
                <w:sz w:val="20"/>
                <w:szCs w:val="20"/>
              </w:rPr>
              <w:t>56</w:t>
            </w:r>
          </w:p>
        </w:tc>
        <w:tc>
          <w:tcPr>
            <w:tcW w:w="2631" w:type="dxa"/>
            <w:tcBorders>
              <w:top w:val="nil"/>
              <w:left w:val="nil"/>
              <w:bottom w:val="single" w:sz="4" w:space="0" w:color="auto"/>
              <w:right w:val="single" w:sz="4" w:space="0" w:color="auto"/>
            </w:tcBorders>
            <w:vAlign w:val="center"/>
            <w:hideMark/>
          </w:tcPr>
          <w:p w14:paraId="1AC147D1" w14:textId="77777777" w:rsidR="00373F08" w:rsidRDefault="00373F08" w:rsidP="00373F08">
            <w:pPr>
              <w:rPr>
                <w:sz w:val="20"/>
                <w:szCs w:val="20"/>
              </w:rPr>
            </w:pPr>
            <w:r>
              <w:rPr>
                <w:sz w:val="20"/>
                <w:szCs w:val="20"/>
              </w:rPr>
              <w:t>Пусконаладочные работы</w:t>
            </w:r>
          </w:p>
        </w:tc>
        <w:tc>
          <w:tcPr>
            <w:tcW w:w="1113" w:type="dxa"/>
            <w:tcBorders>
              <w:top w:val="nil"/>
              <w:left w:val="nil"/>
              <w:bottom w:val="single" w:sz="4" w:space="0" w:color="auto"/>
              <w:right w:val="single" w:sz="4" w:space="0" w:color="auto"/>
            </w:tcBorders>
            <w:noWrap/>
            <w:vAlign w:val="center"/>
            <w:hideMark/>
          </w:tcPr>
          <w:p w14:paraId="03ECDF64"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3142B73A"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677BF2E0"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19216E2B" w14:textId="77777777" w:rsidR="00373F08" w:rsidRPr="00E511F4" w:rsidRDefault="00373F08" w:rsidP="00373F08">
            <w:pPr>
              <w:jc w:val="center"/>
              <w:rPr>
                <w:sz w:val="20"/>
                <w:szCs w:val="20"/>
              </w:rPr>
            </w:pPr>
            <w:r w:rsidRPr="00E511F4">
              <w:rPr>
                <w:sz w:val="20"/>
                <w:szCs w:val="20"/>
              </w:rPr>
              <w:t>1 524 850,94</w:t>
            </w:r>
          </w:p>
        </w:tc>
        <w:tc>
          <w:tcPr>
            <w:tcW w:w="0" w:type="auto"/>
            <w:tcBorders>
              <w:top w:val="nil"/>
              <w:left w:val="nil"/>
              <w:bottom w:val="single" w:sz="4" w:space="0" w:color="auto"/>
              <w:right w:val="single" w:sz="4" w:space="0" w:color="auto"/>
            </w:tcBorders>
            <w:shd w:val="clear" w:color="auto" w:fill="auto"/>
            <w:noWrap/>
            <w:vAlign w:val="center"/>
          </w:tcPr>
          <w:p w14:paraId="328C2597" w14:textId="77777777" w:rsidR="00373F08" w:rsidRPr="00E511F4" w:rsidRDefault="00373F08" w:rsidP="00373F08">
            <w:pPr>
              <w:jc w:val="center"/>
              <w:rPr>
                <w:sz w:val="20"/>
                <w:szCs w:val="20"/>
              </w:rPr>
            </w:pPr>
            <w:r w:rsidRPr="00E511F4">
              <w:rPr>
                <w:sz w:val="20"/>
                <w:szCs w:val="20"/>
              </w:rPr>
              <w:t>304 970,19</w:t>
            </w:r>
          </w:p>
        </w:tc>
        <w:tc>
          <w:tcPr>
            <w:tcW w:w="0" w:type="auto"/>
            <w:tcBorders>
              <w:top w:val="nil"/>
              <w:left w:val="nil"/>
              <w:bottom w:val="single" w:sz="4" w:space="0" w:color="auto"/>
              <w:right w:val="single" w:sz="4" w:space="0" w:color="auto"/>
            </w:tcBorders>
            <w:shd w:val="clear" w:color="auto" w:fill="auto"/>
            <w:noWrap/>
            <w:vAlign w:val="center"/>
          </w:tcPr>
          <w:p w14:paraId="458ACDA6" w14:textId="77777777" w:rsidR="00373F08" w:rsidRPr="00E511F4" w:rsidRDefault="00373F08" w:rsidP="00373F08">
            <w:pPr>
              <w:jc w:val="center"/>
              <w:rPr>
                <w:sz w:val="20"/>
                <w:szCs w:val="20"/>
              </w:rPr>
            </w:pPr>
            <w:r w:rsidRPr="00E511F4">
              <w:rPr>
                <w:sz w:val="20"/>
                <w:szCs w:val="20"/>
              </w:rPr>
              <w:t>1 829 821,13</w:t>
            </w:r>
          </w:p>
        </w:tc>
      </w:tr>
      <w:tr w:rsidR="00373F08" w14:paraId="08998163"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176C277B" w14:textId="77777777" w:rsidR="00373F08" w:rsidRDefault="00373F08" w:rsidP="00373F08">
            <w:pPr>
              <w:jc w:val="center"/>
              <w:rPr>
                <w:sz w:val="20"/>
                <w:szCs w:val="20"/>
              </w:rPr>
            </w:pPr>
            <w:r>
              <w:rPr>
                <w:sz w:val="20"/>
                <w:szCs w:val="20"/>
              </w:rPr>
              <w:t>57</w:t>
            </w:r>
          </w:p>
        </w:tc>
        <w:tc>
          <w:tcPr>
            <w:tcW w:w="2631" w:type="dxa"/>
            <w:tcBorders>
              <w:top w:val="nil"/>
              <w:left w:val="nil"/>
              <w:bottom w:val="single" w:sz="4" w:space="0" w:color="auto"/>
              <w:right w:val="single" w:sz="4" w:space="0" w:color="auto"/>
            </w:tcBorders>
            <w:vAlign w:val="center"/>
            <w:hideMark/>
          </w:tcPr>
          <w:p w14:paraId="2B3344C5" w14:textId="77777777" w:rsidR="00373F08" w:rsidRDefault="00373F08" w:rsidP="00373F08">
            <w:pPr>
              <w:rPr>
                <w:sz w:val="20"/>
                <w:szCs w:val="20"/>
              </w:rPr>
            </w:pPr>
            <w:r>
              <w:rPr>
                <w:sz w:val="20"/>
                <w:szCs w:val="20"/>
              </w:rPr>
              <w:t>Доставка материалов</w:t>
            </w:r>
          </w:p>
        </w:tc>
        <w:tc>
          <w:tcPr>
            <w:tcW w:w="1113" w:type="dxa"/>
            <w:tcBorders>
              <w:top w:val="nil"/>
              <w:left w:val="nil"/>
              <w:bottom w:val="single" w:sz="4" w:space="0" w:color="auto"/>
              <w:right w:val="single" w:sz="4" w:space="0" w:color="auto"/>
            </w:tcBorders>
            <w:noWrap/>
            <w:vAlign w:val="center"/>
            <w:hideMark/>
          </w:tcPr>
          <w:p w14:paraId="68E1FE0C"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40DC1350"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55DDAEB1"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348392D8" w14:textId="77777777" w:rsidR="00373F08" w:rsidRPr="00E511F4" w:rsidRDefault="00373F08" w:rsidP="00373F08">
            <w:pPr>
              <w:jc w:val="center"/>
              <w:rPr>
                <w:sz w:val="20"/>
                <w:szCs w:val="20"/>
              </w:rPr>
            </w:pPr>
            <w:r w:rsidRPr="00E511F4">
              <w:rPr>
                <w:sz w:val="20"/>
                <w:szCs w:val="20"/>
              </w:rPr>
              <w:t>7 867 555,49</w:t>
            </w:r>
          </w:p>
        </w:tc>
        <w:tc>
          <w:tcPr>
            <w:tcW w:w="0" w:type="auto"/>
            <w:tcBorders>
              <w:top w:val="nil"/>
              <w:left w:val="nil"/>
              <w:bottom w:val="single" w:sz="4" w:space="0" w:color="auto"/>
              <w:right w:val="single" w:sz="4" w:space="0" w:color="auto"/>
            </w:tcBorders>
            <w:shd w:val="clear" w:color="auto" w:fill="auto"/>
            <w:noWrap/>
            <w:vAlign w:val="center"/>
          </w:tcPr>
          <w:p w14:paraId="36A53A71" w14:textId="77777777" w:rsidR="00373F08" w:rsidRPr="00E511F4" w:rsidRDefault="00373F08" w:rsidP="00373F08">
            <w:pPr>
              <w:jc w:val="center"/>
              <w:rPr>
                <w:sz w:val="20"/>
                <w:szCs w:val="20"/>
              </w:rPr>
            </w:pPr>
            <w:r w:rsidRPr="00E511F4">
              <w:rPr>
                <w:sz w:val="20"/>
                <w:szCs w:val="20"/>
              </w:rPr>
              <w:t>1 573 511,10</w:t>
            </w:r>
          </w:p>
        </w:tc>
        <w:tc>
          <w:tcPr>
            <w:tcW w:w="0" w:type="auto"/>
            <w:tcBorders>
              <w:top w:val="nil"/>
              <w:left w:val="nil"/>
              <w:bottom w:val="single" w:sz="4" w:space="0" w:color="auto"/>
              <w:right w:val="single" w:sz="4" w:space="0" w:color="auto"/>
            </w:tcBorders>
            <w:shd w:val="clear" w:color="auto" w:fill="auto"/>
            <w:noWrap/>
            <w:vAlign w:val="center"/>
          </w:tcPr>
          <w:p w14:paraId="7BBFCFF2" w14:textId="77777777" w:rsidR="00373F08" w:rsidRPr="00E511F4" w:rsidRDefault="00373F08" w:rsidP="00373F08">
            <w:pPr>
              <w:jc w:val="center"/>
              <w:rPr>
                <w:sz w:val="20"/>
                <w:szCs w:val="20"/>
              </w:rPr>
            </w:pPr>
            <w:r w:rsidRPr="00E511F4">
              <w:rPr>
                <w:sz w:val="20"/>
                <w:szCs w:val="20"/>
              </w:rPr>
              <w:t>9 441 066,59</w:t>
            </w:r>
          </w:p>
        </w:tc>
      </w:tr>
      <w:tr w:rsidR="00373F08" w14:paraId="5331BB74"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040559DB" w14:textId="77777777" w:rsidR="00373F08" w:rsidRDefault="00373F08" w:rsidP="00373F08">
            <w:pPr>
              <w:jc w:val="center"/>
              <w:rPr>
                <w:sz w:val="20"/>
                <w:szCs w:val="20"/>
              </w:rPr>
            </w:pPr>
            <w:r>
              <w:rPr>
                <w:sz w:val="20"/>
                <w:szCs w:val="20"/>
              </w:rPr>
              <w:t>58</w:t>
            </w:r>
          </w:p>
        </w:tc>
        <w:tc>
          <w:tcPr>
            <w:tcW w:w="2631" w:type="dxa"/>
            <w:tcBorders>
              <w:top w:val="nil"/>
              <w:left w:val="nil"/>
              <w:bottom w:val="single" w:sz="4" w:space="0" w:color="auto"/>
              <w:right w:val="single" w:sz="4" w:space="0" w:color="auto"/>
            </w:tcBorders>
            <w:shd w:val="clear" w:color="auto" w:fill="FFFFFF"/>
            <w:vAlign w:val="center"/>
            <w:hideMark/>
          </w:tcPr>
          <w:p w14:paraId="5C54E473" w14:textId="77777777" w:rsidR="00373F08" w:rsidRDefault="00373F08" w:rsidP="00373F08">
            <w:pPr>
              <w:rPr>
                <w:sz w:val="20"/>
                <w:szCs w:val="20"/>
              </w:rPr>
            </w:pPr>
            <w:r>
              <w:rPr>
                <w:sz w:val="20"/>
                <w:szCs w:val="20"/>
              </w:rPr>
              <w:t>Оснащение технологическим оборудованием</w:t>
            </w:r>
          </w:p>
        </w:tc>
        <w:tc>
          <w:tcPr>
            <w:tcW w:w="1113" w:type="dxa"/>
            <w:tcBorders>
              <w:top w:val="nil"/>
              <w:left w:val="nil"/>
              <w:bottom w:val="single" w:sz="4" w:space="0" w:color="auto"/>
              <w:right w:val="single" w:sz="4" w:space="0" w:color="auto"/>
            </w:tcBorders>
            <w:shd w:val="clear" w:color="auto" w:fill="FFFFFF"/>
            <w:noWrap/>
            <w:vAlign w:val="center"/>
            <w:hideMark/>
          </w:tcPr>
          <w:p w14:paraId="3FCCEAF7"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shd w:val="clear" w:color="auto" w:fill="FFFFFF"/>
            <w:noWrap/>
            <w:vAlign w:val="center"/>
            <w:hideMark/>
          </w:tcPr>
          <w:p w14:paraId="335EE1BE"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shd w:val="clear" w:color="auto" w:fill="FFFFFF"/>
            <w:vAlign w:val="center"/>
            <w:hideMark/>
          </w:tcPr>
          <w:p w14:paraId="5A0711F6"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000000" w:fill="FFFFFF"/>
            <w:noWrap/>
            <w:vAlign w:val="center"/>
          </w:tcPr>
          <w:p w14:paraId="5C48DF56" w14:textId="77777777" w:rsidR="00373F08" w:rsidRPr="00E511F4" w:rsidRDefault="00373F08" w:rsidP="00373F08">
            <w:pPr>
              <w:jc w:val="center"/>
              <w:rPr>
                <w:sz w:val="20"/>
                <w:szCs w:val="20"/>
              </w:rPr>
            </w:pPr>
            <w:r w:rsidRPr="00E511F4">
              <w:rPr>
                <w:sz w:val="20"/>
                <w:szCs w:val="20"/>
              </w:rPr>
              <w:t>51 152 864,92</w:t>
            </w:r>
          </w:p>
        </w:tc>
        <w:tc>
          <w:tcPr>
            <w:tcW w:w="0" w:type="auto"/>
            <w:tcBorders>
              <w:top w:val="nil"/>
              <w:left w:val="nil"/>
              <w:bottom w:val="single" w:sz="4" w:space="0" w:color="auto"/>
              <w:right w:val="single" w:sz="4" w:space="0" w:color="auto"/>
            </w:tcBorders>
            <w:shd w:val="clear" w:color="000000" w:fill="FFFFFF"/>
            <w:noWrap/>
            <w:vAlign w:val="center"/>
          </w:tcPr>
          <w:p w14:paraId="72ACBF54" w14:textId="77777777" w:rsidR="00373F08" w:rsidRPr="00E511F4" w:rsidRDefault="00373F08" w:rsidP="00373F08">
            <w:pPr>
              <w:jc w:val="center"/>
              <w:rPr>
                <w:sz w:val="20"/>
                <w:szCs w:val="20"/>
              </w:rPr>
            </w:pPr>
            <w:r w:rsidRPr="00E511F4">
              <w:rPr>
                <w:sz w:val="20"/>
                <w:szCs w:val="20"/>
              </w:rPr>
              <w:t>10 230 572,98</w:t>
            </w:r>
          </w:p>
        </w:tc>
        <w:tc>
          <w:tcPr>
            <w:tcW w:w="0" w:type="auto"/>
            <w:tcBorders>
              <w:top w:val="nil"/>
              <w:left w:val="nil"/>
              <w:bottom w:val="single" w:sz="4" w:space="0" w:color="auto"/>
              <w:right w:val="single" w:sz="4" w:space="0" w:color="auto"/>
            </w:tcBorders>
            <w:shd w:val="clear" w:color="000000" w:fill="FFFFFF"/>
            <w:noWrap/>
            <w:vAlign w:val="center"/>
          </w:tcPr>
          <w:p w14:paraId="6834F898" w14:textId="77777777" w:rsidR="00373F08" w:rsidRPr="00E511F4" w:rsidRDefault="00373F08" w:rsidP="00373F08">
            <w:pPr>
              <w:jc w:val="center"/>
              <w:rPr>
                <w:sz w:val="20"/>
                <w:szCs w:val="20"/>
              </w:rPr>
            </w:pPr>
            <w:r w:rsidRPr="00E511F4">
              <w:rPr>
                <w:sz w:val="20"/>
                <w:szCs w:val="20"/>
              </w:rPr>
              <w:t>61 383 437,90</w:t>
            </w:r>
          </w:p>
        </w:tc>
      </w:tr>
      <w:tr w:rsidR="00373F08" w14:paraId="6E924FC8"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35F141FC" w14:textId="77777777" w:rsidR="00373F08" w:rsidRDefault="00373F08" w:rsidP="00373F08">
            <w:pPr>
              <w:jc w:val="center"/>
              <w:rPr>
                <w:sz w:val="20"/>
                <w:szCs w:val="20"/>
              </w:rPr>
            </w:pPr>
            <w:r>
              <w:rPr>
                <w:sz w:val="20"/>
                <w:szCs w:val="20"/>
              </w:rPr>
              <w:t>59</w:t>
            </w:r>
          </w:p>
        </w:tc>
        <w:tc>
          <w:tcPr>
            <w:tcW w:w="2631" w:type="dxa"/>
            <w:tcBorders>
              <w:top w:val="nil"/>
              <w:left w:val="nil"/>
              <w:bottom w:val="single" w:sz="4" w:space="0" w:color="auto"/>
              <w:right w:val="single" w:sz="4" w:space="0" w:color="auto"/>
            </w:tcBorders>
            <w:vAlign w:val="center"/>
            <w:hideMark/>
          </w:tcPr>
          <w:p w14:paraId="037D2928" w14:textId="77777777" w:rsidR="00373F08" w:rsidRDefault="00373F08" w:rsidP="00373F08">
            <w:pPr>
              <w:rPr>
                <w:sz w:val="20"/>
                <w:szCs w:val="20"/>
              </w:rPr>
            </w:pPr>
            <w:r>
              <w:rPr>
                <w:sz w:val="20"/>
                <w:szCs w:val="20"/>
              </w:rPr>
              <w:t>Прочие работы и затраты:</w:t>
            </w:r>
          </w:p>
        </w:tc>
        <w:tc>
          <w:tcPr>
            <w:tcW w:w="1113" w:type="dxa"/>
            <w:tcBorders>
              <w:top w:val="nil"/>
              <w:left w:val="nil"/>
              <w:bottom w:val="single" w:sz="4" w:space="0" w:color="auto"/>
              <w:right w:val="single" w:sz="4" w:space="0" w:color="auto"/>
            </w:tcBorders>
            <w:noWrap/>
            <w:vAlign w:val="center"/>
            <w:hideMark/>
          </w:tcPr>
          <w:p w14:paraId="73A09761"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72DC58C0"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0A45A8FA"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2D702F9A" w14:textId="77777777" w:rsidR="00373F08" w:rsidRPr="00E511F4" w:rsidRDefault="00373F08" w:rsidP="00373F08">
            <w:pPr>
              <w:jc w:val="center"/>
              <w:rPr>
                <w:sz w:val="20"/>
                <w:szCs w:val="20"/>
              </w:rPr>
            </w:pPr>
            <w:r w:rsidRPr="00E511F4">
              <w:rPr>
                <w:sz w:val="20"/>
                <w:szCs w:val="20"/>
              </w:rPr>
              <w:t>4 805 804,83</w:t>
            </w:r>
          </w:p>
        </w:tc>
        <w:tc>
          <w:tcPr>
            <w:tcW w:w="0" w:type="auto"/>
            <w:tcBorders>
              <w:top w:val="nil"/>
              <w:left w:val="nil"/>
              <w:bottom w:val="single" w:sz="4" w:space="0" w:color="auto"/>
              <w:right w:val="single" w:sz="4" w:space="0" w:color="auto"/>
            </w:tcBorders>
            <w:shd w:val="clear" w:color="auto" w:fill="auto"/>
            <w:noWrap/>
            <w:vAlign w:val="center"/>
          </w:tcPr>
          <w:p w14:paraId="43DEE3F0" w14:textId="77777777" w:rsidR="00373F08" w:rsidRPr="00E511F4" w:rsidRDefault="00373F08" w:rsidP="00373F08">
            <w:pPr>
              <w:jc w:val="center"/>
              <w:rPr>
                <w:sz w:val="20"/>
                <w:szCs w:val="20"/>
              </w:rPr>
            </w:pPr>
            <w:r w:rsidRPr="00E511F4">
              <w:rPr>
                <w:sz w:val="20"/>
                <w:szCs w:val="20"/>
              </w:rPr>
              <w:t>961 160,97</w:t>
            </w:r>
          </w:p>
        </w:tc>
        <w:tc>
          <w:tcPr>
            <w:tcW w:w="0" w:type="auto"/>
            <w:tcBorders>
              <w:top w:val="nil"/>
              <w:left w:val="nil"/>
              <w:bottom w:val="single" w:sz="4" w:space="0" w:color="auto"/>
              <w:right w:val="single" w:sz="4" w:space="0" w:color="auto"/>
            </w:tcBorders>
            <w:shd w:val="clear" w:color="auto" w:fill="auto"/>
            <w:noWrap/>
            <w:vAlign w:val="center"/>
          </w:tcPr>
          <w:p w14:paraId="58DB427B" w14:textId="77777777" w:rsidR="00373F08" w:rsidRPr="00E511F4" w:rsidRDefault="00373F08" w:rsidP="00373F08">
            <w:pPr>
              <w:jc w:val="center"/>
              <w:rPr>
                <w:sz w:val="20"/>
                <w:szCs w:val="20"/>
              </w:rPr>
            </w:pPr>
            <w:r w:rsidRPr="00E511F4">
              <w:rPr>
                <w:sz w:val="20"/>
                <w:szCs w:val="20"/>
              </w:rPr>
              <w:t>5 766 965,80</w:t>
            </w:r>
          </w:p>
        </w:tc>
      </w:tr>
      <w:tr w:rsidR="00373F08" w14:paraId="2A672D7B"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7E0BA975" w14:textId="77777777" w:rsidR="00373F08" w:rsidRDefault="00373F08" w:rsidP="00373F08">
            <w:pPr>
              <w:jc w:val="center"/>
              <w:rPr>
                <w:sz w:val="20"/>
                <w:szCs w:val="20"/>
              </w:rPr>
            </w:pPr>
            <w:r>
              <w:rPr>
                <w:sz w:val="20"/>
                <w:szCs w:val="20"/>
              </w:rPr>
              <w:t> </w:t>
            </w:r>
          </w:p>
        </w:tc>
        <w:tc>
          <w:tcPr>
            <w:tcW w:w="2631" w:type="dxa"/>
            <w:tcBorders>
              <w:top w:val="nil"/>
              <w:left w:val="nil"/>
              <w:bottom w:val="single" w:sz="4" w:space="0" w:color="auto"/>
              <w:right w:val="single" w:sz="4" w:space="0" w:color="auto"/>
            </w:tcBorders>
            <w:vAlign w:val="center"/>
            <w:hideMark/>
          </w:tcPr>
          <w:p w14:paraId="2070ECCF" w14:textId="77777777" w:rsidR="00373F08" w:rsidRDefault="00373F08" w:rsidP="00373F08">
            <w:pPr>
              <w:rPr>
                <w:sz w:val="20"/>
                <w:szCs w:val="20"/>
              </w:rPr>
            </w:pPr>
            <w:r>
              <w:rPr>
                <w:sz w:val="20"/>
                <w:szCs w:val="20"/>
              </w:rPr>
              <w:t>затраты на командировки работников</w:t>
            </w:r>
          </w:p>
        </w:tc>
        <w:tc>
          <w:tcPr>
            <w:tcW w:w="1113" w:type="dxa"/>
            <w:tcBorders>
              <w:top w:val="nil"/>
              <w:left w:val="nil"/>
              <w:bottom w:val="single" w:sz="4" w:space="0" w:color="auto"/>
              <w:right w:val="single" w:sz="4" w:space="0" w:color="auto"/>
            </w:tcBorders>
            <w:vAlign w:val="center"/>
            <w:hideMark/>
          </w:tcPr>
          <w:p w14:paraId="27398C0E" w14:textId="77777777" w:rsidR="00373F08" w:rsidRDefault="00373F08" w:rsidP="00373F08">
            <w:pPr>
              <w:rPr>
                <w:sz w:val="20"/>
                <w:szCs w:val="20"/>
              </w:rPr>
            </w:pPr>
          </w:p>
        </w:tc>
        <w:tc>
          <w:tcPr>
            <w:tcW w:w="1250" w:type="dxa"/>
            <w:tcBorders>
              <w:top w:val="nil"/>
              <w:left w:val="nil"/>
              <w:bottom w:val="single" w:sz="4" w:space="0" w:color="auto"/>
              <w:right w:val="single" w:sz="4" w:space="0" w:color="auto"/>
            </w:tcBorders>
            <w:vAlign w:val="center"/>
            <w:hideMark/>
          </w:tcPr>
          <w:p w14:paraId="65BEBA2B" w14:textId="77777777" w:rsidR="00373F08" w:rsidRDefault="00373F08" w:rsidP="00373F08">
            <w:pPr>
              <w:rPr>
                <w:sz w:val="20"/>
                <w:szCs w:val="20"/>
              </w:rPr>
            </w:pPr>
          </w:p>
        </w:tc>
        <w:tc>
          <w:tcPr>
            <w:tcW w:w="842" w:type="dxa"/>
            <w:tcBorders>
              <w:top w:val="single" w:sz="4" w:space="0" w:color="auto"/>
              <w:left w:val="single" w:sz="4" w:space="0" w:color="auto"/>
              <w:bottom w:val="single" w:sz="4" w:space="0" w:color="auto"/>
              <w:right w:val="single" w:sz="4" w:space="0" w:color="auto"/>
            </w:tcBorders>
            <w:vAlign w:val="center"/>
          </w:tcPr>
          <w:p w14:paraId="60F8EF97" w14:textId="77777777" w:rsidR="00373F08" w:rsidRDefault="00373F08" w:rsidP="00373F08">
            <w:pPr>
              <w:jc w:val="center"/>
              <w:rPr>
                <w:sz w:val="20"/>
                <w:szCs w:val="20"/>
                <w:lang w:eastAsia="en-US"/>
              </w:rPr>
            </w:pP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490C6A3E" w14:textId="77777777" w:rsidR="00373F08" w:rsidRPr="00E511F4" w:rsidRDefault="00373F08" w:rsidP="00373F08">
            <w:pPr>
              <w:jc w:val="center"/>
              <w:rPr>
                <w:sz w:val="20"/>
                <w:szCs w:val="20"/>
              </w:rPr>
            </w:pPr>
            <w:r w:rsidRPr="00E511F4">
              <w:rPr>
                <w:sz w:val="20"/>
                <w:szCs w:val="20"/>
              </w:rPr>
              <w:t>4 453 075,73</w:t>
            </w:r>
          </w:p>
        </w:tc>
        <w:tc>
          <w:tcPr>
            <w:tcW w:w="0" w:type="auto"/>
            <w:tcBorders>
              <w:top w:val="nil"/>
              <w:left w:val="nil"/>
              <w:bottom w:val="single" w:sz="4" w:space="0" w:color="auto"/>
              <w:right w:val="single" w:sz="4" w:space="0" w:color="auto"/>
            </w:tcBorders>
            <w:shd w:val="clear" w:color="auto" w:fill="auto"/>
            <w:noWrap/>
            <w:vAlign w:val="center"/>
          </w:tcPr>
          <w:p w14:paraId="7C54A60F" w14:textId="77777777" w:rsidR="00373F08" w:rsidRPr="00E511F4" w:rsidRDefault="00373F08" w:rsidP="00373F08">
            <w:pPr>
              <w:jc w:val="center"/>
              <w:rPr>
                <w:sz w:val="20"/>
                <w:szCs w:val="20"/>
              </w:rPr>
            </w:pPr>
          </w:p>
        </w:tc>
        <w:tc>
          <w:tcPr>
            <w:tcW w:w="0" w:type="auto"/>
            <w:tcBorders>
              <w:top w:val="nil"/>
              <w:left w:val="nil"/>
              <w:bottom w:val="single" w:sz="4" w:space="0" w:color="auto"/>
              <w:right w:val="single" w:sz="4" w:space="0" w:color="auto"/>
            </w:tcBorders>
            <w:shd w:val="clear" w:color="auto" w:fill="auto"/>
            <w:noWrap/>
            <w:vAlign w:val="center"/>
          </w:tcPr>
          <w:p w14:paraId="56738FF9" w14:textId="77777777" w:rsidR="00373F08" w:rsidRPr="00E511F4" w:rsidRDefault="00373F08" w:rsidP="00373F08">
            <w:pPr>
              <w:jc w:val="center"/>
              <w:rPr>
                <w:sz w:val="20"/>
                <w:szCs w:val="20"/>
              </w:rPr>
            </w:pPr>
          </w:p>
        </w:tc>
      </w:tr>
      <w:tr w:rsidR="00373F08" w14:paraId="0495497A"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5348A259" w14:textId="77777777" w:rsidR="00373F08" w:rsidRDefault="00373F08" w:rsidP="00373F08">
            <w:pPr>
              <w:jc w:val="center"/>
              <w:rPr>
                <w:sz w:val="20"/>
                <w:szCs w:val="20"/>
              </w:rPr>
            </w:pPr>
            <w:r>
              <w:rPr>
                <w:sz w:val="20"/>
                <w:szCs w:val="20"/>
              </w:rPr>
              <w:t> </w:t>
            </w:r>
          </w:p>
        </w:tc>
        <w:tc>
          <w:tcPr>
            <w:tcW w:w="2631" w:type="dxa"/>
            <w:tcBorders>
              <w:top w:val="nil"/>
              <w:left w:val="nil"/>
              <w:bottom w:val="single" w:sz="4" w:space="0" w:color="auto"/>
              <w:right w:val="single" w:sz="4" w:space="0" w:color="auto"/>
            </w:tcBorders>
            <w:vAlign w:val="center"/>
            <w:hideMark/>
          </w:tcPr>
          <w:p w14:paraId="248901EE" w14:textId="77777777" w:rsidR="00373F08" w:rsidRDefault="00373F08" w:rsidP="00373F08">
            <w:pPr>
              <w:rPr>
                <w:sz w:val="20"/>
                <w:szCs w:val="20"/>
              </w:rPr>
            </w:pPr>
            <w:r>
              <w:rPr>
                <w:sz w:val="20"/>
                <w:szCs w:val="20"/>
              </w:rPr>
              <w:t>контрольная съемка сетей</w:t>
            </w:r>
          </w:p>
        </w:tc>
        <w:tc>
          <w:tcPr>
            <w:tcW w:w="1113" w:type="dxa"/>
            <w:tcBorders>
              <w:top w:val="nil"/>
              <w:left w:val="nil"/>
              <w:bottom w:val="single" w:sz="4" w:space="0" w:color="auto"/>
              <w:right w:val="single" w:sz="4" w:space="0" w:color="auto"/>
            </w:tcBorders>
            <w:vAlign w:val="center"/>
            <w:hideMark/>
          </w:tcPr>
          <w:p w14:paraId="371BD9E2" w14:textId="77777777" w:rsidR="00373F08" w:rsidRDefault="00373F08" w:rsidP="00373F08">
            <w:pPr>
              <w:rPr>
                <w:sz w:val="20"/>
                <w:szCs w:val="20"/>
              </w:rPr>
            </w:pPr>
          </w:p>
        </w:tc>
        <w:tc>
          <w:tcPr>
            <w:tcW w:w="1250" w:type="dxa"/>
            <w:tcBorders>
              <w:top w:val="nil"/>
              <w:left w:val="nil"/>
              <w:bottom w:val="single" w:sz="4" w:space="0" w:color="auto"/>
              <w:right w:val="single" w:sz="4" w:space="0" w:color="auto"/>
            </w:tcBorders>
            <w:vAlign w:val="center"/>
            <w:hideMark/>
          </w:tcPr>
          <w:p w14:paraId="42828573" w14:textId="77777777" w:rsidR="00373F08" w:rsidRDefault="00373F08" w:rsidP="00373F08">
            <w:pPr>
              <w:rPr>
                <w:sz w:val="20"/>
                <w:szCs w:val="20"/>
              </w:rPr>
            </w:pPr>
          </w:p>
        </w:tc>
        <w:tc>
          <w:tcPr>
            <w:tcW w:w="842" w:type="dxa"/>
            <w:tcBorders>
              <w:top w:val="single" w:sz="4" w:space="0" w:color="auto"/>
              <w:left w:val="single" w:sz="4" w:space="0" w:color="auto"/>
              <w:bottom w:val="single" w:sz="4" w:space="0" w:color="auto"/>
              <w:right w:val="single" w:sz="4" w:space="0" w:color="auto"/>
            </w:tcBorders>
            <w:vAlign w:val="center"/>
          </w:tcPr>
          <w:p w14:paraId="24465828" w14:textId="77777777" w:rsidR="00373F08" w:rsidRDefault="00373F08" w:rsidP="00373F08">
            <w:pPr>
              <w:jc w:val="center"/>
              <w:rPr>
                <w:sz w:val="20"/>
                <w:szCs w:val="20"/>
                <w:lang w:eastAsia="en-US"/>
              </w:rPr>
            </w:pP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39B0C608" w14:textId="77777777" w:rsidR="00373F08" w:rsidRPr="00E511F4" w:rsidRDefault="00373F08" w:rsidP="00373F08">
            <w:pPr>
              <w:jc w:val="center"/>
              <w:rPr>
                <w:sz w:val="20"/>
                <w:szCs w:val="20"/>
              </w:rPr>
            </w:pPr>
            <w:r w:rsidRPr="00E511F4">
              <w:rPr>
                <w:sz w:val="20"/>
                <w:szCs w:val="20"/>
              </w:rPr>
              <w:t>41 416,17</w:t>
            </w:r>
          </w:p>
        </w:tc>
        <w:tc>
          <w:tcPr>
            <w:tcW w:w="0" w:type="auto"/>
            <w:tcBorders>
              <w:top w:val="nil"/>
              <w:left w:val="nil"/>
              <w:bottom w:val="single" w:sz="4" w:space="0" w:color="auto"/>
              <w:right w:val="single" w:sz="4" w:space="0" w:color="auto"/>
            </w:tcBorders>
            <w:shd w:val="clear" w:color="auto" w:fill="auto"/>
            <w:noWrap/>
            <w:vAlign w:val="center"/>
          </w:tcPr>
          <w:p w14:paraId="4DA9F008" w14:textId="77777777" w:rsidR="00373F08" w:rsidRPr="00E511F4" w:rsidRDefault="00373F08" w:rsidP="00373F08">
            <w:pPr>
              <w:jc w:val="center"/>
              <w:rPr>
                <w:sz w:val="20"/>
                <w:szCs w:val="20"/>
              </w:rPr>
            </w:pPr>
          </w:p>
        </w:tc>
        <w:tc>
          <w:tcPr>
            <w:tcW w:w="0" w:type="auto"/>
            <w:tcBorders>
              <w:top w:val="nil"/>
              <w:left w:val="nil"/>
              <w:bottom w:val="single" w:sz="4" w:space="0" w:color="auto"/>
              <w:right w:val="single" w:sz="4" w:space="0" w:color="auto"/>
            </w:tcBorders>
            <w:shd w:val="clear" w:color="auto" w:fill="auto"/>
            <w:noWrap/>
            <w:vAlign w:val="center"/>
          </w:tcPr>
          <w:p w14:paraId="0B6A358E" w14:textId="77777777" w:rsidR="00373F08" w:rsidRPr="00E511F4" w:rsidRDefault="00373F08" w:rsidP="00373F08">
            <w:pPr>
              <w:jc w:val="center"/>
              <w:rPr>
                <w:sz w:val="20"/>
                <w:szCs w:val="20"/>
              </w:rPr>
            </w:pPr>
          </w:p>
        </w:tc>
      </w:tr>
      <w:tr w:rsidR="00373F08" w14:paraId="4A062196"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6E308C55" w14:textId="77777777" w:rsidR="00373F08" w:rsidRDefault="00373F08" w:rsidP="00373F08">
            <w:pPr>
              <w:jc w:val="center"/>
              <w:rPr>
                <w:sz w:val="20"/>
                <w:szCs w:val="20"/>
              </w:rPr>
            </w:pPr>
            <w:r>
              <w:rPr>
                <w:sz w:val="20"/>
                <w:szCs w:val="20"/>
              </w:rPr>
              <w:t> </w:t>
            </w:r>
          </w:p>
        </w:tc>
        <w:tc>
          <w:tcPr>
            <w:tcW w:w="2631" w:type="dxa"/>
            <w:tcBorders>
              <w:top w:val="nil"/>
              <w:left w:val="nil"/>
              <w:bottom w:val="single" w:sz="4" w:space="0" w:color="auto"/>
              <w:right w:val="single" w:sz="4" w:space="0" w:color="auto"/>
            </w:tcBorders>
            <w:vAlign w:val="center"/>
            <w:hideMark/>
          </w:tcPr>
          <w:p w14:paraId="57848FDD" w14:textId="77777777" w:rsidR="00373F08" w:rsidRDefault="00373F08" w:rsidP="00373F08">
            <w:pPr>
              <w:rPr>
                <w:sz w:val="20"/>
                <w:szCs w:val="20"/>
              </w:rPr>
            </w:pPr>
            <w:r>
              <w:rPr>
                <w:sz w:val="20"/>
                <w:szCs w:val="20"/>
              </w:rPr>
              <w:t xml:space="preserve"> затраты на тепловизионное обследование ограждающих конструкций;</w:t>
            </w:r>
          </w:p>
        </w:tc>
        <w:tc>
          <w:tcPr>
            <w:tcW w:w="1113" w:type="dxa"/>
            <w:tcBorders>
              <w:top w:val="nil"/>
              <w:left w:val="nil"/>
              <w:bottom w:val="single" w:sz="4" w:space="0" w:color="auto"/>
              <w:right w:val="single" w:sz="4" w:space="0" w:color="auto"/>
            </w:tcBorders>
            <w:vAlign w:val="center"/>
            <w:hideMark/>
          </w:tcPr>
          <w:p w14:paraId="138FFC36" w14:textId="77777777" w:rsidR="00373F08" w:rsidRDefault="00373F08" w:rsidP="00373F08">
            <w:pPr>
              <w:rPr>
                <w:sz w:val="20"/>
                <w:szCs w:val="20"/>
              </w:rPr>
            </w:pPr>
          </w:p>
        </w:tc>
        <w:tc>
          <w:tcPr>
            <w:tcW w:w="1250" w:type="dxa"/>
            <w:tcBorders>
              <w:top w:val="nil"/>
              <w:left w:val="nil"/>
              <w:bottom w:val="single" w:sz="4" w:space="0" w:color="auto"/>
              <w:right w:val="single" w:sz="4" w:space="0" w:color="auto"/>
            </w:tcBorders>
            <w:vAlign w:val="center"/>
            <w:hideMark/>
          </w:tcPr>
          <w:p w14:paraId="15CB5ED0" w14:textId="77777777" w:rsidR="00373F08" w:rsidRDefault="00373F08" w:rsidP="00373F08">
            <w:pPr>
              <w:rPr>
                <w:sz w:val="20"/>
                <w:szCs w:val="20"/>
              </w:rPr>
            </w:pPr>
          </w:p>
        </w:tc>
        <w:tc>
          <w:tcPr>
            <w:tcW w:w="842" w:type="dxa"/>
            <w:tcBorders>
              <w:top w:val="single" w:sz="4" w:space="0" w:color="auto"/>
              <w:left w:val="single" w:sz="4" w:space="0" w:color="auto"/>
              <w:bottom w:val="single" w:sz="4" w:space="0" w:color="auto"/>
              <w:right w:val="single" w:sz="4" w:space="0" w:color="auto"/>
            </w:tcBorders>
            <w:vAlign w:val="center"/>
          </w:tcPr>
          <w:p w14:paraId="36011812" w14:textId="77777777" w:rsidR="00373F08" w:rsidRDefault="00373F08" w:rsidP="00373F08">
            <w:pPr>
              <w:jc w:val="center"/>
              <w:rPr>
                <w:sz w:val="20"/>
                <w:szCs w:val="20"/>
                <w:lang w:eastAsia="en-US"/>
              </w:rPr>
            </w:pP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63054174" w14:textId="77777777" w:rsidR="00373F08" w:rsidRPr="00E511F4" w:rsidRDefault="00373F08" w:rsidP="00373F08">
            <w:pPr>
              <w:jc w:val="center"/>
              <w:rPr>
                <w:sz w:val="20"/>
                <w:szCs w:val="20"/>
              </w:rPr>
            </w:pPr>
            <w:r w:rsidRPr="00E511F4">
              <w:rPr>
                <w:sz w:val="20"/>
                <w:szCs w:val="20"/>
              </w:rPr>
              <w:t>76 444,94</w:t>
            </w:r>
          </w:p>
        </w:tc>
        <w:tc>
          <w:tcPr>
            <w:tcW w:w="0" w:type="auto"/>
            <w:tcBorders>
              <w:top w:val="nil"/>
              <w:left w:val="nil"/>
              <w:bottom w:val="single" w:sz="4" w:space="0" w:color="auto"/>
              <w:right w:val="single" w:sz="4" w:space="0" w:color="auto"/>
            </w:tcBorders>
            <w:shd w:val="clear" w:color="auto" w:fill="auto"/>
            <w:noWrap/>
            <w:vAlign w:val="center"/>
          </w:tcPr>
          <w:p w14:paraId="5BACF3F4" w14:textId="77777777" w:rsidR="00373F08" w:rsidRPr="00E511F4" w:rsidRDefault="00373F08" w:rsidP="00373F08">
            <w:pPr>
              <w:jc w:val="center"/>
              <w:rPr>
                <w:sz w:val="20"/>
                <w:szCs w:val="20"/>
              </w:rPr>
            </w:pPr>
          </w:p>
        </w:tc>
        <w:tc>
          <w:tcPr>
            <w:tcW w:w="0" w:type="auto"/>
            <w:tcBorders>
              <w:top w:val="nil"/>
              <w:left w:val="nil"/>
              <w:bottom w:val="single" w:sz="4" w:space="0" w:color="auto"/>
              <w:right w:val="single" w:sz="4" w:space="0" w:color="auto"/>
            </w:tcBorders>
            <w:shd w:val="clear" w:color="auto" w:fill="auto"/>
            <w:noWrap/>
            <w:vAlign w:val="center"/>
          </w:tcPr>
          <w:p w14:paraId="1517B84D" w14:textId="77777777" w:rsidR="00373F08" w:rsidRPr="00E511F4" w:rsidRDefault="00373F08" w:rsidP="00373F08">
            <w:pPr>
              <w:jc w:val="center"/>
              <w:rPr>
                <w:sz w:val="20"/>
                <w:szCs w:val="20"/>
              </w:rPr>
            </w:pPr>
          </w:p>
        </w:tc>
      </w:tr>
      <w:tr w:rsidR="00373F08" w14:paraId="3D2E6A8C"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6843597F" w14:textId="77777777" w:rsidR="00373F08" w:rsidRDefault="00373F08" w:rsidP="00373F08">
            <w:pPr>
              <w:jc w:val="center"/>
              <w:rPr>
                <w:sz w:val="20"/>
                <w:szCs w:val="20"/>
              </w:rPr>
            </w:pPr>
            <w:r>
              <w:rPr>
                <w:sz w:val="20"/>
                <w:szCs w:val="20"/>
              </w:rPr>
              <w:t> </w:t>
            </w:r>
          </w:p>
        </w:tc>
        <w:tc>
          <w:tcPr>
            <w:tcW w:w="2631" w:type="dxa"/>
            <w:tcBorders>
              <w:top w:val="nil"/>
              <w:left w:val="nil"/>
              <w:bottom w:val="single" w:sz="4" w:space="0" w:color="auto"/>
              <w:right w:val="single" w:sz="4" w:space="0" w:color="auto"/>
            </w:tcBorders>
            <w:vAlign w:val="center"/>
            <w:hideMark/>
          </w:tcPr>
          <w:p w14:paraId="7ACD4D73" w14:textId="77777777" w:rsidR="00373F08" w:rsidRDefault="00373F08" w:rsidP="00373F08">
            <w:pPr>
              <w:rPr>
                <w:sz w:val="20"/>
                <w:szCs w:val="20"/>
              </w:rPr>
            </w:pPr>
            <w:r>
              <w:rPr>
                <w:sz w:val="20"/>
                <w:szCs w:val="20"/>
              </w:rPr>
              <w:t>- затраты на составление энергетического паспорта здания;</w:t>
            </w:r>
          </w:p>
        </w:tc>
        <w:tc>
          <w:tcPr>
            <w:tcW w:w="1113" w:type="dxa"/>
            <w:tcBorders>
              <w:top w:val="nil"/>
              <w:left w:val="nil"/>
              <w:bottom w:val="single" w:sz="4" w:space="0" w:color="auto"/>
              <w:right w:val="single" w:sz="4" w:space="0" w:color="auto"/>
            </w:tcBorders>
            <w:vAlign w:val="center"/>
            <w:hideMark/>
          </w:tcPr>
          <w:p w14:paraId="31213FB2" w14:textId="77777777" w:rsidR="00373F08" w:rsidRDefault="00373F08" w:rsidP="00373F08">
            <w:pPr>
              <w:rPr>
                <w:sz w:val="20"/>
                <w:szCs w:val="20"/>
              </w:rPr>
            </w:pPr>
          </w:p>
        </w:tc>
        <w:tc>
          <w:tcPr>
            <w:tcW w:w="1250" w:type="dxa"/>
            <w:tcBorders>
              <w:top w:val="nil"/>
              <w:left w:val="nil"/>
              <w:bottom w:val="single" w:sz="4" w:space="0" w:color="auto"/>
              <w:right w:val="single" w:sz="4" w:space="0" w:color="auto"/>
            </w:tcBorders>
            <w:vAlign w:val="center"/>
            <w:hideMark/>
          </w:tcPr>
          <w:p w14:paraId="63956083" w14:textId="77777777" w:rsidR="00373F08" w:rsidRDefault="00373F08" w:rsidP="00373F08">
            <w:pPr>
              <w:rPr>
                <w:sz w:val="20"/>
                <w:szCs w:val="20"/>
              </w:rPr>
            </w:pPr>
          </w:p>
        </w:tc>
        <w:tc>
          <w:tcPr>
            <w:tcW w:w="842" w:type="dxa"/>
            <w:tcBorders>
              <w:top w:val="single" w:sz="4" w:space="0" w:color="auto"/>
              <w:left w:val="single" w:sz="4" w:space="0" w:color="auto"/>
              <w:bottom w:val="single" w:sz="4" w:space="0" w:color="auto"/>
              <w:right w:val="single" w:sz="4" w:space="0" w:color="auto"/>
            </w:tcBorders>
            <w:vAlign w:val="center"/>
          </w:tcPr>
          <w:p w14:paraId="74A45B0D" w14:textId="77777777" w:rsidR="00373F08" w:rsidRDefault="00373F08" w:rsidP="00373F08">
            <w:pPr>
              <w:jc w:val="center"/>
              <w:rPr>
                <w:sz w:val="20"/>
                <w:szCs w:val="20"/>
                <w:lang w:eastAsia="en-US"/>
              </w:rPr>
            </w:pP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6045FD47" w14:textId="77777777" w:rsidR="00373F08" w:rsidRPr="00E511F4" w:rsidRDefault="00373F08" w:rsidP="00373F08">
            <w:pPr>
              <w:jc w:val="center"/>
              <w:rPr>
                <w:sz w:val="20"/>
                <w:szCs w:val="20"/>
              </w:rPr>
            </w:pPr>
            <w:r w:rsidRPr="00E511F4">
              <w:rPr>
                <w:sz w:val="20"/>
                <w:szCs w:val="20"/>
              </w:rPr>
              <w:t>12 134,12</w:t>
            </w:r>
          </w:p>
        </w:tc>
        <w:tc>
          <w:tcPr>
            <w:tcW w:w="0" w:type="auto"/>
            <w:tcBorders>
              <w:top w:val="nil"/>
              <w:left w:val="nil"/>
              <w:bottom w:val="single" w:sz="4" w:space="0" w:color="auto"/>
              <w:right w:val="single" w:sz="4" w:space="0" w:color="auto"/>
            </w:tcBorders>
            <w:shd w:val="clear" w:color="auto" w:fill="auto"/>
            <w:noWrap/>
            <w:vAlign w:val="center"/>
          </w:tcPr>
          <w:p w14:paraId="78127ADC" w14:textId="77777777" w:rsidR="00373F08" w:rsidRPr="00E511F4" w:rsidRDefault="00373F08" w:rsidP="00373F08">
            <w:pPr>
              <w:jc w:val="center"/>
              <w:rPr>
                <w:sz w:val="20"/>
                <w:szCs w:val="20"/>
              </w:rPr>
            </w:pPr>
          </w:p>
        </w:tc>
        <w:tc>
          <w:tcPr>
            <w:tcW w:w="0" w:type="auto"/>
            <w:tcBorders>
              <w:top w:val="nil"/>
              <w:left w:val="nil"/>
              <w:bottom w:val="single" w:sz="4" w:space="0" w:color="auto"/>
              <w:right w:val="single" w:sz="4" w:space="0" w:color="auto"/>
            </w:tcBorders>
            <w:shd w:val="clear" w:color="auto" w:fill="auto"/>
            <w:noWrap/>
            <w:vAlign w:val="center"/>
          </w:tcPr>
          <w:p w14:paraId="7800439A" w14:textId="77777777" w:rsidR="00373F08" w:rsidRPr="00E511F4" w:rsidRDefault="00373F08" w:rsidP="00373F08">
            <w:pPr>
              <w:jc w:val="center"/>
              <w:rPr>
                <w:sz w:val="20"/>
                <w:szCs w:val="20"/>
              </w:rPr>
            </w:pPr>
          </w:p>
        </w:tc>
      </w:tr>
      <w:tr w:rsidR="00373F08" w14:paraId="0407B83B"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38BA6396" w14:textId="77777777" w:rsidR="00373F08" w:rsidRDefault="00373F08" w:rsidP="00373F08">
            <w:pPr>
              <w:jc w:val="center"/>
              <w:rPr>
                <w:sz w:val="20"/>
                <w:szCs w:val="20"/>
              </w:rPr>
            </w:pPr>
            <w:r>
              <w:rPr>
                <w:sz w:val="20"/>
                <w:szCs w:val="20"/>
              </w:rPr>
              <w:lastRenderedPageBreak/>
              <w:t> </w:t>
            </w:r>
          </w:p>
        </w:tc>
        <w:tc>
          <w:tcPr>
            <w:tcW w:w="2631" w:type="dxa"/>
            <w:tcBorders>
              <w:top w:val="nil"/>
              <w:left w:val="nil"/>
              <w:bottom w:val="single" w:sz="4" w:space="0" w:color="auto"/>
              <w:right w:val="single" w:sz="4" w:space="0" w:color="auto"/>
            </w:tcBorders>
            <w:vAlign w:val="center"/>
            <w:hideMark/>
          </w:tcPr>
          <w:p w14:paraId="618B4C74" w14:textId="77777777" w:rsidR="00373F08" w:rsidRDefault="00373F08" w:rsidP="00373F08">
            <w:pPr>
              <w:rPr>
                <w:sz w:val="20"/>
                <w:szCs w:val="20"/>
              </w:rPr>
            </w:pPr>
            <w:r>
              <w:rPr>
                <w:sz w:val="20"/>
                <w:szCs w:val="20"/>
              </w:rPr>
              <w:t>- затраты на выполнение инвентаризационно-технических и кадастровых работ БТИ;</w:t>
            </w:r>
          </w:p>
        </w:tc>
        <w:tc>
          <w:tcPr>
            <w:tcW w:w="1113" w:type="dxa"/>
            <w:tcBorders>
              <w:top w:val="nil"/>
              <w:left w:val="nil"/>
              <w:bottom w:val="single" w:sz="4" w:space="0" w:color="auto"/>
              <w:right w:val="single" w:sz="4" w:space="0" w:color="auto"/>
            </w:tcBorders>
            <w:vAlign w:val="center"/>
            <w:hideMark/>
          </w:tcPr>
          <w:p w14:paraId="3800EB9D" w14:textId="77777777" w:rsidR="00373F08" w:rsidRDefault="00373F08" w:rsidP="00373F08">
            <w:pPr>
              <w:rPr>
                <w:sz w:val="20"/>
                <w:szCs w:val="20"/>
              </w:rPr>
            </w:pPr>
          </w:p>
        </w:tc>
        <w:tc>
          <w:tcPr>
            <w:tcW w:w="1250" w:type="dxa"/>
            <w:tcBorders>
              <w:top w:val="nil"/>
              <w:left w:val="nil"/>
              <w:bottom w:val="single" w:sz="4" w:space="0" w:color="auto"/>
              <w:right w:val="single" w:sz="4" w:space="0" w:color="auto"/>
            </w:tcBorders>
            <w:vAlign w:val="center"/>
            <w:hideMark/>
          </w:tcPr>
          <w:p w14:paraId="165BA7FA" w14:textId="77777777" w:rsidR="00373F08" w:rsidRDefault="00373F08" w:rsidP="00373F08">
            <w:pPr>
              <w:rPr>
                <w:sz w:val="20"/>
                <w:szCs w:val="20"/>
              </w:rPr>
            </w:pPr>
          </w:p>
        </w:tc>
        <w:tc>
          <w:tcPr>
            <w:tcW w:w="842" w:type="dxa"/>
            <w:tcBorders>
              <w:top w:val="single" w:sz="4" w:space="0" w:color="auto"/>
              <w:left w:val="single" w:sz="4" w:space="0" w:color="auto"/>
              <w:bottom w:val="single" w:sz="4" w:space="0" w:color="auto"/>
              <w:right w:val="single" w:sz="4" w:space="0" w:color="auto"/>
            </w:tcBorders>
            <w:vAlign w:val="center"/>
          </w:tcPr>
          <w:p w14:paraId="5547CF4D" w14:textId="77777777" w:rsidR="00373F08" w:rsidRDefault="00373F08" w:rsidP="00373F08">
            <w:pPr>
              <w:jc w:val="center"/>
              <w:rPr>
                <w:sz w:val="20"/>
                <w:szCs w:val="20"/>
                <w:lang w:eastAsia="en-US"/>
              </w:rPr>
            </w:pP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3EE8A0A1" w14:textId="77777777" w:rsidR="00373F08" w:rsidRPr="00E511F4" w:rsidRDefault="00373F08" w:rsidP="00373F08">
            <w:pPr>
              <w:jc w:val="center"/>
              <w:rPr>
                <w:sz w:val="20"/>
                <w:szCs w:val="20"/>
              </w:rPr>
            </w:pPr>
            <w:r w:rsidRPr="00E511F4">
              <w:rPr>
                <w:sz w:val="20"/>
                <w:szCs w:val="20"/>
              </w:rPr>
              <w:t>168 700,64</w:t>
            </w:r>
          </w:p>
        </w:tc>
        <w:tc>
          <w:tcPr>
            <w:tcW w:w="0" w:type="auto"/>
            <w:tcBorders>
              <w:top w:val="nil"/>
              <w:left w:val="nil"/>
              <w:bottom w:val="single" w:sz="4" w:space="0" w:color="auto"/>
              <w:right w:val="single" w:sz="4" w:space="0" w:color="auto"/>
            </w:tcBorders>
            <w:shd w:val="clear" w:color="auto" w:fill="auto"/>
            <w:noWrap/>
            <w:vAlign w:val="center"/>
          </w:tcPr>
          <w:p w14:paraId="7D670A4A" w14:textId="77777777" w:rsidR="00373F08" w:rsidRPr="00E511F4" w:rsidRDefault="00373F08" w:rsidP="00373F08">
            <w:pPr>
              <w:jc w:val="center"/>
              <w:rPr>
                <w:sz w:val="20"/>
                <w:szCs w:val="20"/>
              </w:rPr>
            </w:pPr>
          </w:p>
        </w:tc>
        <w:tc>
          <w:tcPr>
            <w:tcW w:w="0" w:type="auto"/>
            <w:tcBorders>
              <w:top w:val="nil"/>
              <w:left w:val="nil"/>
              <w:bottom w:val="single" w:sz="4" w:space="0" w:color="auto"/>
              <w:right w:val="single" w:sz="4" w:space="0" w:color="auto"/>
            </w:tcBorders>
            <w:shd w:val="clear" w:color="auto" w:fill="auto"/>
            <w:noWrap/>
            <w:vAlign w:val="center"/>
          </w:tcPr>
          <w:p w14:paraId="7502B5DC" w14:textId="77777777" w:rsidR="00373F08" w:rsidRPr="00E511F4" w:rsidRDefault="00373F08" w:rsidP="00373F08">
            <w:pPr>
              <w:jc w:val="center"/>
              <w:rPr>
                <w:sz w:val="20"/>
                <w:szCs w:val="20"/>
              </w:rPr>
            </w:pPr>
          </w:p>
        </w:tc>
      </w:tr>
      <w:tr w:rsidR="00373F08" w14:paraId="158A5999"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373353ED" w14:textId="77777777" w:rsidR="00373F08" w:rsidRDefault="00373F08" w:rsidP="00373F08">
            <w:pPr>
              <w:jc w:val="center"/>
              <w:rPr>
                <w:sz w:val="20"/>
                <w:szCs w:val="20"/>
              </w:rPr>
            </w:pPr>
            <w:r>
              <w:rPr>
                <w:sz w:val="20"/>
                <w:szCs w:val="20"/>
              </w:rPr>
              <w:t> </w:t>
            </w:r>
          </w:p>
        </w:tc>
        <w:tc>
          <w:tcPr>
            <w:tcW w:w="2631" w:type="dxa"/>
            <w:tcBorders>
              <w:top w:val="nil"/>
              <w:left w:val="nil"/>
              <w:bottom w:val="single" w:sz="4" w:space="0" w:color="auto"/>
              <w:right w:val="single" w:sz="4" w:space="0" w:color="auto"/>
            </w:tcBorders>
            <w:vAlign w:val="center"/>
            <w:hideMark/>
          </w:tcPr>
          <w:p w14:paraId="4727702E" w14:textId="77777777" w:rsidR="00373F08" w:rsidRDefault="00373F08" w:rsidP="00373F08">
            <w:pPr>
              <w:rPr>
                <w:sz w:val="20"/>
                <w:szCs w:val="20"/>
              </w:rPr>
            </w:pPr>
            <w:r>
              <w:rPr>
                <w:sz w:val="20"/>
                <w:szCs w:val="20"/>
              </w:rPr>
              <w:t>-  затраты на проведение лабораторно-инструментальных замеров ФБУЗ Центром гигиены и эпидемиологии</w:t>
            </w:r>
          </w:p>
        </w:tc>
        <w:tc>
          <w:tcPr>
            <w:tcW w:w="1113" w:type="dxa"/>
            <w:tcBorders>
              <w:top w:val="nil"/>
              <w:left w:val="nil"/>
              <w:bottom w:val="single" w:sz="4" w:space="0" w:color="auto"/>
              <w:right w:val="single" w:sz="4" w:space="0" w:color="auto"/>
            </w:tcBorders>
            <w:vAlign w:val="center"/>
            <w:hideMark/>
          </w:tcPr>
          <w:p w14:paraId="4F0780AF" w14:textId="77777777" w:rsidR="00373F08" w:rsidRDefault="00373F08" w:rsidP="00373F08">
            <w:pPr>
              <w:rPr>
                <w:sz w:val="20"/>
                <w:szCs w:val="20"/>
              </w:rPr>
            </w:pPr>
          </w:p>
        </w:tc>
        <w:tc>
          <w:tcPr>
            <w:tcW w:w="1250" w:type="dxa"/>
            <w:tcBorders>
              <w:top w:val="nil"/>
              <w:left w:val="nil"/>
              <w:bottom w:val="single" w:sz="4" w:space="0" w:color="auto"/>
              <w:right w:val="single" w:sz="4" w:space="0" w:color="auto"/>
            </w:tcBorders>
            <w:vAlign w:val="center"/>
            <w:hideMark/>
          </w:tcPr>
          <w:p w14:paraId="6DE08998" w14:textId="77777777" w:rsidR="00373F08" w:rsidRDefault="00373F08" w:rsidP="00373F08">
            <w:pPr>
              <w:rPr>
                <w:sz w:val="20"/>
                <w:szCs w:val="20"/>
              </w:rPr>
            </w:pPr>
          </w:p>
        </w:tc>
        <w:tc>
          <w:tcPr>
            <w:tcW w:w="842" w:type="dxa"/>
            <w:tcBorders>
              <w:top w:val="single" w:sz="4" w:space="0" w:color="auto"/>
              <w:left w:val="single" w:sz="4" w:space="0" w:color="auto"/>
              <w:bottom w:val="single" w:sz="4" w:space="0" w:color="auto"/>
              <w:right w:val="single" w:sz="4" w:space="0" w:color="auto"/>
            </w:tcBorders>
            <w:vAlign w:val="center"/>
          </w:tcPr>
          <w:p w14:paraId="5A0B8C1F" w14:textId="77777777" w:rsidR="00373F08" w:rsidRDefault="00373F08" w:rsidP="00373F08">
            <w:pPr>
              <w:jc w:val="center"/>
              <w:rPr>
                <w:sz w:val="20"/>
                <w:szCs w:val="20"/>
                <w:lang w:eastAsia="en-US"/>
              </w:rPr>
            </w:pP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080B5D81" w14:textId="77777777" w:rsidR="00373F08" w:rsidRPr="00E511F4" w:rsidRDefault="00373F08" w:rsidP="00373F08">
            <w:pPr>
              <w:jc w:val="center"/>
              <w:rPr>
                <w:sz w:val="20"/>
                <w:szCs w:val="20"/>
              </w:rPr>
            </w:pPr>
            <w:r w:rsidRPr="00E511F4">
              <w:rPr>
                <w:sz w:val="20"/>
                <w:szCs w:val="20"/>
              </w:rPr>
              <w:t>54 033,23</w:t>
            </w:r>
          </w:p>
        </w:tc>
        <w:tc>
          <w:tcPr>
            <w:tcW w:w="0" w:type="auto"/>
            <w:tcBorders>
              <w:top w:val="nil"/>
              <w:left w:val="nil"/>
              <w:bottom w:val="single" w:sz="4" w:space="0" w:color="auto"/>
              <w:right w:val="single" w:sz="4" w:space="0" w:color="auto"/>
            </w:tcBorders>
            <w:shd w:val="clear" w:color="auto" w:fill="auto"/>
            <w:noWrap/>
            <w:vAlign w:val="center"/>
          </w:tcPr>
          <w:p w14:paraId="370EC1FB" w14:textId="77777777" w:rsidR="00373F08" w:rsidRPr="00E511F4" w:rsidRDefault="00373F08" w:rsidP="00373F08">
            <w:pPr>
              <w:jc w:val="center"/>
              <w:rPr>
                <w:sz w:val="20"/>
                <w:szCs w:val="20"/>
              </w:rPr>
            </w:pPr>
          </w:p>
        </w:tc>
        <w:tc>
          <w:tcPr>
            <w:tcW w:w="0" w:type="auto"/>
            <w:tcBorders>
              <w:top w:val="nil"/>
              <w:left w:val="nil"/>
              <w:bottom w:val="single" w:sz="4" w:space="0" w:color="auto"/>
              <w:right w:val="single" w:sz="4" w:space="0" w:color="auto"/>
            </w:tcBorders>
            <w:shd w:val="clear" w:color="auto" w:fill="auto"/>
            <w:noWrap/>
            <w:vAlign w:val="center"/>
          </w:tcPr>
          <w:p w14:paraId="4C3482CA" w14:textId="77777777" w:rsidR="00373F08" w:rsidRPr="00E511F4" w:rsidRDefault="00373F08" w:rsidP="00373F08">
            <w:pPr>
              <w:jc w:val="center"/>
              <w:rPr>
                <w:sz w:val="20"/>
                <w:szCs w:val="20"/>
              </w:rPr>
            </w:pPr>
          </w:p>
        </w:tc>
      </w:tr>
      <w:tr w:rsidR="00373F08" w14:paraId="724D3C31"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779C10BB" w14:textId="77777777" w:rsidR="00373F08" w:rsidRDefault="00373F08" w:rsidP="00373F08">
            <w:pPr>
              <w:jc w:val="center"/>
              <w:rPr>
                <w:sz w:val="20"/>
                <w:szCs w:val="20"/>
              </w:rPr>
            </w:pPr>
            <w:r>
              <w:rPr>
                <w:sz w:val="20"/>
                <w:szCs w:val="20"/>
              </w:rPr>
              <w:t>60</w:t>
            </w:r>
          </w:p>
        </w:tc>
        <w:tc>
          <w:tcPr>
            <w:tcW w:w="2631" w:type="dxa"/>
            <w:tcBorders>
              <w:top w:val="nil"/>
              <w:left w:val="nil"/>
              <w:bottom w:val="single" w:sz="4" w:space="0" w:color="auto"/>
              <w:right w:val="single" w:sz="4" w:space="0" w:color="auto"/>
            </w:tcBorders>
            <w:vAlign w:val="center"/>
            <w:hideMark/>
          </w:tcPr>
          <w:p w14:paraId="393AC115" w14:textId="77777777" w:rsidR="00373F08" w:rsidRDefault="00373F08" w:rsidP="00373F08">
            <w:pPr>
              <w:rPr>
                <w:sz w:val="20"/>
                <w:szCs w:val="20"/>
              </w:rPr>
            </w:pPr>
            <w:r>
              <w:rPr>
                <w:sz w:val="20"/>
                <w:szCs w:val="20"/>
              </w:rPr>
              <w:t>Непредвиденные затраты 1%</w:t>
            </w:r>
          </w:p>
        </w:tc>
        <w:tc>
          <w:tcPr>
            <w:tcW w:w="1113" w:type="dxa"/>
            <w:tcBorders>
              <w:top w:val="nil"/>
              <w:left w:val="nil"/>
              <w:bottom w:val="single" w:sz="4" w:space="0" w:color="auto"/>
              <w:right w:val="single" w:sz="4" w:space="0" w:color="auto"/>
            </w:tcBorders>
            <w:noWrap/>
            <w:vAlign w:val="center"/>
            <w:hideMark/>
          </w:tcPr>
          <w:p w14:paraId="1E0E12E1" w14:textId="77777777" w:rsidR="00373F08" w:rsidRDefault="00373F08" w:rsidP="00373F08">
            <w:pPr>
              <w:jc w:val="center"/>
              <w:rPr>
                <w:sz w:val="20"/>
                <w:szCs w:val="20"/>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1CF709D2"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4C408D16"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63716FFD" w14:textId="77777777" w:rsidR="00373F08" w:rsidRPr="00E511F4" w:rsidRDefault="00373F08" w:rsidP="00373F08">
            <w:pPr>
              <w:jc w:val="center"/>
              <w:rPr>
                <w:sz w:val="20"/>
                <w:szCs w:val="20"/>
              </w:rPr>
            </w:pPr>
            <w:r w:rsidRPr="00E511F4">
              <w:rPr>
                <w:sz w:val="20"/>
                <w:szCs w:val="20"/>
              </w:rPr>
              <w:t>3 815 066,06</w:t>
            </w:r>
          </w:p>
        </w:tc>
        <w:tc>
          <w:tcPr>
            <w:tcW w:w="0" w:type="auto"/>
            <w:tcBorders>
              <w:top w:val="nil"/>
              <w:left w:val="nil"/>
              <w:bottom w:val="single" w:sz="4" w:space="0" w:color="auto"/>
              <w:right w:val="single" w:sz="4" w:space="0" w:color="auto"/>
            </w:tcBorders>
            <w:shd w:val="clear" w:color="auto" w:fill="auto"/>
            <w:noWrap/>
            <w:vAlign w:val="center"/>
          </w:tcPr>
          <w:p w14:paraId="11E22570" w14:textId="77777777" w:rsidR="00373F08" w:rsidRPr="00E511F4" w:rsidRDefault="00373F08" w:rsidP="00373F08">
            <w:pPr>
              <w:jc w:val="center"/>
              <w:rPr>
                <w:sz w:val="20"/>
                <w:szCs w:val="20"/>
              </w:rPr>
            </w:pPr>
            <w:r w:rsidRPr="00E511F4">
              <w:rPr>
                <w:sz w:val="20"/>
                <w:szCs w:val="20"/>
              </w:rPr>
              <w:t>763 013,21</w:t>
            </w:r>
          </w:p>
        </w:tc>
        <w:tc>
          <w:tcPr>
            <w:tcW w:w="0" w:type="auto"/>
            <w:tcBorders>
              <w:top w:val="nil"/>
              <w:left w:val="nil"/>
              <w:bottom w:val="single" w:sz="4" w:space="0" w:color="auto"/>
              <w:right w:val="single" w:sz="4" w:space="0" w:color="auto"/>
            </w:tcBorders>
            <w:shd w:val="clear" w:color="auto" w:fill="auto"/>
            <w:noWrap/>
            <w:vAlign w:val="center"/>
          </w:tcPr>
          <w:p w14:paraId="2BC2FC13" w14:textId="77777777" w:rsidR="00373F08" w:rsidRPr="00E511F4" w:rsidRDefault="00373F08" w:rsidP="00373F08">
            <w:pPr>
              <w:jc w:val="center"/>
              <w:rPr>
                <w:sz w:val="20"/>
                <w:szCs w:val="20"/>
              </w:rPr>
            </w:pPr>
            <w:r w:rsidRPr="00E511F4">
              <w:rPr>
                <w:sz w:val="20"/>
                <w:szCs w:val="20"/>
              </w:rPr>
              <w:t>4 578 079,27</w:t>
            </w:r>
          </w:p>
        </w:tc>
      </w:tr>
      <w:tr w:rsidR="00373F08" w14:paraId="375C252D" w14:textId="77777777" w:rsidTr="00373F08">
        <w:trPr>
          <w:trHeight w:val="20"/>
        </w:trPr>
        <w:tc>
          <w:tcPr>
            <w:tcW w:w="544" w:type="dxa"/>
            <w:tcBorders>
              <w:top w:val="single" w:sz="4" w:space="0" w:color="auto"/>
              <w:left w:val="single" w:sz="4" w:space="0" w:color="auto"/>
              <w:bottom w:val="single" w:sz="4" w:space="0" w:color="auto"/>
              <w:right w:val="single" w:sz="4" w:space="0" w:color="auto"/>
            </w:tcBorders>
            <w:noWrap/>
            <w:vAlign w:val="center"/>
          </w:tcPr>
          <w:p w14:paraId="180B1518" w14:textId="77777777" w:rsidR="00373F08" w:rsidRDefault="00373F08" w:rsidP="00373F08">
            <w:pPr>
              <w:jc w:val="center"/>
              <w:rPr>
                <w:sz w:val="20"/>
                <w:szCs w:val="20"/>
              </w:rPr>
            </w:pPr>
          </w:p>
        </w:tc>
        <w:tc>
          <w:tcPr>
            <w:tcW w:w="2631" w:type="dxa"/>
            <w:tcBorders>
              <w:top w:val="single" w:sz="4" w:space="0" w:color="auto"/>
              <w:left w:val="nil"/>
              <w:bottom w:val="single" w:sz="4" w:space="0" w:color="auto"/>
              <w:right w:val="single" w:sz="4" w:space="0" w:color="auto"/>
            </w:tcBorders>
            <w:vAlign w:val="center"/>
            <w:hideMark/>
          </w:tcPr>
          <w:p w14:paraId="7C3505C5" w14:textId="77777777" w:rsidR="00373F08" w:rsidRDefault="00373F08" w:rsidP="00E56ED1">
            <w:pPr>
              <w:rPr>
                <w:b/>
                <w:bCs/>
                <w:sz w:val="20"/>
                <w:szCs w:val="20"/>
              </w:rPr>
            </w:pPr>
            <w:r>
              <w:rPr>
                <w:b/>
                <w:bCs/>
                <w:sz w:val="20"/>
                <w:szCs w:val="20"/>
              </w:rPr>
              <w:t>Итого:</w:t>
            </w:r>
          </w:p>
        </w:tc>
        <w:tc>
          <w:tcPr>
            <w:tcW w:w="1113" w:type="dxa"/>
            <w:tcBorders>
              <w:top w:val="single" w:sz="4" w:space="0" w:color="auto"/>
              <w:left w:val="nil"/>
              <w:bottom w:val="single" w:sz="4" w:space="0" w:color="auto"/>
              <w:right w:val="single" w:sz="4" w:space="0" w:color="auto"/>
            </w:tcBorders>
            <w:noWrap/>
            <w:vAlign w:val="center"/>
          </w:tcPr>
          <w:p w14:paraId="192B3E6B" w14:textId="77777777" w:rsidR="00373F08" w:rsidRDefault="00373F08" w:rsidP="00373F08">
            <w:pPr>
              <w:jc w:val="center"/>
              <w:rPr>
                <w:sz w:val="20"/>
                <w:szCs w:val="20"/>
              </w:rPr>
            </w:pPr>
          </w:p>
        </w:tc>
        <w:tc>
          <w:tcPr>
            <w:tcW w:w="1250" w:type="dxa"/>
            <w:tcBorders>
              <w:top w:val="single" w:sz="4" w:space="0" w:color="auto"/>
              <w:left w:val="nil"/>
              <w:bottom w:val="single" w:sz="4" w:space="0" w:color="auto"/>
              <w:right w:val="single" w:sz="4" w:space="0" w:color="auto"/>
            </w:tcBorders>
            <w:noWrap/>
            <w:vAlign w:val="center"/>
          </w:tcPr>
          <w:p w14:paraId="2B065F6C" w14:textId="77777777" w:rsidR="00373F08" w:rsidRDefault="00373F08" w:rsidP="00373F08">
            <w:pPr>
              <w:jc w:val="center"/>
              <w:rPr>
                <w:sz w:val="20"/>
                <w:szCs w:val="20"/>
              </w:rPr>
            </w:pPr>
          </w:p>
        </w:tc>
        <w:tc>
          <w:tcPr>
            <w:tcW w:w="842" w:type="dxa"/>
            <w:tcBorders>
              <w:top w:val="single" w:sz="4" w:space="0" w:color="auto"/>
              <w:left w:val="single" w:sz="4" w:space="0" w:color="auto"/>
              <w:bottom w:val="single" w:sz="4" w:space="0" w:color="auto"/>
              <w:right w:val="single" w:sz="4" w:space="0" w:color="auto"/>
            </w:tcBorders>
          </w:tcPr>
          <w:p w14:paraId="2E876FD4" w14:textId="77777777" w:rsidR="00373F08" w:rsidRDefault="00373F08" w:rsidP="00373F08">
            <w:pPr>
              <w:jc w:val="center"/>
              <w:rPr>
                <w:rFonts w:eastAsiaTheme="minorHAnsi"/>
                <w:sz w:val="20"/>
                <w:szCs w:val="20"/>
                <w:lang w:eastAsia="en-US"/>
              </w:rPr>
            </w:pPr>
          </w:p>
        </w:tc>
        <w:tc>
          <w:tcPr>
            <w:tcW w:w="1668" w:type="dxa"/>
            <w:tcBorders>
              <w:top w:val="single" w:sz="4" w:space="0" w:color="auto"/>
              <w:left w:val="single" w:sz="4" w:space="0" w:color="auto"/>
              <w:bottom w:val="single" w:sz="4" w:space="0" w:color="auto"/>
              <w:right w:val="single" w:sz="4" w:space="0" w:color="auto"/>
            </w:tcBorders>
            <w:shd w:val="clear" w:color="auto" w:fill="auto"/>
            <w:noWrap/>
          </w:tcPr>
          <w:p w14:paraId="1CD9D755" w14:textId="77777777" w:rsidR="00373F08" w:rsidRPr="00E511F4" w:rsidRDefault="00373F08" w:rsidP="00373F08">
            <w:pPr>
              <w:jc w:val="center"/>
              <w:rPr>
                <w:b/>
                <w:bCs/>
                <w:sz w:val="20"/>
                <w:szCs w:val="20"/>
              </w:rPr>
            </w:pPr>
            <w:r w:rsidRPr="00E511F4">
              <w:rPr>
                <w:b/>
                <w:bCs/>
                <w:sz w:val="20"/>
                <w:szCs w:val="20"/>
              </w:rPr>
              <w:t>385 321 672,13</w:t>
            </w:r>
          </w:p>
        </w:tc>
        <w:tc>
          <w:tcPr>
            <w:tcW w:w="0" w:type="auto"/>
            <w:tcBorders>
              <w:top w:val="single" w:sz="4" w:space="0" w:color="auto"/>
              <w:left w:val="nil"/>
              <w:bottom w:val="single" w:sz="4" w:space="0" w:color="auto"/>
              <w:right w:val="single" w:sz="4" w:space="0" w:color="auto"/>
            </w:tcBorders>
            <w:shd w:val="clear" w:color="auto" w:fill="auto"/>
            <w:noWrap/>
          </w:tcPr>
          <w:p w14:paraId="6C269E02" w14:textId="77777777" w:rsidR="00373F08" w:rsidRPr="00E511F4" w:rsidRDefault="00373F08" w:rsidP="00373F08">
            <w:pPr>
              <w:jc w:val="center"/>
              <w:rPr>
                <w:b/>
                <w:bCs/>
                <w:sz w:val="20"/>
                <w:szCs w:val="20"/>
              </w:rPr>
            </w:pPr>
            <w:r w:rsidRPr="00E511F4">
              <w:rPr>
                <w:b/>
                <w:bCs/>
                <w:sz w:val="20"/>
                <w:szCs w:val="20"/>
              </w:rPr>
              <w:t>77 064 334,43</w:t>
            </w:r>
          </w:p>
        </w:tc>
        <w:tc>
          <w:tcPr>
            <w:tcW w:w="0" w:type="auto"/>
            <w:tcBorders>
              <w:top w:val="single" w:sz="4" w:space="0" w:color="auto"/>
              <w:left w:val="nil"/>
              <w:bottom w:val="single" w:sz="4" w:space="0" w:color="auto"/>
              <w:right w:val="single" w:sz="4" w:space="0" w:color="auto"/>
            </w:tcBorders>
            <w:shd w:val="clear" w:color="auto" w:fill="auto"/>
            <w:noWrap/>
          </w:tcPr>
          <w:p w14:paraId="2088B388" w14:textId="77777777" w:rsidR="00373F08" w:rsidRPr="00E511F4" w:rsidRDefault="00373F08" w:rsidP="00373F08">
            <w:pPr>
              <w:jc w:val="center"/>
              <w:rPr>
                <w:b/>
                <w:bCs/>
                <w:sz w:val="20"/>
                <w:szCs w:val="20"/>
              </w:rPr>
            </w:pPr>
            <w:r w:rsidRPr="00E511F4">
              <w:rPr>
                <w:b/>
                <w:bCs/>
                <w:sz w:val="20"/>
                <w:szCs w:val="20"/>
              </w:rPr>
              <w:t>462 386 006,56</w:t>
            </w:r>
          </w:p>
        </w:tc>
      </w:tr>
      <w:tr w:rsidR="00373F08" w14:paraId="18F15D4C" w14:textId="77777777" w:rsidTr="00E56ED1">
        <w:trPr>
          <w:trHeight w:val="407"/>
        </w:trPr>
        <w:tc>
          <w:tcPr>
            <w:tcW w:w="544" w:type="dxa"/>
            <w:tcBorders>
              <w:top w:val="single" w:sz="4" w:space="0" w:color="auto"/>
              <w:left w:val="single" w:sz="4" w:space="0" w:color="auto"/>
              <w:bottom w:val="single" w:sz="4" w:space="0" w:color="auto"/>
              <w:right w:val="single" w:sz="4" w:space="0" w:color="auto"/>
            </w:tcBorders>
            <w:noWrap/>
            <w:vAlign w:val="center"/>
          </w:tcPr>
          <w:p w14:paraId="650AEEBC" w14:textId="77777777" w:rsidR="00373F08" w:rsidRDefault="00373F08" w:rsidP="00373F08">
            <w:pPr>
              <w:jc w:val="center"/>
              <w:rPr>
                <w:sz w:val="20"/>
                <w:szCs w:val="20"/>
              </w:rPr>
            </w:pPr>
            <w:bookmarkStart w:id="14" w:name="_Hlk199170123"/>
          </w:p>
        </w:tc>
        <w:tc>
          <w:tcPr>
            <w:tcW w:w="2631" w:type="dxa"/>
            <w:tcBorders>
              <w:top w:val="single" w:sz="4" w:space="0" w:color="auto"/>
              <w:left w:val="nil"/>
              <w:bottom w:val="single" w:sz="4" w:space="0" w:color="auto"/>
              <w:right w:val="single" w:sz="4" w:space="0" w:color="auto"/>
            </w:tcBorders>
            <w:vAlign w:val="center"/>
            <w:hideMark/>
          </w:tcPr>
          <w:p w14:paraId="6F7595C2" w14:textId="77777777" w:rsidR="00373F08" w:rsidRDefault="00373F08" w:rsidP="00373F08">
            <w:pPr>
              <w:rPr>
                <w:b/>
                <w:bCs/>
                <w:sz w:val="20"/>
                <w:szCs w:val="20"/>
              </w:rPr>
            </w:pPr>
            <w:r>
              <w:rPr>
                <w:b/>
                <w:bCs/>
                <w:sz w:val="20"/>
                <w:szCs w:val="20"/>
              </w:rPr>
              <w:t>Твердая цена контракта без учета НДС</w:t>
            </w:r>
          </w:p>
        </w:tc>
        <w:tc>
          <w:tcPr>
            <w:tcW w:w="1113" w:type="dxa"/>
            <w:tcBorders>
              <w:top w:val="single" w:sz="4" w:space="0" w:color="auto"/>
              <w:left w:val="nil"/>
              <w:bottom w:val="single" w:sz="4" w:space="0" w:color="auto"/>
              <w:right w:val="single" w:sz="4" w:space="0" w:color="auto"/>
            </w:tcBorders>
            <w:noWrap/>
            <w:vAlign w:val="center"/>
          </w:tcPr>
          <w:p w14:paraId="0CFF3029" w14:textId="77777777" w:rsidR="00373F08" w:rsidRDefault="00373F08" w:rsidP="00373F08">
            <w:pPr>
              <w:jc w:val="center"/>
              <w:rPr>
                <w:sz w:val="20"/>
                <w:szCs w:val="20"/>
              </w:rPr>
            </w:pPr>
          </w:p>
        </w:tc>
        <w:tc>
          <w:tcPr>
            <w:tcW w:w="1250" w:type="dxa"/>
            <w:tcBorders>
              <w:top w:val="single" w:sz="4" w:space="0" w:color="auto"/>
              <w:left w:val="nil"/>
              <w:bottom w:val="single" w:sz="4" w:space="0" w:color="auto"/>
              <w:right w:val="single" w:sz="4" w:space="0" w:color="auto"/>
            </w:tcBorders>
            <w:noWrap/>
            <w:vAlign w:val="center"/>
          </w:tcPr>
          <w:p w14:paraId="34E751F6" w14:textId="77777777" w:rsidR="00373F08" w:rsidRDefault="00373F08" w:rsidP="00373F08">
            <w:pPr>
              <w:jc w:val="center"/>
              <w:rPr>
                <w:sz w:val="20"/>
                <w:szCs w:val="20"/>
              </w:rPr>
            </w:pPr>
          </w:p>
        </w:tc>
        <w:tc>
          <w:tcPr>
            <w:tcW w:w="842" w:type="dxa"/>
            <w:tcBorders>
              <w:top w:val="single" w:sz="4" w:space="0" w:color="auto"/>
              <w:left w:val="single" w:sz="4" w:space="0" w:color="auto"/>
              <w:bottom w:val="single" w:sz="4" w:space="0" w:color="auto"/>
              <w:right w:val="single" w:sz="4" w:space="0" w:color="auto"/>
            </w:tcBorders>
          </w:tcPr>
          <w:p w14:paraId="294025A2" w14:textId="77777777" w:rsidR="00373F08" w:rsidRDefault="00373F08" w:rsidP="00373F08">
            <w:pPr>
              <w:jc w:val="center"/>
              <w:rPr>
                <w:sz w:val="20"/>
                <w:szCs w:val="20"/>
              </w:rPr>
            </w:pPr>
          </w:p>
        </w:tc>
        <w:tc>
          <w:tcPr>
            <w:tcW w:w="1668" w:type="dxa"/>
            <w:tcBorders>
              <w:top w:val="single" w:sz="4" w:space="0" w:color="auto"/>
              <w:left w:val="single" w:sz="4" w:space="0" w:color="auto"/>
              <w:bottom w:val="single" w:sz="4" w:space="0" w:color="auto"/>
              <w:right w:val="single" w:sz="4" w:space="0" w:color="auto"/>
            </w:tcBorders>
            <w:shd w:val="clear" w:color="auto" w:fill="auto"/>
            <w:noWrap/>
          </w:tcPr>
          <w:p w14:paraId="1CF07479" w14:textId="77777777" w:rsidR="00373F08" w:rsidRPr="00E511F4" w:rsidRDefault="00373F08" w:rsidP="00373F08">
            <w:pPr>
              <w:jc w:val="center"/>
              <w:rPr>
                <w:b/>
                <w:bCs/>
                <w:sz w:val="20"/>
                <w:szCs w:val="20"/>
              </w:rPr>
            </w:pPr>
          </w:p>
        </w:tc>
        <w:tc>
          <w:tcPr>
            <w:tcW w:w="0" w:type="auto"/>
            <w:tcBorders>
              <w:top w:val="single" w:sz="4" w:space="0" w:color="auto"/>
              <w:left w:val="nil"/>
              <w:bottom w:val="single" w:sz="4" w:space="0" w:color="auto"/>
              <w:right w:val="single" w:sz="4" w:space="0" w:color="auto"/>
            </w:tcBorders>
            <w:shd w:val="clear" w:color="auto" w:fill="auto"/>
            <w:noWrap/>
          </w:tcPr>
          <w:p w14:paraId="4FB0F769" w14:textId="77777777" w:rsidR="00373F08" w:rsidRPr="00E511F4" w:rsidRDefault="00373F08" w:rsidP="00373F08">
            <w:pPr>
              <w:jc w:val="center"/>
              <w:rPr>
                <w:b/>
                <w:bCs/>
                <w:sz w:val="20"/>
                <w:szCs w:val="20"/>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33532CFB" w14:textId="77777777" w:rsidR="00373F08" w:rsidRPr="00E511F4" w:rsidRDefault="00373F08" w:rsidP="00373F08">
            <w:pPr>
              <w:jc w:val="center"/>
              <w:rPr>
                <w:b/>
                <w:bCs/>
                <w:sz w:val="20"/>
                <w:szCs w:val="20"/>
              </w:rPr>
            </w:pPr>
            <w:r w:rsidRPr="007E73AA">
              <w:rPr>
                <w:b/>
                <w:bCs/>
                <w:sz w:val="20"/>
                <w:szCs w:val="20"/>
              </w:rPr>
              <w:t>385 321 672,13</w:t>
            </w:r>
          </w:p>
        </w:tc>
      </w:tr>
      <w:bookmarkEnd w:id="14"/>
      <w:tr w:rsidR="00373F08" w14:paraId="20282CE5" w14:textId="77777777" w:rsidTr="00E56ED1">
        <w:trPr>
          <w:trHeight w:val="20"/>
        </w:trPr>
        <w:tc>
          <w:tcPr>
            <w:tcW w:w="544" w:type="dxa"/>
            <w:tcBorders>
              <w:top w:val="single" w:sz="4" w:space="0" w:color="auto"/>
              <w:left w:val="single" w:sz="4" w:space="0" w:color="auto"/>
              <w:bottom w:val="single" w:sz="4" w:space="0" w:color="auto"/>
              <w:right w:val="single" w:sz="4" w:space="0" w:color="auto"/>
            </w:tcBorders>
            <w:noWrap/>
            <w:vAlign w:val="center"/>
          </w:tcPr>
          <w:p w14:paraId="7E94E45A" w14:textId="77777777" w:rsidR="00373F08" w:rsidRDefault="00373F08" w:rsidP="00373F08">
            <w:pPr>
              <w:jc w:val="center"/>
              <w:rPr>
                <w:sz w:val="20"/>
                <w:szCs w:val="20"/>
              </w:rPr>
            </w:pPr>
          </w:p>
        </w:tc>
        <w:tc>
          <w:tcPr>
            <w:tcW w:w="2631" w:type="dxa"/>
            <w:tcBorders>
              <w:top w:val="single" w:sz="4" w:space="0" w:color="auto"/>
              <w:left w:val="nil"/>
              <w:bottom w:val="single" w:sz="4" w:space="0" w:color="auto"/>
              <w:right w:val="single" w:sz="4" w:space="0" w:color="auto"/>
            </w:tcBorders>
            <w:vAlign w:val="center"/>
            <w:hideMark/>
          </w:tcPr>
          <w:p w14:paraId="3109564B" w14:textId="77777777" w:rsidR="00373F08" w:rsidRDefault="00373F08" w:rsidP="00373F08">
            <w:pPr>
              <w:rPr>
                <w:sz w:val="20"/>
                <w:szCs w:val="20"/>
              </w:rPr>
            </w:pPr>
            <w:r>
              <w:rPr>
                <w:sz w:val="20"/>
                <w:szCs w:val="20"/>
              </w:rPr>
              <w:t>НДС (ставка 20 %)</w:t>
            </w:r>
            <w:r>
              <w:rPr>
                <w:rStyle w:val="af6"/>
                <w:sz w:val="20"/>
                <w:szCs w:val="20"/>
              </w:rPr>
              <w:footnoteReference w:id="11"/>
            </w:r>
          </w:p>
        </w:tc>
        <w:tc>
          <w:tcPr>
            <w:tcW w:w="1113" w:type="dxa"/>
            <w:tcBorders>
              <w:top w:val="single" w:sz="4" w:space="0" w:color="auto"/>
              <w:left w:val="nil"/>
              <w:bottom w:val="single" w:sz="4" w:space="0" w:color="auto"/>
              <w:right w:val="single" w:sz="4" w:space="0" w:color="auto"/>
            </w:tcBorders>
            <w:noWrap/>
            <w:vAlign w:val="center"/>
          </w:tcPr>
          <w:p w14:paraId="4E404FFD" w14:textId="77777777" w:rsidR="00373F08" w:rsidRDefault="00373F08" w:rsidP="00373F08">
            <w:pPr>
              <w:jc w:val="center"/>
              <w:rPr>
                <w:sz w:val="20"/>
                <w:szCs w:val="20"/>
              </w:rPr>
            </w:pPr>
          </w:p>
        </w:tc>
        <w:tc>
          <w:tcPr>
            <w:tcW w:w="1250" w:type="dxa"/>
            <w:tcBorders>
              <w:top w:val="single" w:sz="4" w:space="0" w:color="auto"/>
              <w:left w:val="nil"/>
              <w:bottom w:val="single" w:sz="4" w:space="0" w:color="auto"/>
              <w:right w:val="single" w:sz="4" w:space="0" w:color="auto"/>
            </w:tcBorders>
            <w:noWrap/>
            <w:vAlign w:val="center"/>
          </w:tcPr>
          <w:p w14:paraId="14498776" w14:textId="77777777" w:rsidR="00373F08" w:rsidRDefault="00373F08" w:rsidP="00373F08">
            <w:pPr>
              <w:jc w:val="center"/>
              <w:rPr>
                <w:sz w:val="20"/>
                <w:szCs w:val="20"/>
              </w:rPr>
            </w:pPr>
          </w:p>
        </w:tc>
        <w:tc>
          <w:tcPr>
            <w:tcW w:w="842" w:type="dxa"/>
            <w:tcBorders>
              <w:top w:val="single" w:sz="4" w:space="0" w:color="auto"/>
              <w:left w:val="single" w:sz="4" w:space="0" w:color="auto"/>
              <w:bottom w:val="single" w:sz="4" w:space="0" w:color="auto"/>
              <w:right w:val="single" w:sz="4" w:space="0" w:color="auto"/>
            </w:tcBorders>
          </w:tcPr>
          <w:p w14:paraId="63DE7895" w14:textId="77777777" w:rsidR="00373F08" w:rsidRDefault="00373F08" w:rsidP="00373F08">
            <w:pPr>
              <w:jc w:val="center"/>
              <w:rPr>
                <w:sz w:val="20"/>
                <w:szCs w:val="20"/>
              </w:rPr>
            </w:pPr>
          </w:p>
        </w:tc>
        <w:tc>
          <w:tcPr>
            <w:tcW w:w="1668" w:type="dxa"/>
            <w:tcBorders>
              <w:top w:val="single" w:sz="4" w:space="0" w:color="auto"/>
              <w:left w:val="single" w:sz="4" w:space="0" w:color="auto"/>
              <w:bottom w:val="single" w:sz="4" w:space="0" w:color="auto"/>
              <w:right w:val="single" w:sz="4" w:space="0" w:color="auto"/>
            </w:tcBorders>
            <w:noWrap/>
            <w:vAlign w:val="center"/>
          </w:tcPr>
          <w:p w14:paraId="68C4C73D" w14:textId="77777777" w:rsidR="00373F08" w:rsidRDefault="00373F08" w:rsidP="00373F08">
            <w:pPr>
              <w:jc w:val="center"/>
              <w:rPr>
                <w:sz w:val="20"/>
                <w:szCs w:val="20"/>
              </w:rPr>
            </w:pPr>
          </w:p>
        </w:tc>
        <w:tc>
          <w:tcPr>
            <w:tcW w:w="0" w:type="auto"/>
            <w:tcBorders>
              <w:top w:val="single" w:sz="4" w:space="0" w:color="auto"/>
              <w:left w:val="nil"/>
              <w:bottom w:val="single" w:sz="4" w:space="0" w:color="auto"/>
              <w:right w:val="single" w:sz="4" w:space="0" w:color="auto"/>
            </w:tcBorders>
            <w:noWrap/>
            <w:vAlign w:val="center"/>
          </w:tcPr>
          <w:p w14:paraId="601C6A91" w14:textId="77777777" w:rsidR="00373F08" w:rsidRDefault="00373F08" w:rsidP="00373F08">
            <w:pPr>
              <w:jc w:val="center"/>
              <w:rPr>
                <w:sz w:val="20"/>
                <w:szCs w:val="20"/>
              </w:rPr>
            </w:pPr>
          </w:p>
        </w:tc>
        <w:tc>
          <w:tcPr>
            <w:tcW w:w="0" w:type="auto"/>
            <w:tcBorders>
              <w:top w:val="single" w:sz="4" w:space="0" w:color="auto"/>
              <w:left w:val="nil"/>
              <w:bottom w:val="single" w:sz="4" w:space="0" w:color="auto"/>
              <w:right w:val="single" w:sz="4" w:space="0" w:color="auto"/>
            </w:tcBorders>
            <w:noWrap/>
            <w:vAlign w:val="center"/>
          </w:tcPr>
          <w:p w14:paraId="3D311CBC" w14:textId="77777777" w:rsidR="00373F08" w:rsidRDefault="00373F08" w:rsidP="00373F08">
            <w:pPr>
              <w:jc w:val="right"/>
              <w:rPr>
                <w:sz w:val="20"/>
                <w:szCs w:val="20"/>
              </w:rPr>
            </w:pPr>
            <w:r w:rsidRPr="00E511F4">
              <w:rPr>
                <w:b/>
                <w:bCs/>
                <w:sz w:val="20"/>
                <w:szCs w:val="20"/>
              </w:rPr>
              <w:t>77 064 334,43</w:t>
            </w:r>
          </w:p>
        </w:tc>
      </w:tr>
      <w:tr w:rsidR="00373F08" w14:paraId="0EE0C06A" w14:textId="77777777" w:rsidTr="00E56ED1">
        <w:trPr>
          <w:trHeight w:val="20"/>
        </w:trPr>
        <w:tc>
          <w:tcPr>
            <w:tcW w:w="544" w:type="dxa"/>
            <w:tcBorders>
              <w:top w:val="single" w:sz="4" w:space="0" w:color="auto"/>
              <w:left w:val="single" w:sz="4" w:space="0" w:color="auto"/>
              <w:bottom w:val="single" w:sz="4" w:space="0" w:color="auto"/>
              <w:right w:val="single" w:sz="4" w:space="0" w:color="auto"/>
            </w:tcBorders>
            <w:noWrap/>
            <w:vAlign w:val="center"/>
          </w:tcPr>
          <w:p w14:paraId="404F0371" w14:textId="77777777" w:rsidR="00373F08" w:rsidRDefault="00373F08" w:rsidP="00373F08">
            <w:pPr>
              <w:jc w:val="center"/>
              <w:rPr>
                <w:sz w:val="20"/>
                <w:szCs w:val="20"/>
              </w:rPr>
            </w:pPr>
          </w:p>
        </w:tc>
        <w:tc>
          <w:tcPr>
            <w:tcW w:w="2631" w:type="dxa"/>
            <w:tcBorders>
              <w:top w:val="single" w:sz="4" w:space="0" w:color="auto"/>
              <w:left w:val="nil"/>
              <w:bottom w:val="single" w:sz="4" w:space="0" w:color="auto"/>
              <w:right w:val="single" w:sz="4" w:space="0" w:color="auto"/>
            </w:tcBorders>
            <w:vAlign w:val="center"/>
            <w:hideMark/>
          </w:tcPr>
          <w:p w14:paraId="3243CD02" w14:textId="77777777" w:rsidR="00373F08" w:rsidRDefault="00373F08" w:rsidP="00373F08">
            <w:pPr>
              <w:rPr>
                <w:b/>
                <w:bCs/>
                <w:sz w:val="20"/>
                <w:szCs w:val="20"/>
              </w:rPr>
            </w:pPr>
            <w:r>
              <w:rPr>
                <w:b/>
                <w:bCs/>
                <w:sz w:val="20"/>
                <w:szCs w:val="20"/>
              </w:rPr>
              <w:t>Твердая цена контракта с учетом НДС</w:t>
            </w:r>
            <w:r>
              <w:rPr>
                <w:rStyle w:val="af6"/>
                <w:b/>
                <w:bCs/>
                <w:sz w:val="20"/>
                <w:szCs w:val="20"/>
              </w:rPr>
              <w:footnoteReference w:id="12"/>
            </w:r>
          </w:p>
        </w:tc>
        <w:tc>
          <w:tcPr>
            <w:tcW w:w="1113" w:type="dxa"/>
            <w:tcBorders>
              <w:top w:val="single" w:sz="4" w:space="0" w:color="auto"/>
              <w:left w:val="nil"/>
              <w:bottom w:val="single" w:sz="4" w:space="0" w:color="auto"/>
              <w:right w:val="single" w:sz="4" w:space="0" w:color="auto"/>
            </w:tcBorders>
            <w:noWrap/>
            <w:vAlign w:val="center"/>
          </w:tcPr>
          <w:p w14:paraId="6E1CA016" w14:textId="77777777" w:rsidR="00373F08" w:rsidRDefault="00373F08" w:rsidP="00373F08">
            <w:pPr>
              <w:jc w:val="center"/>
              <w:rPr>
                <w:sz w:val="20"/>
                <w:szCs w:val="20"/>
              </w:rPr>
            </w:pPr>
          </w:p>
        </w:tc>
        <w:tc>
          <w:tcPr>
            <w:tcW w:w="1250" w:type="dxa"/>
            <w:tcBorders>
              <w:top w:val="single" w:sz="4" w:space="0" w:color="auto"/>
              <w:left w:val="nil"/>
              <w:bottom w:val="single" w:sz="4" w:space="0" w:color="auto"/>
              <w:right w:val="single" w:sz="4" w:space="0" w:color="auto"/>
            </w:tcBorders>
            <w:noWrap/>
            <w:vAlign w:val="center"/>
          </w:tcPr>
          <w:p w14:paraId="5B366E71" w14:textId="77777777" w:rsidR="00373F08" w:rsidRDefault="00373F08" w:rsidP="00373F08">
            <w:pPr>
              <w:jc w:val="center"/>
              <w:rPr>
                <w:sz w:val="20"/>
                <w:szCs w:val="20"/>
              </w:rPr>
            </w:pPr>
          </w:p>
        </w:tc>
        <w:tc>
          <w:tcPr>
            <w:tcW w:w="842" w:type="dxa"/>
            <w:tcBorders>
              <w:top w:val="single" w:sz="4" w:space="0" w:color="auto"/>
              <w:left w:val="single" w:sz="4" w:space="0" w:color="auto"/>
              <w:bottom w:val="single" w:sz="4" w:space="0" w:color="auto"/>
              <w:right w:val="single" w:sz="4" w:space="0" w:color="auto"/>
            </w:tcBorders>
          </w:tcPr>
          <w:p w14:paraId="5237C808" w14:textId="77777777" w:rsidR="00373F08" w:rsidRDefault="00373F08" w:rsidP="00373F08">
            <w:pPr>
              <w:jc w:val="center"/>
              <w:rPr>
                <w:sz w:val="20"/>
                <w:szCs w:val="20"/>
              </w:rPr>
            </w:pPr>
          </w:p>
        </w:tc>
        <w:tc>
          <w:tcPr>
            <w:tcW w:w="1668" w:type="dxa"/>
            <w:tcBorders>
              <w:top w:val="single" w:sz="4" w:space="0" w:color="auto"/>
              <w:left w:val="single" w:sz="4" w:space="0" w:color="auto"/>
              <w:bottom w:val="single" w:sz="4" w:space="0" w:color="auto"/>
              <w:right w:val="single" w:sz="4" w:space="0" w:color="auto"/>
            </w:tcBorders>
            <w:noWrap/>
            <w:vAlign w:val="center"/>
          </w:tcPr>
          <w:p w14:paraId="4101B2B9" w14:textId="77777777" w:rsidR="00373F08" w:rsidRDefault="00373F08" w:rsidP="00373F08">
            <w:pPr>
              <w:jc w:val="center"/>
              <w:rPr>
                <w:sz w:val="20"/>
                <w:szCs w:val="20"/>
              </w:rPr>
            </w:pPr>
          </w:p>
        </w:tc>
        <w:tc>
          <w:tcPr>
            <w:tcW w:w="0" w:type="auto"/>
            <w:tcBorders>
              <w:top w:val="single" w:sz="4" w:space="0" w:color="auto"/>
              <w:left w:val="nil"/>
              <w:bottom w:val="single" w:sz="4" w:space="0" w:color="auto"/>
              <w:right w:val="single" w:sz="4" w:space="0" w:color="auto"/>
            </w:tcBorders>
            <w:noWrap/>
            <w:vAlign w:val="center"/>
          </w:tcPr>
          <w:p w14:paraId="7932388C" w14:textId="77777777" w:rsidR="00373F08" w:rsidRDefault="00373F08" w:rsidP="00373F08">
            <w:pPr>
              <w:jc w:val="center"/>
              <w:rPr>
                <w:sz w:val="20"/>
                <w:szCs w:val="20"/>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04CB8602" w14:textId="77777777" w:rsidR="00373F08" w:rsidRPr="00E511F4" w:rsidRDefault="00373F08" w:rsidP="00373F08">
            <w:pPr>
              <w:jc w:val="center"/>
              <w:rPr>
                <w:b/>
                <w:bCs/>
                <w:sz w:val="20"/>
                <w:szCs w:val="20"/>
              </w:rPr>
            </w:pPr>
            <w:r w:rsidRPr="00E511F4">
              <w:rPr>
                <w:b/>
                <w:bCs/>
                <w:sz w:val="20"/>
                <w:szCs w:val="20"/>
              </w:rPr>
              <w:t>462 386 006,56</w:t>
            </w:r>
          </w:p>
        </w:tc>
      </w:tr>
    </w:tbl>
    <w:p w14:paraId="0E7C3B23" w14:textId="68DE3C78" w:rsidR="00373F08" w:rsidRDefault="00E56ED1" w:rsidP="00373F08">
      <w:pPr>
        <w:rPr>
          <w:rFonts w:eastAsia="Calibri"/>
          <w:bCs/>
          <w:sz w:val="20"/>
          <w:szCs w:val="20"/>
        </w:rPr>
      </w:pPr>
      <w:r>
        <w:rPr>
          <w:rFonts w:eastAsia="Calibri"/>
          <w:bCs/>
          <w:sz w:val="20"/>
          <w:szCs w:val="20"/>
        </w:rPr>
        <w:t xml:space="preserve">* </w:t>
      </w:r>
      <w:proofErr w:type="spellStart"/>
      <w:r w:rsidR="00373F08">
        <w:rPr>
          <w:rFonts w:eastAsia="Calibri"/>
          <w:bCs/>
          <w:sz w:val="20"/>
          <w:szCs w:val="20"/>
        </w:rPr>
        <w:t>усл</w:t>
      </w:r>
      <w:proofErr w:type="spellEnd"/>
      <w:r w:rsidR="00373F08">
        <w:rPr>
          <w:rFonts w:eastAsia="Calibri"/>
          <w:bCs/>
          <w:sz w:val="20"/>
          <w:szCs w:val="20"/>
        </w:rPr>
        <w:t>. ед.= шт.</w:t>
      </w:r>
    </w:p>
    <w:p w14:paraId="4EF563E3" w14:textId="77777777" w:rsidR="00373F08" w:rsidRDefault="00373F08" w:rsidP="00373F08">
      <w:pPr>
        <w:rPr>
          <w:rFonts w:eastAsia="Calibri"/>
          <w:b/>
          <w:sz w:val="20"/>
          <w:szCs w:val="20"/>
        </w:rPr>
      </w:pPr>
    </w:p>
    <w:p w14:paraId="3705E1D1" w14:textId="77777777" w:rsidR="00373F08" w:rsidRDefault="00373F08" w:rsidP="00373F08">
      <w:pPr>
        <w:rPr>
          <w:sz w:val="22"/>
          <w:szCs w:val="22"/>
        </w:rPr>
      </w:pPr>
      <w:r>
        <w:t xml:space="preserve">В состав цены конструктивных решений (элементов), комплексов (видов) работ включены затраты на временные здания и сооружения 1,8% , удорожание работ в зимнее время 2,42%, </w:t>
      </w:r>
    </w:p>
    <w:p w14:paraId="1A243B77" w14:textId="77777777" w:rsidR="00373F08" w:rsidRDefault="00373F08" w:rsidP="00373F08">
      <w:pPr>
        <w:spacing w:line="240" w:lineRule="exact"/>
        <w:ind w:right="333"/>
      </w:pPr>
    </w:p>
    <w:p w14:paraId="7B0A008B" w14:textId="77777777" w:rsidR="00373F08" w:rsidRDefault="00373F08" w:rsidP="00373F08">
      <w:pPr>
        <w:spacing w:line="240" w:lineRule="exact"/>
        <w:ind w:right="333"/>
      </w:pPr>
    </w:p>
    <w:p w14:paraId="49C3DD2A" w14:textId="77777777" w:rsidR="00373F08" w:rsidRDefault="00373F08" w:rsidP="00373F08">
      <w:pPr>
        <w:spacing w:line="240" w:lineRule="exact"/>
        <w:ind w:right="333"/>
      </w:pPr>
    </w:p>
    <w:tbl>
      <w:tblPr>
        <w:tblW w:w="5000" w:type="pct"/>
        <w:tblLayout w:type="fixed"/>
        <w:tblLook w:val="04A0" w:firstRow="1" w:lastRow="0" w:firstColumn="1" w:lastColumn="0" w:noHBand="0" w:noVBand="1"/>
      </w:tblPr>
      <w:tblGrid>
        <w:gridCol w:w="5425"/>
        <w:gridCol w:w="5280"/>
      </w:tblGrid>
      <w:tr w:rsidR="00373F08" w14:paraId="23000480" w14:textId="77777777" w:rsidTr="00E56ED1">
        <w:trPr>
          <w:trHeight w:val="792"/>
        </w:trPr>
        <w:tc>
          <w:tcPr>
            <w:tcW w:w="5315" w:type="dxa"/>
            <w:shd w:val="clear" w:color="auto" w:fill="FFFFFF"/>
          </w:tcPr>
          <w:p w14:paraId="6D64A228" w14:textId="77777777" w:rsidR="00373F08" w:rsidRDefault="00373F08" w:rsidP="00373F08">
            <w:pPr>
              <w:keepNext/>
              <w:keepLines/>
              <w:snapToGrid w:val="0"/>
              <w:spacing w:line="240" w:lineRule="exact"/>
              <w:ind w:left="-109"/>
              <w:rPr>
                <w:b/>
                <w:lang w:eastAsia="zh-CN"/>
              </w:rPr>
            </w:pPr>
            <w:r>
              <w:rPr>
                <w:b/>
                <w:lang w:eastAsia="zh-CN"/>
              </w:rPr>
              <w:t>Заказчик:</w:t>
            </w:r>
          </w:p>
          <w:p w14:paraId="48ADCA46" w14:textId="77777777" w:rsidR="00373F08" w:rsidRDefault="00373F08" w:rsidP="00E56ED1">
            <w:pPr>
              <w:keepNext/>
              <w:keepLines/>
              <w:snapToGrid w:val="0"/>
              <w:spacing w:line="240" w:lineRule="exact"/>
              <w:rPr>
                <w:b/>
                <w:lang w:eastAsia="zh-CN"/>
              </w:rPr>
            </w:pPr>
          </w:p>
        </w:tc>
        <w:tc>
          <w:tcPr>
            <w:tcW w:w="5173" w:type="dxa"/>
            <w:shd w:val="clear" w:color="auto" w:fill="FFFFFF"/>
          </w:tcPr>
          <w:p w14:paraId="556BC8B7" w14:textId="7E02BBE4" w:rsidR="00373F08" w:rsidRDefault="00373F08" w:rsidP="00E56ED1">
            <w:pPr>
              <w:keepNext/>
              <w:keepLines/>
              <w:snapToGrid w:val="0"/>
              <w:spacing w:line="240" w:lineRule="exact"/>
              <w:ind w:left="-109"/>
              <w:rPr>
                <w:b/>
                <w:lang w:eastAsia="zh-CN"/>
              </w:rPr>
            </w:pPr>
            <w:r>
              <w:rPr>
                <w:b/>
                <w:lang w:eastAsia="zh-CN"/>
              </w:rPr>
              <w:t>Подрядчик:</w:t>
            </w:r>
          </w:p>
        </w:tc>
      </w:tr>
      <w:tr w:rsidR="00373F08" w14:paraId="3B492B3A" w14:textId="77777777" w:rsidTr="00373F08">
        <w:tc>
          <w:tcPr>
            <w:tcW w:w="5315" w:type="dxa"/>
            <w:shd w:val="clear" w:color="auto" w:fill="FFFFFF"/>
            <w:hideMark/>
          </w:tcPr>
          <w:p w14:paraId="52B96B2E" w14:textId="77777777" w:rsidR="00373F08" w:rsidRDefault="00373F08" w:rsidP="00373F08">
            <w:pPr>
              <w:keepNext/>
              <w:keepLines/>
              <w:snapToGrid w:val="0"/>
              <w:spacing w:line="240" w:lineRule="exact"/>
              <w:ind w:left="-109"/>
              <w:rPr>
                <w:lang w:eastAsia="zh-CN"/>
              </w:rPr>
            </w:pPr>
            <w:r>
              <w:rPr>
                <w:lang w:eastAsia="zh-CN"/>
              </w:rPr>
              <w:t>_________________/</w:t>
            </w:r>
            <w:proofErr w:type="spellStart"/>
            <w:r>
              <w:rPr>
                <w:lang w:eastAsia="zh-CN"/>
              </w:rPr>
              <w:t>С.А.Баринов</w:t>
            </w:r>
            <w:proofErr w:type="spellEnd"/>
            <w:r>
              <w:rPr>
                <w:lang w:eastAsia="zh-CN"/>
              </w:rPr>
              <w:t>/</w:t>
            </w:r>
          </w:p>
          <w:p w14:paraId="2E51A4E5" w14:textId="77777777" w:rsidR="00373F08" w:rsidRDefault="00373F08" w:rsidP="00373F08">
            <w:pPr>
              <w:keepNext/>
              <w:keepLines/>
              <w:snapToGrid w:val="0"/>
              <w:spacing w:line="240" w:lineRule="exact"/>
              <w:ind w:left="-109"/>
              <w:rPr>
                <w:lang w:eastAsia="zh-CN"/>
              </w:rPr>
            </w:pPr>
            <w:r>
              <w:rPr>
                <w:lang w:eastAsia="zh-CN"/>
              </w:rPr>
              <w:t>М.П.</w:t>
            </w:r>
          </w:p>
        </w:tc>
        <w:tc>
          <w:tcPr>
            <w:tcW w:w="5173" w:type="dxa"/>
            <w:shd w:val="clear" w:color="auto" w:fill="FFFFFF"/>
            <w:hideMark/>
          </w:tcPr>
          <w:p w14:paraId="0D2FAF39" w14:textId="77777777" w:rsidR="00373F08" w:rsidRDefault="00373F08" w:rsidP="00373F08">
            <w:pPr>
              <w:keepNext/>
              <w:keepLines/>
              <w:snapToGrid w:val="0"/>
              <w:spacing w:line="240" w:lineRule="exact"/>
              <w:ind w:left="-109"/>
              <w:rPr>
                <w:lang w:eastAsia="zh-CN"/>
              </w:rPr>
            </w:pPr>
            <w:r>
              <w:rPr>
                <w:lang w:eastAsia="zh-CN"/>
              </w:rPr>
              <w:t>_________________/А.Н. Пономарев /</w:t>
            </w:r>
          </w:p>
          <w:p w14:paraId="7961E2DD" w14:textId="77777777" w:rsidR="00373F08" w:rsidRDefault="00373F08" w:rsidP="00373F08">
            <w:pPr>
              <w:keepNext/>
              <w:keepLines/>
              <w:snapToGrid w:val="0"/>
              <w:spacing w:line="240" w:lineRule="exact"/>
              <w:ind w:left="-109"/>
              <w:rPr>
                <w:lang w:eastAsia="zh-CN"/>
              </w:rPr>
            </w:pPr>
            <w:r>
              <w:rPr>
                <w:lang w:eastAsia="zh-CN"/>
              </w:rPr>
              <w:t>М.П. (при наличии печати)</w:t>
            </w:r>
          </w:p>
        </w:tc>
      </w:tr>
    </w:tbl>
    <w:p w14:paraId="4641B8A3" w14:textId="77777777" w:rsidR="00AF6699" w:rsidRPr="00584F55" w:rsidRDefault="00AF6699" w:rsidP="008D193A">
      <w:pPr>
        <w:spacing w:line="240" w:lineRule="exact"/>
        <w:ind w:right="333"/>
        <w:sectPr w:rsidR="00AF6699" w:rsidRPr="00584F55" w:rsidSect="0070083D">
          <w:footnotePr>
            <w:numStart w:val="3"/>
            <w:numRestart w:val="eachSect"/>
          </w:footnotePr>
          <w:type w:val="continuous"/>
          <w:pgSz w:w="11906" w:h="16838" w:code="9"/>
          <w:pgMar w:top="851" w:right="567" w:bottom="426" w:left="850" w:header="0" w:footer="0" w:gutter="0"/>
          <w:cols w:space="720"/>
          <w:noEndnote/>
          <w:docGrid w:linePitch="326"/>
        </w:sectPr>
      </w:pPr>
    </w:p>
    <w:p w14:paraId="62552EA3" w14:textId="77777777" w:rsidR="00563C21" w:rsidRPr="00A10E3E" w:rsidRDefault="00563C21" w:rsidP="00A10E3E">
      <w:pPr>
        <w:jc w:val="right"/>
      </w:pPr>
      <w:bookmarkStart w:id="15" w:name="_Приложение_№2"/>
      <w:bookmarkStart w:id="16" w:name="_Приложение_№3"/>
      <w:bookmarkEnd w:id="15"/>
      <w:bookmarkEnd w:id="16"/>
    </w:p>
    <w:p w14:paraId="025E87CC" w14:textId="77777777" w:rsidR="00373F08" w:rsidRPr="007A2EB7" w:rsidRDefault="00373F08" w:rsidP="00373F08">
      <w:pPr>
        <w:ind w:firstLine="7371"/>
        <w:rPr>
          <w:sz w:val="20"/>
          <w:szCs w:val="20"/>
        </w:rPr>
      </w:pPr>
      <w:r w:rsidRPr="007A2EB7">
        <w:rPr>
          <w:sz w:val="20"/>
          <w:szCs w:val="20"/>
        </w:rPr>
        <w:t>Приложение №2</w:t>
      </w:r>
      <w:r>
        <w:rPr>
          <w:sz w:val="20"/>
          <w:szCs w:val="20"/>
        </w:rPr>
        <w:t xml:space="preserve"> </w:t>
      </w:r>
      <w:r w:rsidRPr="007A2EB7">
        <w:rPr>
          <w:sz w:val="20"/>
          <w:szCs w:val="20"/>
        </w:rPr>
        <w:t>к Контракту</w:t>
      </w:r>
    </w:p>
    <w:p w14:paraId="7F8C44F8" w14:textId="77777777" w:rsidR="00373F08" w:rsidRPr="007A2EB7" w:rsidRDefault="00373F08" w:rsidP="00373F08">
      <w:pPr>
        <w:ind w:firstLine="7371"/>
        <w:rPr>
          <w:sz w:val="20"/>
          <w:szCs w:val="20"/>
        </w:rPr>
      </w:pPr>
      <w:r w:rsidRPr="007A2EB7">
        <w:rPr>
          <w:sz w:val="20"/>
          <w:szCs w:val="20"/>
        </w:rPr>
        <w:t>от «__» _________2025 г. №</w:t>
      </w:r>
      <w:r>
        <w:rPr>
          <w:sz w:val="20"/>
          <w:szCs w:val="20"/>
        </w:rPr>
        <w:t xml:space="preserve"> 33-05/25</w:t>
      </w:r>
    </w:p>
    <w:p w14:paraId="433ED036" w14:textId="77777777" w:rsidR="00373F08" w:rsidRPr="00A10E3E" w:rsidRDefault="00373F08" w:rsidP="00373F08"/>
    <w:p w14:paraId="5BC68A99" w14:textId="77777777" w:rsidR="00373F08" w:rsidRPr="00A10E3E" w:rsidRDefault="00373F08" w:rsidP="00373F08">
      <w:pPr>
        <w:jc w:val="center"/>
        <w:rPr>
          <w:b/>
          <w:bCs/>
        </w:rPr>
      </w:pPr>
      <w:r w:rsidRPr="00A10E3E">
        <w:rPr>
          <w:b/>
          <w:bCs/>
        </w:rPr>
        <w:t>Виды и объемы работ по строительству (реконструкции) Объекта, которые Подрядчик обязан выполнить самостоятельно без привлечения других лиц к исполнению своих обязательств по Контракту.</w:t>
      </w:r>
    </w:p>
    <w:tbl>
      <w:tblPr>
        <w:tblW w:w="49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1414"/>
        <w:gridCol w:w="4964"/>
        <w:gridCol w:w="1280"/>
        <w:gridCol w:w="1274"/>
        <w:gridCol w:w="1270"/>
      </w:tblGrid>
      <w:tr w:rsidR="00373F08" w:rsidRPr="00680AF5" w14:paraId="4E6D9962" w14:textId="77777777" w:rsidTr="00373F08">
        <w:trPr>
          <w:trHeight w:val="864"/>
        </w:trPr>
        <w:tc>
          <w:tcPr>
            <w:tcW w:w="251" w:type="pct"/>
            <w:vMerge w:val="restart"/>
            <w:tcBorders>
              <w:top w:val="single" w:sz="4" w:space="0" w:color="auto"/>
              <w:left w:val="single" w:sz="4" w:space="0" w:color="auto"/>
              <w:bottom w:val="single" w:sz="4" w:space="0" w:color="auto"/>
              <w:right w:val="single" w:sz="4" w:space="0" w:color="auto"/>
            </w:tcBorders>
            <w:vAlign w:val="center"/>
            <w:hideMark/>
          </w:tcPr>
          <w:p w14:paraId="6ABFE765" w14:textId="77777777" w:rsidR="00373F08" w:rsidRPr="00680AF5" w:rsidRDefault="00373F08" w:rsidP="00373F08">
            <w:pPr>
              <w:jc w:val="center"/>
              <w:rPr>
                <w:sz w:val="20"/>
                <w:szCs w:val="20"/>
              </w:rPr>
            </w:pPr>
            <w:r w:rsidRPr="00680AF5">
              <w:rPr>
                <w:sz w:val="20"/>
                <w:szCs w:val="20"/>
              </w:rPr>
              <w:t>№ п/п</w:t>
            </w:r>
          </w:p>
        </w:tc>
        <w:tc>
          <w:tcPr>
            <w:tcW w:w="658" w:type="pct"/>
            <w:vMerge w:val="restart"/>
            <w:tcBorders>
              <w:top w:val="single" w:sz="4" w:space="0" w:color="auto"/>
              <w:left w:val="single" w:sz="4" w:space="0" w:color="auto"/>
              <w:bottom w:val="single" w:sz="4" w:space="0" w:color="auto"/>
              <w:right w:val="single" w:sz="4" w:space="0" w:color="auto"/>
            </w:tcBorders>
            <w:vAlign w:val="center"/>
            <w:hideMark/>
          </w:tcPr>
          <w:p w14:paraId="5F1D0965" w14:textId="77777777" w:rsidR="00373F08" w:rsidRPr="00680AF5" w:rsidRDefault="00373F08" w:rsidP="00373F08">
            <w:pPr>
              <w:jc w:val="center"/>
              <w:rPr>
                <w:sz w:val="20"/>
                <w:szCs w:val="20"/>
              </w:rPr>
            </w:pPr>
            <w:r w:rsidRPr="00680AF5">
              <w:rPr>
                <w:sz w:val="20"/>
                <w:szCs w:val="20"/>
              </w:rPr>
              <w:t>№ пункта</w:t>
            </w:r>
          </w:p>
          <w:p w14:paraId="77FE639F" w14:textId="77777777" w:rsidR="00373F08" w:rsidRPr="00680AF5" w:rsidRDefault="00373F08" w:rsidP="00373F08">
            <w:pPr>
              <w:jc w:val="center"/>
              <w:rPr>
                <w:i/>
                <w:sz w:val="20"/>
                <w:szCs w:val="20"/>
              </w:rPr>
            </w:pPr>
            <w:r w:rsidRPr="00680AF5">
              <w:rPr>
                <w:i/>
                <w:sz w:val="20"/>
                <w:szCs w:val="20"/>
              </w:rPr>
              <w:t>(в соответствии с Постановлением Правительства РФ №570 от 15 мая 2017 года)</w:t>
            </w:r>
          </w:p>
        </w:tc>
        <w:tc>
          <w:tcPr>
            <w:tcW w:w="2311" w:type="pct"/>
            <w:vMerge w:val="restart"/>
            <w:tcBorders>
              <w:top w:val="single" w:sz="4" w:space="0" w:color="auto"/>
              <w:left w:val="single" w:sz="4" w:space="0" w:color="auto"/>
              <w:bottom w:val="single" w:sz="4" w:space="0" w:color="auto"/>
              <w:right w:val="single" w:sz="4" w:space="0" w:color="auto"/>
            </w:tcBorders>
            <w:vAlign w:val="center"/>
            <w:hideMark/>
          </w:tcPr>
          <w:p w14:paraId="7540B53B" w14:textId="77777777" w:rsidR="00373F08" w:rsidRPr="00680AF5" w:rsidRDefault="00373F08" w:rsidP="00373F08">
            <w:pPr>
              <w:jc w:val="center"/>
              <w:rPr>
                <w:sz w:val="20"/>
                <w:szCs w:val="20"/>
              </w:rPr>
            </w:pPr>
            <w:r w:rsidRPr="00680AF5">
              <w:rPr>
                <w:sz w:val="20"/>
                <w:szCs w:val="20"/>
              </w:rPr>
              <w:t xml:space="preserve">Виды работ по строительству (реконструкции) объекта капитального строительства, которые Подрядчик обязан выполнить самостоятельно без привлечения других лиц к исполнению своих обязательств по контракту </w:t>
            </w:r>
            <w:r w:rsidRPr="00680AF5">
              <w:rPr>
                <w:i/>
                <w:sz w:val="20"/>
                <w:szCs w:val="20"/>
              </w:rPr>
              <w:t>(в соответствии с Постановлением Правительства РФ №570 от 15 мая 2017 года)</w:t>
            </w:r>
          </w:p>
        </w:tc>
        <w:tc>
          <w:tcPr>
            <w:tcW w:w="1189" w:type="pct"/>
            <w:gridSpan w:val="2"/>
            <w:tcBorders>
              <w:top w:val="single" w:sz="4" w:space="0" w:color="auto"/>
              <w:left w:val="single" w:sz="4" w:space="0" w:color="auto"/>
              <w:bottom w:val="single" w:sz="4" w:space="0" w:color="auto"/>
              <w:right w:val="single" w:sz="4" w:space="0" w:color="auto"/>
            </w:tcBorders>
            <w:vAlign w:val="center"/>
            <w:hideMark/>
          </w:tcPr>
          <w:p w14:paraId="4E759CFB" w14:textId="77777777" w:rsidR="00373F08" w:rsidRPr="00680AF5" w:rsidRDefault="00373F08" w:rsidP="00373F08">
            <w:pPr>
              <w:jc w:val="center"/>
              <w:rPr>
                <w:sz w:val="20"/>
                <w:szCs w:val="20"/>
              </w:rPr>
            </w:pPr>
            <w:r w:rsidRPr="00680AF5">
              <w:rPr>
                <w:sz w:val="20"/>
                <w:szCs w:val="20"/>
              </w:rPr>
              <w:t>Объем работ</w:t>
            </w:r>
          </w:p>
        </w:tc>
        <w:tc>
          <w:tcPr>
            <w:tcW w:w="592" w:type="pct"/>
            <w:tcBorders>
              <w:top w:val="single" w:sz="4" w:space="0" w:color="auto"/>
              <w:left w:val="single" w:sz="4" w:space="0" w:color="auto"/>
              <w:bottom w:val="single" w:sz="4" w:space="0" w:color="auto"/>
              <w:right w:val="single" w:sz="4" w:space="0" w:color="auto"/>
            </w:tcBorders>
            <w:vAlign w:val="center"/>
            <w:hideMark/>
          </w:tcPr>
          <w:p w14:paraId="11142F77" w14:textId="77777777" w:rsidR="00373F08" w:rsidRPr="00680AF5" w:rsidRDefault="00373F08" w:rsidP="00373F08">
            <w:pPr>
              <w:jc w:val="center"/>
              <w:rPr>
                <w:sz w:val="20"/>
                <w:szCs w:val="20"/>
              </w:rPr>
            </w:pPr>
            <w:r w:rsidRPr="00680AF5">
              <w:rPr>
                <w:sz w:val="20"/>
                <w:szCs w:val="20"/>
              </w:rPr>
              <w:t>Стоимость работ, руб.</w:t>
            </w:r>
          </w:p>
        </w:tc>
      </w:tr>
      <w:tr w:rsidR="00373F08" w:rsidRPr="00680AF5" w14:paraId="5C94DDC9" w14:textId="77777777" w:rsidTr="00373F08">
        <w:trPr>
          <w:trHeight w:val="329"/>
        </w:trPr>
        <w:tc>
          <w:tcPr>
            <w:tcW w:w="251" w:type="pct"/>
            <w:vMerge/>
            <w:tcBorders>
              <w:top w:val="single" w:sz="4" w:space="0" w:color="auto"/>
              <w:left w:val="single" w:sz="4" w:space="0" w:color="auto"/>
              <w:bottom w:val="single" w:sz="4" w:space="0" w:color="auto"/>
              <w:right w:val="single" w:sz="4" w:space="0" w:color="auto"/>
            </w:tcBorders>
            <w:vAlign w:val="center"/>
            <w:hideMark/>
          </w:tcPr>
          <w:p w14:paraId="5DA2246F" w14:textId="77777777" w:rsidR="00373F08" w:rsidRPr="00680AF5" w:rsidRDefault="00373F08" w:rsidP="00373F08">
            <w:pPr>
              <w:rPr>
                <w:sz w:val="20"/>
                <w:szCs w:val="20"/>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14:paraId="305C9C61" w14:textId="77777777" w:rsidR="00373F08" w:rsidRPr="00680AF5" w:rsidRDefault="00373F08" w:rsidP="00373F08">
            <w:pPr>
              <w:rPr>
                <w:sz w:val="20"/>
                <w:szCs w:val="20"/>
              </w:rPr>
            </w:pPr>
          </w:p>
        </w:tc>
        <w:tc>
          <w:tcPr>
            <w:tcW w:w="2311" w:type="pct"/>
            <w:vMerge/>
            <w:tcBorders>
              <w:top w:val="single" w:sz="4" w:space="0" w:color="auto"/>
              <w:left w:val="single" w:sz="4" w:space="0" w:color="auto"/>
              <w:bottom w:val="single" w:sz="4" w:space="0" w:color="auto"/>
              <w:right w:val="single" w:sz="4" w:space="0" w:color="auto"/>
            </w:tcBorders>
            <w:vAlign w:val="center"/>
            <w:hideMark/>
          </w:tcPr>
          <w:p w14:paraId="6BE7F7D9" w14:textId="77777777" w:rsidR="00373F08" w:rsidRPr="00680AF5" w:rsidRDefault="00373F08" w:rsidP="00373F08">
            <w:pPr>
              <w:rPr>
                <w:sz w:val="20"/>
                <w:szCs w:val="20"/>
              </w:rPr>
            </w:pPr>
          </w:p>
        </w:tc>
        <w:tc>
          <w:tcPr>
            <w:tcW w:w="596" w:type="pct"/>
            <w:tcBorders>
              <w:top w:val="single" w:sz="4" w:space="0" w:color="auto"/>
              <w:left w:val="single" w:sz="4" w:space="0" w:color="auto"/>
              <w:bottom w:val="single" w:sz="4" w:space="0" w:color="auto"/>
              <w:right w:val="single" w:sz="4" w:space="0" w:color="auto"/>
            </w:tcBorders>
            <w:vAlign w:val="center"/>
            <w:hideMark/>
          </w:tcPr>
          <w:p w14:paraId="3D1C2C07" w14:textId="77777777" w:rsidR="00373F08" w:rsidRPr="00680AF5" w:rsidRDefault="00373F08" w:rsidP="00373F08">
            <w:pPr>
              <w:rPr>
                <w:sz w:val="20"/>
                <w:szCs w:val="20"/>
              </w:rPr>
            </w:pPr>
            <w:r w:rsidRPr="00680AF5">
              <w:rPr>
                <w:sz w:val="20"/>
                <w:szCs w:val="20"/>
              </w:rPr>
              <w:t>Ед. измерения</w:t>
            </w:r>
          </w:p>
        </w:tc>
        <w:tc>
          <w:tcPr>
            <w:tcW w:w="593" w:type="pct"/>
            <w:tcBorders>
              <w:top w:val="single" w:sz="4" w:space="0" w:color="auto"/>
              <w:left w:val="single" w:sz="4" w:space="0" w:color="auto"/>
              <w:bottom w:val="single" w:sz="4" w:space="0" w:color="auto"/>
              <w:right w:val="single" w:sz="4" w:space="0" w:color="auto"/>
            </w:tcBorders>
            <w:vAlign w:val="center"/>
            <w:hideMark/>
          </w:tcPr>
          <w:p w14:paraId="7CD1ED78" w14:textId="77777777" w:rsidR="00373F08" w:rsidRPr="00680AF5" w:rsidRDefault="00373F08" w:rsidP="00373F08">
            <w:pPr>
              <w:jc w:val="center"/>
              <w:rPr>
                <w:sz w:val="20"/>
                <w:szCs w:val="20"/>
              </w:rPr>
            </w:pPr>
            <w:r w:rsidRPr="00680AF5">
              <w:rPr>
                <w:sz w:val="20"/>
                <w:szCs w:val="20"/>
              </w:rPr>
              <w:t>Показатель</w:t>
            </w:r>
          </w:p>
        </w:tc>
        <w:tc>
          <w:tcPr>
            <w:tcW w:w="592" w:type="pct"/>
            <w:tcBorders>
              <w:top w:val="single" w:sz="4" w:space="0" w:color="auto"/>
              <w:left w:val="single" w:sz="4" w:space="0" w:color="auto"/>
              <w:bottom w:val="single" w:sz="4" w:space="0" w:color="auto"/>
              <w:right w:val="single" w:sz="4" w:space="0" w:color="auto"/>
            </w:tcBorders>
            <w:vAlign w:val="center"/>
            <w:hideMark/>
          </w:tcPr>
          <w:p w14:paraId="1C900823" w14:textId="77777777" w:rsidR="00373F08" w:rsidRPr="00680AF5" w:rsidRDefault="00373F08" w:rsidP="00373F08">
            <w:pPr>
              <w:rPr>
                <w:sz w:val="20"/>
                <w:szCs w:val="20"/>
              </w:rPr>
            </w:pPr>
          </w:p>
        </w:tc>
      </w:tr>
      <w:tr w:rsidR="00373F08" w:rsidRPr="00680AF5" w14:paraId="65EB9EBB" w14:textId="77777777" w:rsidTr="00373F08">
        <w:trPr>
          <w:trHeight w:val="329"/>
        </w:trPr>
        <w:tc>
          <w:tcPr>
            <w:tcW w:w="251" w:type="pct"/>
            <w:tcBorders>
              <w:top w:val="single" w:sz="4" w:space="0" w:color="auto"/>
              <w:left w:val="single" w:sz="4" w:space="0" w:color="auto"/>
              <w:bottom w:val="single" w:sz="4" w:space="0" w:color="auto"/>
              <w:right w:val="single" w:sz="4" w:space="0" w:color="auto"/>
            </w:tcBorders>
            <w:vAlign w:val="center"/>
            <w:hideMark/>
          </w:tcPr>
          <w:p w14:paraId="560D5544" w14:textId="77777777" w:rsidR="00373F08" w:rsidRPr="00680AF5" w:rsidRDefault="00373F08" w:rsidP="00373F08">
            <w:pPr>
              <w:jc w:val="center"/>
              <w:rPr>
                <w:sz w:val="20"/>
                <w:szCs w:val="20"/>
              </w:rPr>
            </w:pPr>
            <w:r w:rsidRPr="00680AF5">
              <w:rPr>
                <w:sz w:val="20"/>
                <w:szCs w:val="20"/>
              </w:rPr>
              <w:t>1</w:t>
            </w:r>
          </w:p>
        </w:tc>
        <w:tc>
          <w:tcPr>
            <w:tcW w:w="658" w:type="pct"/>
            <w:tcBorders>
              <w:top w:val="single" w:sz="4" w:space="0" w:color="auto"/>
              <w:left w:val="single" w:sz="4" w:space="0" w:color="auto"/>
              <w:bottom w:val="single" w:sz="4" w:space="0" w:color="auto"/>
              <w:right w:val="single" w:sz="4" w:space="0" w:color="auto"/>
            </w:tcBorders>
            <w:vAlign w:val="center"/>
            <w:hideMark/>
          </w:tcPr>
          <w:p w14:paraId="588CE519" w14:textId="77777777" w:rsidR="00373F08" w:rsidRPr="00680AF5" w:rsidRDefault="00373F08" w:rsidP="00373F08">
            <w:pPr>
              <w:jc w:val="center"/>
              <w:rPr>
                <w:sz w:val="20"/>
                <w:szCs w:val="20"/>
              </w:rPr>
            </w:pPr>
            <w:r w:rsidRPr="00680AF5">
              <w:rPr>
                <w:sz w:val="20"/>
                <w:szCs w:val="20"/>
              </w:rPr>
              <w:t>2</w:t>
            </w:r>
          </w:p>
        </w:tc>
        <w:tc>
          <w:tcPr>
            <w:tcW w:w="2311" w:type="pct"/>
            <w:tcBorders>
              <w:top w:val="single" w:sz="4" w:space="0" w:color="auto"/>
              <w:left w:val="single" w:sz="4" w:space="0" w:color="auto"/>
              <w:bottom w:val="single" w:sz="4" w:space="0" w:color="auto"/>
              <w:right w:val="single" w:sz="4" w:space="0" w:color="auto"/>
            </w:tcBorders>
            <w:vAlign w:val="center"/>
            <w:hideMark/>
          </w:tcPr>
          <w:p w14:paraId="303DD04B" w14:textId="77777777" w:rsidR="00373F08" w:rsidRPr="00680AF5" w:rsidRDefault="00373F08" w:rsidP="00373F08">
            <w:pPr>
              <w:jc w:val="center"/>
              <w:rPr>
                <w:sz w:val="20"/>
                <w:szCs w:val="20"/>
              </w:rPr>
            </w:pPr>
            <w:r w:rsidRPr="00680AF5">
              <w:rPr>
                <w:sz w:val="20"/>
                <w:szCs w:val="20"/>
              </w:rPr>
              <w:t>3</w:t>
            </w:r>
          </w:p>
        </w:tc>
        <w:tc>
          <w:tcPr>
            <w:tcW w:w="596" w:type="pct"/>
            <w:tcBorders>
              <w:top w:val="single" w:sz="4" w:space="0" w:color="auto"/>
              <w:left w:val="single" w:sz="4" w:space="0" w:color="auto"/>
              <w:bottom w:val="single" w:sz="4" w:space="0" w:color="auto"/>
              <w:right w:val="single" w:sz="4" w:space="0" w:color="auto"/>
            </w:tcBorders>
            <w:vAlign w:val="center"/>
            <w:hideMark/>
          </w:tcPr>
          <w:p w14:paraId="4E6C896A" w14:textId="77777777" w:rsidR="00373F08" w:rsidRPr="00680AF5" w:rsidRDefault="00373F08" w:rsidP="00373F08">
            <w:pPr>
              <w:jc w:val="center"/>
              <w:rPr>
                <w:sz w:val="20"/>
                <w:szCs w:val="20"/>
              </w:rPr>
            </w:pPr>
            <w:r w:rsidRPr="00680AF5">
              <w:rPr>
                <w:sz w:val="20"/>
                <w:szCs w:val="20"/>
              </w:rPr>
              <w:t>4</w:t>
            </w:r>
          </w:p>
        </w:tc>
        <w:tc>
          <w:tcPr>
            <w:tcW w:w="593" w:type="pct"/>
            <w:tcBorders>
              <w:top w:val="single" w:sz="4" w:space="0" w:color="auto"/>
              <w:left w:val="single" w:sz="4" w:space="0" w:color="auto"/>
              <w:bottom w:val="single" w:sz="4" w:space="0" w:color="auto"/>
              <w:right w:val="single" w:sz="4" w:space="0" w:color="auto"/>
            </w:tcBorders>
            <w:vAlign w:val="center"/>
            <w:hideMark/>
          </w:tcPr>
          <w:p w14:paraId="34E07BE1" w14:textId="77777777" w:rsidR="00373F08" w:rsidRPr="00680AF5" w:rsidRDefault="00373F08" w:rsidP="00373F08">
            <w:pPr>
              <w:jc w:val="center"/>
              <w:rPr>
                <w:sz w:val="20"/>
                <w:szCs w:val="20"/>
              </w:rPr>
            </w:pPr>
            <w:r w:rsidRPr="00680AF5">
              <w:rPr>
                <w:sz w:val="20"/>
                <w:szCs w:val="20"/>
              </w:rPr>
              <w:t>5</w:t>
            </w:r>
          </w:p>
        </w:tc>
        <w:tc>
          <w:tcPr>
            <w:tcW w:w="592" w:type="pct"/>
            <w:tcBorders>
              <w:top w:val="single" w:sz="4" w:space="0" w:color="auto"/>
              <w:left w:val="single" w:sz="4" w:space="0" w:color="auto"/>
              <w:bottom w:val="single" w:sz="4" w:space="0" w:color="auto"/>
              <w:right w:val="single" w:sz="4" w:space="0" w:color="auto"/>
            </w:tcBorders>
            <w:hideMark/>
          </w:tcPr>
          <w:p w14:paraId="22FD2E72" w14:textId="77777777" w:rsidR="00373F08" w:rsidRPr="00680AF5" w:rsidRDefault="00373F08" w:rsidP="00373F08">
            <w:pPr>
              <w:jc w:val="center"/>
              <w:rPr>
                <w:sz w:val="20"/>
                <w:szCs w:val="20"/>
              </w:rPr>
            </w:pPr>
            <w:r w:rsidRPr="00680AF5">
              <w:rPr>
                <w:sz w:val="20"/>
                <w:szCs w:val="20"/>
              </w:rPr>
              <w:t>6</w:t>
            </w:r>
          </w:p>
        </w:tc>
      </w:tr>
      <w:tr w:rsidR="00373F08" w:rsidRPr="00680AF5" w14:paraId="7E4FD130"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251" w:type="pct"/>
            <w:tcBorders>
              <w:top w:val="single" w:sz="4" w:space="0" w:color="auto"/>
              <w:left w:val="single" w:sz="4" w:space="0" w:color="auto"/>
              <w:bottom w:val="nil"/>
              <w:right w:val="single" w:sz="4" w:space="0" w:color="auto"/>
            </w:tcBorders>
            <w:shd w:val="clear" w:color="auto" w:fill="auto"/>
            <w:vAlign w:val="center"/>
            <w:hideMark/>
          </w:tcPr>
          <w:p w14:paraId="1B356B8A" w14:textId="77777777" w:rsidR="00373F08" w:rsidRPr="00680AF5" w:rsidRDefault="00373F08" w:rsidP="00373F08">
            <w:pPr>
              <w:jc w:val="center"/>
              <w:rPr>
                <w:color w:val="000000"/>
                <w:sz w:val="20"/>
                <w:szCs w:val="20"/>
              </w:rPr>
            </w:pPr>
            <w:r w:rsidRPr="00680AF5">
              <w:rPr>
                <w:color w:val="000000"/>
                <w:sz w:val="20"/>
                <w:szCs w:val="20"/>
              </w:rPr>
              <w:t>1</w:t>
            </w:r>
          </w:p>
        </w:tc>
        <w:tc>
          <w:tcPr>
            <w:tcW w:w="658" w:type="pct"/>
            <w:tcBorders>
              <w:top w:val="nil"/>
              <w:left w:val="nil"/>
              <w:bottom w:val="nil"/>
              <w:right w:val="single" w:sz="4" w:space="0" w:color="auto"/>
            </w:tcBorders>
            <w:shd w:val="clear" w:color="auto" w:fill="auto"/>
            <w:vAlign w:val="center"/>
            <w:hideMark/>
          </w:tcPr>
          <w:p w14:paraId="6B6B4D6B" w14:textId="77777777" w:rsidR="00373F08" w:rsidRPr="00680AF5" w:rsidRDefault="00373F08" w:rsidP="00373F08">
            <w:pPr>
              <w:jc w:val="center"/>
              <w:rPr>
                <w:b/>
                <w:bCs/>
                <w:color w:val="000000"/>
                <w:sz w:val="20"/>
                <w:szCs w:val="20"/>
              </w:rPr>
            </w:pPr>
            <w:r w:rsidRPr="00680AF5">
              <w:rPr>
                <w:b/>
                <w:bCs/>
                <w:color w:val="000000"/>
                <w:sz w:val="20"/>
                <w:szCs w:val="20"/>
              </w:rPr>
              <w:t>6.</w:t>
            </w:r>
          </w:p>
        </w:tc>
        <w:tc>
          <w:tcPr>
            <w:tcW w:w="3499" w:type="pct"/>
            <w:gridSpan w:val="3"/>
            <w:tcBorders>
              <w:top w:val="single" w:sz="4" w:space="0" w:color="auto"/>
              <w:left w:val="nil"/>
              <w:bottom w:val="single" w:sz="4" w:space="0" w:color="auto"/>
              <w:right w:val="single" w:sz="4" w:space="0" w:color="auto"/>
            </w:tcBorders>
            <w:shd w:val="clear" w:color="auto" w:fill="auto"/>
            <w:vAlign w:val="center"/>
            <w:hideMark/>
          </w:tcPr>
          <w:p w14:paraId="0E85FC3B" w14:textId="77777777" w:rsidR="00373F08" w:rsidRPr="00680AF5" w:rsidRDefault="00373F08" w:rsidP="00373F08">
            <w:pPr>
              <w:rPr>
                <w:b/>
                <w:bCs/>
                <w:color w:val="000000"/>
                <w:sz w:val="20"/>
                <w:szCs w:val="20"/>
              </w:rPr>
            </w:pPr>
            <w:r w:rsidRPr="00680AF5">
              <w:rPr>
                <w:b/>
                <w:bCs/>
                <w:color w:val="000000"/>
                <w:sz w:val="20"/>
                <w:szCs w:val="20"/>
              </w:rPr>
              <w:t>Устройство фундаментов и оснований</w:t>
            </w:r>
          </w:p>
        </w:tc>
        <w:tc>
          <w:tcPr>
            <w:tcW w:w="592" w:type="pct"/>
            <w:tcBorders>
              <w:top w:val="nil"/>
              <w:left w:val="nil"/>
              <w:bottom w:val="single" w:sz="4" w:space="0" w:color="auto"/>
              <w:right w:val="single" w:sz="4" w:space="0" w:color="auto"/>
            </w:tcBorders>
            <w:shd w:val="clear" w:color="auto" w:fill="auto"/>
            <w:vAlign w:val="center"/>
            <w:hideMark/>
          </w:tcPr>
          <w:p w14:paraId="452A2EBD" w14:textId="77777777" w:rsidR="00373F08" w:rsidRPr="00680AF5" w:rsidRDefault="00373F08" w:rsidP="00373F08">
            <w:pPr>
              <w:rPr>
                <w:sz w:val="20"/>
                <w:szCs w:val="20"/>
              </w:rPr>
            </w:pPr>
            <w:r w:rsidRPr="00680AF5">
              <w:rPr>
                <w:sz w:val="20"/>
                <w:szCs w:val="20"/>
              </w:rPr>
              <w:t> </w:t>
            </w:r>
          </w:p>
        </w:tc>
      </w:tr>
      <w:tr w:rsidR="00373F08" w:rsidRPr="00680AF5" w14:paraId="1F8385E0"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2"/>
        </w:trPr>
        <w:tc>
          <w:tcPr>
            <w:tcW w:w="251" w:type="pct"/>
            <w:tcBorders>
              <w:top w:val="single" w:sz="4" w:space="0" w:color="auto"/>
              <w:left w:val="single" w:sz="4" w:space="0" w:color="auto"/>
              <w:bottom w:val="nil"/>
              <w:right w:val="single" w:sz="4" w:space="0" w:color="auto"/>
            </w:tcBorders>
            <w:shd w:val="clear" w:color="auto" w:fill="auto"/>
            <w:vAlign w:val="center"/>
            <w:hideMark/>
          </w:tcPr>
          <w:p w14:paraId="5719180C"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single" w:sz="4" w:space="0" w:color="auto"/>
              <w:left w:val="nil"/>
              <w:bottom w:val="nil"/>
              <w:right w:val="single" w:sz="4" w:space="0" w:color="auto"/>
            </w:tcBorders>
            <w:shd w:val="clear" w:color="auto" w:fill="auto"/>
            <w:vAlign w:val="center"/>
            <w:hideMark/>
          </w:tcPr>
          <w:p w14:paraId="78BC56B4"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nil"/>
              <w:right w:val="nil"/>
            </w:tcBorders>
            <w:shd w:val="clear" w:color="000000" w:fill="FFFFFF"/>
            <w:vAlign w:val="center"/>
            <w:hideMark/>
          </w:tcPr>
          <w:p w14:paraId="6C572921" w14:textId="77777777" w:rsidR="00373F08" w:rsidRPr="00680AF5" w:rsidRDefault="00373F08" w:rsidP="00373F08">
            <w:pPr>
              <w:rPr>
                <w:sz w:val="20"/>
                <w:szCs w:val="20"/>
              </w:rPr>
            </w:pPr>
            <w:r w:rsidRPr="00680AF5">
              <w:rPr>
                <w:sz w:val="20"/>
                <w:szCs w:val="20"/>
              </w:rPr>
              <w:t>ЛС № 02-01-01 "Общестроительные работы ниже 0.000"</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66D1CD00"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19B25623"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14:paraId="699F4E16" w14:textId="77777777" w:rsidR="00373F08" w:rsidRPr="00680AF5" w:rsidRDefault="00373F08" w:rsidP="00373F08">
            <w:pPr>
              <w:jc w:val="center"/>
              <w:rPr>
                <w:sz w:val="18"/>
                <w:szCs w:val="18"/>
              </w:rPr>
            </w:pPr>
            <w:r w:rsidRPr="00680AF5">
              <w:rPr>
                <w:sz w:val="18"/>
                <w:szCs w:val="18"/>
              </w:rPr>
              <w:t>1 326 717.29</w:t>
            </w:r>
          </w:p>
        </w:tc>
      </w:tr>
      <w:tr w:rsidR="00373F08" w:rsidRPr="00680AF5" w14:paraId="49839EDF"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3"/>
        </w:trPr>
        <w:tc>
          <w:tcPr>
            <w:tcW w:w="251" w:type="pct"/>
            <w:tcBorders>
              <w:top w:val="single" w:sz="4" w:space="0" w:color="auto"/>
              <w:left w:val="single" w:sz="4" w:space="0" w:color="auto"/>
              <w:bottom w:val="nil"/>
              <w:right w:val="single" w:sz="4" w:space="0" w:color="auto"/>
            </w:tcBorders>
            <w:shd w:val="clear" w:color="auto" w:fill="auto"/>
            <w:vAlign w:val="center"/>
            <w:hideMark/>
          </w:tcPr>
          <w:p w14:paraId="13B39AB9"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single" w:sz="4" w:space="0" w:color="auto"/>
              <w:left w:val="nil"/>
              <w:bottom w:val="nil"/>
              <w:right w:val="single" w:sz="4" w:space="0" w:color="auto"/>
            </w:tcBorders>
            <w:shd w:val="clear" w:color="auto" w:fill="auto"/>
            <w:vAlign w:val="center"/>
            <w:hideMark/>
          </w:tcPr>
          <w:p w14:paraId="6C437575"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single" w:sz="4" w:space="0" w:color="auto"/>
              <w:left w:val="nil"/>
              <w:bottom w:val="nil"/>
              <w:right w:val="nil"/>
            </w:tcBorders>
            <w:shd w:val="clear" w:color="000000" w:fill="FFFFFF"/>
            <w:vAlign w:val="center"/>
            <w:hideMark/>
          </w:tcPr>
          <w:p w14:paraId="72FE09EE" w14:textId="77777777" w:rsidR="00373F08" w:rsidRPr="00680AF5" w:rsidRDefault="00373F08" w:rsidP="00373F08">
            <w:pPr>
              <w:rPr>
                <w:sz w:val="20"/>
                <w:szCs w:val="20"/>
              </w:rPr>
            </w:pPr>
            <w:r w:rsidRPr="00680AF5">
              <w:rPr>
                <w:sz w:val="20"/>
                <w:szCs w:val="20"/>
              </w:rPr>
              <w:t>ЛС № 03-01-01 "Общестроительные работы котельной, закрытой площадки топлива. Фундамент под оборудование"</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16CFD631"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3E58CA7A"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14:paraId="6F5C7865" w14:textId="77777777" w:rsidR="00373F08" w:rsidRPr="00680AF5" w:rsidRDefault="00373F08" w:rsidP="00373F08">
            <w:pPr>
              <w:jc w:val="center"/>
              <w:rPr>
                <w:sz w:val="18"/>
                <w:szCs w:val="18"/>
              </w:rPr>
            </w:pPr>
            <w:r w:rsidRPr="00680AF5">
              <w:rPr>
                <w:sz w:val="18"/>
                <w:szCs w:val="18"/>
              </w:rPr>
              <w:t>593 483.70</w:t>
            </w:r>
          </w:p>
        </w:tc>
      </w:tr>
      <w:tr w:rsidR="00373F08" w:rsidRPr="00680AF5" w14:paraId="7A194C1A"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9"/>
        </w:trPr>
        <w:tc>
          <w:tcPr>
            <w:tcW w:w="251" w:type="pct"/>
            <w:tcBorders>
              <w:top w:val="single" w:sz="4" w:space="0" w:color="auto"/>
              <w:left w:val="single" w:sz="4" w:space="0" w:color="auto"/>
              <w:bottom w:val="nil"/>
              <w:right w:val="single" w:sz="4" w:space="0" w:color="auto"/>
            </w:tcBorders>
            <w:shd w:val="clear" w:color="auto" w:fill="auto"/>
            <w:vAlign w:val="center"/>
            <w:hideMark/>
          </w:tcPr>
          <w:p w14:paraId="5972A54E"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single" w:sz="4" w:space="0" w:color="auto"/>
              <w:left w:val="nil"/>
              <w:bottom w:val="nil"/>
              <w:right w:val="single" w:sz="4" w:space="0" w:color="auto"/>
            </w:tcBorders>
            <w:shd w:val="clear" w:color="auto" w:fill="auto"/>
            <w:vAlign w:val="center"/>
            <w:hideMark/>
          </w:tcPr>
          <w:p w14:paraId="1E3C8871"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single" w:sz="4" w:space="0" w:color="auto"/>
              <w:left w:val="nil"/>
              <w:bottom w:val="nil"/>
              <w:right w:val="nil"/>
            </w:tcBorders>
            <w:shd w:val="clear" w:color="000000" w:fill="FFFFFF"/>
            <w:vAlign w:val="center"/>
            <w:hideMark/>
          </w:tcPr>
          <w:p w14:paraId="134B0822" w14:textId="77777777" w:rsidR="00373F08" w:rsidRPr="00680AF5" w:rsidRDefault="00373F08" w:rsidP="00373F08">
            <w:pPr>
              <w:rPr>
                <w:sz w:val="20"/>
                <w:szCs w:val="20"/>
              </w:rPr>
            </w:pPr>
            <w:r w:rsidRPr="00680AF5">
              <w:rPr>
                <w:sz w:val="20"/>
                <w:szCs w:val="20"/>
              </w:rPr>
              <w:t xml:space="preserve">ЛС № 03-01-02 "Общестроительные </w:t>
            </w:r>
            <w:proofErr w:type="spellStart"/>
            <w:r w:rsidRPr="00680AF5">
              <w:rPr>
                <w:sz w:val="20"/>
                <w:szCs w:val="20"/>
              </w:rPr>
              <w:t>работы</w:t>
            </w:r>
            <w:proofErr w:type="gramStart"/>
            <w:r w:rsidRPr="00680AF5">
              <w:rPr>
                <w:sz w:val="20"/>
                <w:szCs w:val="20"/>
              </w:rPr>
              <w:t>.Ф</w:t>
            </w:r>
            <w:proofErr w:type="gramEnd"/>
            <w:r w:rsidRPr="00680AF5">
              <w:rPr>
                <w:sz w:val="20"/>
                <w:szCs w:val="20"/>
              </w:rPr>
              <w:t>ундамент</w:t>
            </w:r>
            <w:proofErr w:type="spellEnd"/>
            <w:r w:rsidRPr="00680AF5">
              <w:rPr>
                <w:sz w:val="20"/>
                <w:szCs w:val="20"/>
              </w:rPr>
              <w:t xml:space="preserve"> под трубу"</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4083B2DB"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17713F5F"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14:paraId="6E98E1BF" w14:textId="77777777" w:rsidR="00373F08" w:rsidRPr="00680AF5" w:rsidRDefault="00373F08" w:rsidP="00373F08">
            <w:pPr>
              <w:jc w:val="center"/>
              <w:rPr>
                <w:sz w:val="18"/>
                <w:szCs w:val="18"/>
              </w:rPr>
            </w:pPr>
            <w:r w:rsidRPr="00680AF5">
              <w:rPr>
                <w:sz w:val="18"/>
                <w:szCs w:val="18"/>
              </w:rPr>
              <w:t>1 042 279.49</w:t>
            </w:r>
          </w:p>
        </w:tc>
      </w:tr>
      <w:tr w:rsidR="00373F08" w:rsidRPr="00680AF5" w14:paraId="6E19C6C5"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trPr>
        <w:tc>
          <w:tcPr>
            <w:tcW w:w="251" w:type="pct"/>
            <w:tcBorders>
              <w:top w:val="single" w:sz="4" w:space="0" w:color="auto"/>
              <w:left w:val="single" w:sz="4" w:space="0" w:color="auto"/>
              <w:bottom w:val="nil"/>
              <w:right w:val="single" w:sz="4" w:space="0" w:color="auto"/>
            </w:tcBorders>
            <w:shd w:val="clear" w:color="auto" w:fill="auto"/>
            <w:vAlign w:val="center"/>
            <w:hideMark/>
          </w:tcPr>
          <w:p w14:paraId="37897B0E"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single" w:sz="4" w:space="0" w:color="auto"/>
              <w:left w:val="nil"/>
              <w:bottom w:val="nil"/>
              <w:right w:val="single" w:sz="4" w:space="0" w:color="auto"/>
            </w:tcBorders>
            <w:shd w:val="clear" w:color="auto" w:fill="auto"/>
            <w:vAlign w:val="center"/>
            <w:hideMark/>
          </w:tcPr>
          <w:p w14:paraId="30429A6F"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single" w:sz="4" w:space="0" w:color="auto"/>
              <w:left w:val="nil"/>
              <w:bottom w:val="nil"/>
              <w:right w:val="nil"/>
            </w:tcBorders>
            <w:shd w:val="clear" w:color="000000" w:fill="FFFFFF"/>
            <w:vAlign w:val="center"/>
            <w:hideMark/>
          </w:tcPr>
          <w:p w14:paraId="062B5FB5" w14:textId="77777777" w:rsidR="00373F08" w:rsidRPr="00680AF5" w:rsidRDefault="00373F08" w:rsidP="00373F08">
            <w:pPr>
              <w:rPr>
                <w:sz w:val="20"/>
                <w:szCs w:val="20"/>
              </w:rPr>
            </w:pPr>
            <w:r w:rsidRPr="00680AF5">
              <w:rPr>
                <w:sz w:val="20"/>
                <w:szCs w:val="20"/>
              </w:rPr>
              <w:t>ЛС № 04-04-01 "Фундаментная плита под ДГУ"</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49034BE4"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1E8338F4"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14:paraId="2B2CBB4A" w14:textId="77777777" w:rsidR="00373F08" w:rsidRPr="00680AF5" w:rsidRDefault="00373F08" w:rsidP="00373F08">
            <w:pPr>
              <w:jc w:val="center"/>
              <w:rPr>
                <w:sz w:val="18"/>
                <w:szCs w:val="18"/>
              </w:rPr>
            </w:pPr>
            <w:r w:rsidRPr="00680AF5">
              <w:rPr>
                <w:sz w:val="18"/>
                <w:szCs w:val="18"/>
              </w:rPr>
              <w:t>27 677.86</w:t>
            </w:r>
          </w:p>
        </w:tc>
      </w:tr>
      <w:tr w:rsidR="00373F08" w:rsidRPr="00680AF5" w14:paraId="78CF838E"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0"/>
        </w:trPr>
        <w:tc>
          <w:tcPr>
            <w:tcW w:w="251" w:type="pct"/>
            <w:tcBorders>
              <w:top w:val="single" w:sz="4" w:space="0" w:color="auto"/>
              <w:left w:val="single" w:sz="4" w:space="0" w:color="auto"/>
              <w:bottom w:val="nil"/>
              <w:right w:val="single" w:sz="4" w:space="0" w:color="auto"/>
            </w:tcBorders>
            <w:shd w:val="clear" w:color="auto" w:fill="auto"/>
            <w:vAlign w:val="center"/>
            <w:hideMark/>
          </w:tcPr>
          <w:p w14:paraId="6DEB58F1"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single" w:sz="4" w:space="0" w:color="auto"/>
              <w:left w:val="nil"/>
              <w:bottom w:val="nil"/>
              <w:right w:val="single" w:sz="4" w:space="0" w:color="auto"/>
            </w:tcBorders>
            <w:shd w:val="clear" w:color="auto" w:fill="auto"/>
            <w:vAlign w:val="center"/>
            <w:hideMark/>
          </w:tcPr>
          <w:p w14:paraId="78C00C9C"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single" w:sz="4" w:space="0" w:color="auto"/>
              <w:left w:val="nil"/>
              <w:bottom w:val="nil"/>
              <w:right w:val="nil"/>
            </w:tcBorders>
            <w:shd w:val="clear" w:color="000000" w:fill="FFFFFF"/>
            <w:vAlign w:val="center"/>
            <w:hideMark/>
          </w:tcPr>
          <w:p w14:paraId="7AB0AEA2" w14:textId="77777777" w:rsidR="00373F08" w:rsidRPr="00680AF5" w:rsidRDefault="00373F08" w:rsidP="00373F08">
            <w:pPr>
              <w:rPr>
                <w:sz w:val="20"/>
                <w:szCs w:val="20"/>
              </w:rPr>
            </w:pPr>
            <w:r w:rsidRPr="00680AF5">
              <w:rPr>
                <w:sz w:val="20"/>
                <w:szCs w:val="20"/>
              </w:rPr>
              <w:t>ЛС № 06-07-01 "Фундаментная плита под установку биологической очистки"</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672887B1"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18EA8179"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14:paraId="7775AF35" w14:textId="77777777" w:rsidR="00373F08" w:rsidRPr="00680AF5" w:rsidRDefault="00373F08" w:rsidP="00373F08">
            <w:pPr>
              <w:jc w:val="center"/>
              <w:rPr>
                <w:sz w:val="18"/>
                <w:szCs w:val="18"/>
              </w:rPr>
            </w:pPr>
            <w:r w:rsidRPr="00680AF5">
              <w:rPr>
                <w:sz w:val="18"/>
                <w:szCs w:val="18"/>
              </w:rPr>
              <w:t>438 669.00</w:t>
            </w:r>
          </w:p>
        </w:tc>
      </w:tr>
      <w:tr w:rsidR="00373F08" w:rsidRPr="00680AF5" w14:paraId="03150E11"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3"/>
        </w:trPr>
        <w:tc>
          <w:tcPr>
            <w:tcW w:w="251" w:type="pct"/>
            <w:tcBorders>
              <w:top w:val="single" w:sz="4" w:space="0" w:color="auto"/>
              <w:left w:val="single" w:sz="4" w:space="0" w:color="auto"/>
              <w:bottom w:val="nil"/>
              <w:right w:val="single" w:sz="4" w:space="0" w:color="auto"/>
            </w:tcBorders>
            <w:shd w:val="clear" w:color="auto" w:fill="auto"/>
            <w:vAlign w:val="center"/>
            <w:hideMark/>
          </w:tcPr>
          <w:p w14:paraId="4BF6CFCD"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single" w:sz="4" w:space="0" w:color="auto"/>
              <w:left w:val="nil"/>
              <w:bottom w:val="nil"/>
              <w:right w:val="single" w:sz="4" w:space="0" w:color="auto"/>
            </w:tcBorders>
            <w:shd w:val="clear" w:color="auto" w:fill="auto"/>
            <w:vAlign w:val="center"/>
            <w:hideMark/>
          </w:tcPr>
          <w:p w14:paraId="568ED6FE"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single" w:sz="4" w:space="0" w:color="auto"/>
              <w:left w:val="nil"/>
              <w:bottom w:val="nil"/>
              <w:right w:val="nil"/>
            </w:tcBorders>
            <w:shd w:val="clear" w:color="000000" w:fill="FFFFFF"/>
            <w:vAlign w:val="center"/>
            <w:hideMark/>
          </w:tcPr>
          <w:p w14:paraId="40DAC137" w14:textId="77777777" w:rsidR="00373F08" w:rsidRPr="00680AF5" w:rsidRDefault="00373F08" w:rsidP="00373F08">
            <w:pPr>
              <w:rPr>
                <w:sz w:val="20"/>
                <w:szCs w:val="20"/>
              </w:rPr>
            </w:pPr>
            <w:r w:rsidRPr="00680AF5">
              <w:rPr>
                <w:sz w:val="20"/>
                <w:szCs w:val="20"/>
              </w:rPr>
              <w:t>ЛС № 06-07-02 "Фундамент под станцию УФ-</w:t>
            </w:r>
            <w:proofErr w:type="spellStart"/>
            <w:r w:rsidRPr="00680AF5">
              <w:rPr>
                <w:sz w:val="20"/>
                <w:szCs w:val="20"/>
              </w:rPr>
              <w:t>обеззораживания</w:t>
            </w:r>
            <w:proofErr w:type="spellEnd"/>
            <w:r w:rsidRPr="00680AF5">
              <w:rPr>
                <w:sz w:val="20"/>
                <w:szCs w:val="20"/>
              </w:rPr>
              <w:t>"</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233326E3"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7C678603"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14:paraId="2A8D2018" w14:textId="77777777" w:rsidR="00373F08" w:rsidRPr="00680AF5" w:rsidRDefault="00373F08" w:rsidP="00373F08">
            <w:pPr>
              <w:jc w:val="center"/>
              <w:rPr>
                <w:sz w:val="18"/>
                <w:szCs w:val="18"/>
              </w:rPr>
            </w:pPr>
            <w:r w:rsidRPr="00680AF5">
              <w:rPr>
                <w:sz w:val="18"/>
                <w:szCs w:val="18"/>
              </w:rPr>
              <w:t>56 536.86</w:t>
            </w:r>
          </w:p>
        </w:tc>
      </w:tr>
      <w:tr w:rsidR="00373F08" w:rsidRPr="00680AF5" w14:paraId="251A9309"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0"/>
        </w:trPr>
        <w:tc>
          <w:tcPr>
            <w:tcW w:w="251" w:type="pct"/>
            <w:tcBorders>
              <w:top w:val="single" w:sz="4" w:space="0" w:color="auto"/>
              <w:left w:val="single" w:sz="4" w:space="0" w:color="auto"/>
              <w:bottom w:val="nil"/>
              <w:right w:val="single" w:sz="4" w:space="0" w:color="auto"/>
            </w:tcBorders>
            <w:shd w:val="clear" w:color="auto" w:fill="auto"/>
            <w:vAlign w:val="center"/>
            <w:hideMark/>
          </w:tcPr>
          <w:p w14:paraId="59C95161"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single" w:sz="4" w:space="0" w:color="auto"/>
              <w:left w:val="nil"/>
              <w:bottom w:val="nil"/>
              <w:right w:val="single" w:sz="4" w:space="0" w:color="auto"/>
            </w:tcBorders>
            <w:shd w:val="clear" w:color="auto" w:fill="auto"/>
            <w:vAlign w:val="center"/>
            <w:hideMark/>
          </w:tcPr>
          <w:p w14:paraId="1B43E0B7"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single" w:sz="4" w:space="0" w:color="auto"/>
              <w:left w:val="nil"/>
              <w:bottom w:val="nil"/>
              <w:right w:val="nil"/>
            </w:tcBorders>
            <w:shd w:val="clear" w:color="000000" w:fill="FFFFFF"/>
            <w:vAlign w:val="center"/>
            <w:hideMark/>
          </w:tcPr>
          <w:p w14:paraId="16109B3C" w14:textId="77777777" w:rsidR="00373F08" w:rsidRPr="00680AF5" w:rsidRDefault="00373F08" w:rsidP="00373F08">
            <w:pPr>
              <w:rPr>
                <w:sz w:val="20"/>
                <w:szCs w:val="20"/>
              </w:rPr>
            </w:pPr>
            <w:r w:rsidRPr="00680AF5">
              <w:rPr>
                <w:sz w:val="20"/>
                <w:szCs w:val="20"/>
              </w:rPr>
              <w:t>ЛС № 06-07-03 "Фундамент под технологическое надземное помещение"</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161FFC9B"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642A7570"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14:paraId="4BE82D31" w14:textId="77777777" w:rsidR="00373F08" w:rsidRPr="00680AF5" w:rsidRDefault="00373F08" w:rsidP="00373F08">
            <w:pPr>
              <w:jc w:val="center"/>
              <w:rPr>
                <w:sz w:val="18"/>
                <w:szCs w:val="18"/>
              </w:rPr>
            </w:pPr>
            <w:r w:rsidRPr="00680AF5">
              <w:rPr>
                <w:sz w:val="18"/>
                <w:szCs w:val="18"/>
              </w:rPr>
              <w:t>202 986.15</w:t>
            </w:r>
          </w:p>
        </w:tc>
      </w:tr>
      <w:tr w:rsidR="00373F08" w:rsidRPr="00680AF5" w14:paraId="40F4045B"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trPr>
        <w:tc>
          <w:tcPr>
            <w:tcW w:w="251" w:type="pct"/>
            <w:tcBorders>
              <w:top w:val="single" w:sz="4" w:space="0" w:color="auto"/>
              <w:left w:val="single" w:sz="4" w:space="0" w:color="auto"/>
              <w:bottom w:val="nil"/>
              <w:right w:val="single" w:sz="4" w:space="0" w:color="auto"/>
            </w:tcBorders>
            <w:shd w:val="clear" w:color="auto" w:fill="auto"/>
            <w:vAlign w:val="center"/>
            <w:hideMark/>
          </w:tcPr>
          <w:p w14:paraId="078778C5" w14:textId="77777777" w:rsidR="00373F08" w:rsidRPr="00680AF5" w:rsidRDefault="00373F08" w:rsidP="00373F08">
            <w:pPr>
              <w:jc w:val="center"/>
              <w:rPr>
                <w:color w:val="000000"/>
                <w:sz w:val="20"/>
                <w:szCs w:val="20"/>
              </w:rPr>
            </w:pPr>
            <w:r w:rsidRPr="00680AF5">
              <w:rPr>
                <w:color w:val="000000"/>
                <w:sz w:val="20"/>
                <w:szCs w:val="20"/>
              </w:rPr>
              <w:t>2</w:t>
            </w:r>
          </w:p>
        </w:tc>
        <w:tc>
          <w:tcPr>
            <w:tcW w:w="658" w:type="pct"/>
            <w:tcBorders>
              <w:top w:val="single" w:sz="4" w:space="0" w:color="auto"/>
              <w:left w:val="nil"/>
              <w:bottom w:val="nil"/>
              <w:right w:val="single" w:sz="4" w:space="0" w:color="auto"/>
            </w:tcBorders>
            <w:shd w:val="clear" w:color="auto" w:fill="auto"/>
            <w:vAlign w:val="center"/>
            <w:hideMark/>
          </w:tcPr>
          <w:p w14:paraId="7330CF64" w14:textId="77777777" w:rsidR="00373F08" w:rsidRPr="00680AF5" w:rsidRDefault="00373F08" w:rsidP="00373F08">
            <w:pPr>
              <w:jc w:val="center"/>
              <w:rPr>
                <w:b/>
                <w:bCs/>
                <w:color w:val="000000"/>
                <w:sz w:val="20"/>
                <w:szCs w:val="20"/>
              </w:rPr>
            </w:pPr>
            <w:r w:rsidRPr="00680AF5">
              <w:rPr>
                <w:b/>
                <w:bCs/>
                <w:color w:val="000000"/>
                <w:sz w:val="20"/>
                <w:szCs w:val="20"/>
              </w:rPr>
              <w:t>7.</w:t>
            </w:r>
          </w:p>
        </w:tc>
        <w:tc>
          <w:tcPr>
            <w:tcW w:w="3499" w:type="pct"/>
            <w:gridSpan w:val="3"/>
            <w:tcBorders>
              <w:top w:val="single" w:sz="4" w:space="0" w:color="auto"/>
              <w:left w:val="nil"/>
              <w:bottom w:val="single" w:sz="4" w:space="0" w:color="auto"/>
              <w:right w:val="single" w:sz="4" w:space="0" w:color="auto"/>
            </w:tcBorders>
            <w:shd w:val="clear" w:color="auto" w:fill="auto"/>
            <w:vAlign w:val="center"/>
            <w:hideMark/>
          </w:tcPr>
          <w:p w14:paraId="32912784" w14:textId="77777777" w:rsidR="00373F08" w:rsidRPr="00680AF5" w:rsidRDefault="00373F08" w:rsidP="00373F08">
            <w:pPr>
              <w:rPr>
                <w:b/>
                <w:bCs/>
                <w:color w:val="000000"/>
                <w:sz w:val="20"/>
                <w:szCs w:val="20"/>
              </w:rPr>
            </w:pPr>
            <w:r w:rsidRPr="00680AF5">
              <w:rPr>
                <w:b/>
                <w:bCs/>
                <w:color w:val="000000"/>
                <w:sz w:val="20"/>
                <w:szCs w:val="20"/>
              </w:rPr>
              <w:t>Возведение несущих конструкций</w:t>
            </w:r>
          </w:p>
        </w:tc>
        <w:tc>
          <w:tcPr>
            <w:tcW w:w="592" w:type="pct"/>
            <w:tcBorders>
              <w:top w:val="nil"/>
              <w:left w:val="nil"/>
              <w:bottom w:val="single" w:sz="4" w:space="0" w:color="auto"/>
              <w:right w:val="single" w:sz="4" w:space="0" w:color="auto"/>
            </w:tcBorders>
            <w:shd w:val="clear" w:color="auto" w:fill="auto"/>
            <w:vAlign w:val="bottom"/>
            <w:hideMark/>
          </w:tcPr>
          <w:p w14:paraId="05A5B3EB" w14:textId="77777777" w:rsidR="00373F08" w:rsidRPr="00680AF5" w:rsidRDefault="00373F08" w:rsidP="00373F08">
            <w:pPr>
              <w:rPr>
                <w:sz w:val="18"/>
                <w:szCs w:val="18"/>
              </w:rPr>
            </w:pPr>
            <w:r w:rsidRPr="00680AF5">
              <w:rPr>
                <w:sz w:val="18"/>
                <w:szCs w:val="18"/>
              </w:rPr>
              <w:t> </w:t>
            </w:r>
          </w:p>
        </w:tc>
      </w:tr>
      <w:tr w:rsidR="00373F08" w:rsidRPr="00680AF5" w14:paraId="4DA5CFB9"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8"/>
        </w:trPr>
        <w:tc>
          <w:tcPr>
            <w:tcW w:w="2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57E38F" w14:textId="77777777" w:rsidR="00373F08" w:rsidRPr="00680AF5" w:rsidRDefault="00373F08" w:rsidP="00373F08">
            <w:pPr>
              <w:jc w:val="center"/>
              <w:rPr>
                <w:i/>
                <w:iCs/>
                <w:color w:val="000000"/>
                <w:sz w:val="20"/>
                <w:szCs w:val="20"/>
              </w:rPr>
            </w:pPr>
            <w:r w:rsidRPr="00680AF5">
              <w:rPr>
                <w:i/>
                <w:iCs/>
                <w:color w:val="000000"/>
                <w:sz w:val="20"/>
                <w:szCs w:val="20"/>
              </w:rPr>
              <w:t> </w:t>
            </w:r>
          </w:p>
        </w:tc>
        <w:tc>
          <w:tcPr>
            <w:tcW w:w="658" w:type="pct"/>
            <w:tcBorders>
              <w:top w:val="single" w:sz="4" w:space="0" w:color="auto"/>
              <w:left w:val="nil"/>
              <w:bottom w:val="single" w:sz="4" w:space="0" w:color="auto"/>
              <w:right w:val="single" w:sz="4" w:space="0" w:color="auto"/>
            </w:tcBorders>
            <w:shd w:val="clear" w:color="auto" w:fill="auto"/>
            <w:vAlign w:val="bottom"/>
            <w:hideMark/>
          </w:tcPr>
          <w:p w14:paraId="02C1D040"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bottom"/>
            <w:hideMark/>
          </w:tcPr>
          <w:p w14:paraId="605EDEEC" w14:textId="77777777" w:rsidR="00373F08" w:rsidRPr="00680AF5" w:rsidRDefault="00373F08" w:rsidP="00373F08">
            <w:pPr>
              <w:rPr>
                <w:color w:val="000000"/>
                <w:sz w:val="20"/>
                <w:szCs w:val="20"/>
              </w:rPr>
            </w:pPr>
            <w:r w:rsidRPr="00680AF5">
              <w:rPr>
                <w:color w:val="000000"/>
                <w:sz w:val="20"/>
                <w:szCs w:val="20"/>
              </w:rPr>
              <w:t xml:space="preserve">ЛС № 02-01-02 "Общестроительные работы выше 0.000. Стены, </w:t>
            </w:r>
            <w:proofErr w:type="spellStart"/>
            <w:r w:rsidRPr="00680AF5">
              <w:rPr>
                <w:color w:val="000000"/>
                <w:sz w:val="20"/>
                <w:szCs w:val="20"/>
              </w:rPr>
              <w:t>перекрытия</w:t>
            </w:r>
            <w:proofErr w:type="gramStart"/>
            <w:r w:rsidRPr="00680AF5">
              <w:rPr>
                <w:color w:val="000000"/>
                <w:sz w:val="20"/>
                <w:szCs w:val="20"/>
              </w:rPr>
              <w:t>,ч</w:t>
            </w:r>
            <w:proofErr w:type="gramEnd"/>
            <w:r w:rsidRPr="00680AF5">
              <w:rPr>
                <w:color w:val="000000"/>
                <w:sz w:val="20"/>
                <w:szCs w:val="20"/>
              </w:rPr>
              <w:t>ердачное</w:t>
            </w:r>
            <w:proofErr w:type="spellEnd"/>
            <w:r w:rsidRPr="00680AF5">
              <w:rPr>
                <w:color w:val="000000"/>
                <w:sz w:val="20"/>
                <w:szCs w:val="20"/>
              </w:rPr>
              <w:t xml:space="preserve"> перекрытие"</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329ADC01"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79F6DBCA"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14:paraId="0E5AD4E3" w14:textId="77777777" w:rsidR="00373F08" w:rsidRPr="00680AF5" w:rsidRDefault="00373F08" w:rsidP="00373F08">
            <w:pPr>
              <w:jc w:val="center"/>
              <w:rPr>
                <w:sz w:val="18"/>
                <w:szCs w:val="18"/>
              </w:rPr>
            </w:pPr>
            <w:r w:rsidRPr="00680AF5">
              <w:rPr>
                <w:sz w:val="18"/>
                <w:szCs w:val="18"/>
              </w:rPr>
              <w:t>18 995 715.32</w:t>
            </w:r>
          </w:p>
        </w:tc>
      </w:tr>
      <w:tr w:rsidR="00373F08" w:rsidRPr="00680AF5" w14:paraId="5DD32264"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58"/>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6D1EBC14"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4F223D3B"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6F93E4E9" w14:textId="77777777" w:rsidR="00373F08" w:rsidRPr="00680AF5" w:rsidRDefault="00373F08" w:rsidP="00373F08">
            <w:pPr>
              <w:rPr>
                <w:color w:val="000000"/>
                <w:sz w:val="20"/>
                <w:szCs w:val="20"/>
              </w:rPr>
            </w:pPr>
            <w:r w:rsidRPr="00680AF5">
              <w:rPr>
                <w:color w:val="000000"/>
                <w:sz w:val="20"/>
                <w:szCs w:val="20"/>
              </w:rPr>
              <w:t xml:space="preserve">ЛС № 02-01-03 "Общестроительные работы выше 0.000. </w:t>
            </w:r>
            <w:r w:rsidRPr="00680AF5">
              <w:rPr>
                <w:color w:val="FF0000"/>
                <w:sz w:val="20"/>
                <w:szCs w:val="20"/>
              </w:rPr>
              <w:t xml:space="preserve"> </w:t>
            </w:r>
            <w:proofErr w:type="spellStart"/>
            <w:r w:rsidRPr="00680AF5">
              <w:rPr>
                <w:sz w:val="20"/>
                <w:szCs w:val="20"/>
              </w:rPr>
              <w:t>Вентшахты</w:t>
            </w:r>
            <w:proofErr w:type="spellEnd"/>
            <w:r w:rsidRPr="00680AF5">
              <w:rPr>
                <w:sz w:val="20"/>
                <w:szCs w:val="20"/>
              </w:rPr>
              <w:t xml:space="preserve">, лестницы, перегородки, </w:t>
            </w:r>
            <w:proofErr w:type="spellStart"/>
            <w:r w:rsidRPr="00680AF5">
              <w:rPr>
                <w:sz w:val="20"/>
                <w:szCs w:val="20"/>
              </w:rPr>
              <w:t>венткамеры</w:t>
            </w:r>
            <w:proofErr w:type="spellEnd"/>
            <w:r w:rsidRPr="00680AF5">
              <w:rPr>
                <w:sz w:val="20"/>
                <w:szCs w:val="20"/>
              </w:rPr>
              <w:t>, пандус"</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17C1AEBD"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7C59584E"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14:paraId="0A9DABC4" w14:textId="77777777" w:rsidR="00373F08" w:rsidRPr="00680AF5" w:rsidRDefault="00373F08" w:rsidP="00373F08">
            <w:pPr>
              <w:jc w:val="center"/>
              <w:rPr>
                <w:sz w:val="18"/>
                <w:szCs w:val="18"/>
              </w:rPr>
            </w:pPr>
            <w:r w:rsidRPr="00680AF5">
              <w:rPr>
                <w:sz w:val="18"/>
                <w:szCs w:val="18"/>
              </w:rPr>
              <w:t>21 356 651.98</w:t>
            </w:r>
          </w:p>
        </w:tc>
      </w:tr>
      <w:tr w:rsidR="00373F08" w:rsidRPr="00680AF5" w14:paraId="5B8B22CC"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8"/>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07DB4C45"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0309A2CD"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23B73AA3" w14:textId="77777777" w:rsidR="00373F08" w:rsidRPr="00680AF5" w:rsidRDefault="00373F08" w:rsidP="00373F08">
            <w:pPr>
              <w:rPr>
                <w:color w:val="000000"/>
                <w:sz w:val="20"/>
                <w:szCs w:val="20"/>
              </w:rPr>
            </w:pPr>
            <w:r w:rsidRPr="00680AF5">
              <w:rPr>
                <w:color w:val="000000"/>
                <w:sz w:val="20"/>
                <w:szCs w:val="20"/>
              </w:rPr>
              <w:t>ЛС № 02-01-05 "Общестроительные работы выше 0.000. Крыльца, входы, приямки"</w:t>
            </w:r>
          </w:p>
        </w:tc>
        <w:tc>
          <w:tcPr>
            <w:tcW w:w="596" w:type="pct"/>
            <w:tcBorders>
              <w:top w:val="nil"/>
              <w:left w:val="nil"/>
              <w:bottom w:val="single" w:sz="4" w:space="0" w:color="auto"/>
              <w:right w:val="single" w:sz="4" w:space="0" w:color="auto"/>
            </w:tcBorders>
            <w:shd w:val="clear" w:color="000000" w:fill="FFFFFF"/>
            <w:vAlign w:val="center"/>
            <w:hideMark/>
          </w:tcPr>
          <w:p w14:paraId="4751407B"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1323812F"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14:paraId="541F9B06" w14:textId="77777777" w:rsidR="00373F08" w:rsidRPr="00680AF5" w:rsidRDefault="00373F08" w:rsidP="00373F08">
            <w:pPr>
              <w:jc w:val="center"/>
              <w:rPr>
                <w:sz w:val="18"/>
                <w:szCs w:val="18"/>
              </w:rPr>
            </w:pPr>
            <w:r w:rsidRPr="00680AF5">
              <w:rPr>
                <w:sz w:val="18"/>
                <w:szCs w:val="18"/>
              </w:rPr>
              <w:t>9 418 319.76</w:t>
            </w:r>
          </w:p>
        </w:tc>
      </w:tr>
      <w:tr w:rsidR="00373F08" w:rsidRPr="00680AF5" w14:paraId="7DA552FA"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3C2E25A"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66723BEF"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4772243A" w14:textId="77777777" w:rsidR="00373F08" w:rsidRPr="00680AF5" w:rsidRDefault="00373F08" w:rsidP="00373F08">
            <w:pPr>
              <w:rPr>
                <w:color w:val="000000"/>
                <w:sz w:val="20"/>
                <w:szCs w:val="20"/>
              </w:rPr>
            </w:pPr>
            <w:r w:rsidRPr="00680AF5">
              <w:rPr>
                <w:color w:val="000000"/>
                <w:sz w:val="20"/>
                <w:szCs w:val="20"/>
              </w:rPr>
              <w:t>ЛС № 03-01-03 "Монтажные работы котельной" (Монтаж блочной котельной, площадки разгрузки топлива, дымовой трубы)</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00E4AE33"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5FFB87EF"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14:paraId="4F9AB883" w14:textId="77777777" w:rsidR="00373F08" w:rsidRPr="00680AF5" w:rsidRDefault="00373F08" w:rsidP="00373F08">
            <w:pPr>
              <w:jc w:val="center"/>
              <w:rPr>
                <w:sz w:val="18"/>
                <w:szCs w:val="18"/>
              </w:rPr>
            </w:pPr>
            <w:r w:rsidRPr="00680AF5">
              <w:rPr>
                <w:sz w:val="18"/>
                <w:szCs w:val="18"/>
              </w:rPr>
              <w:t>171 473.38</w:t>
            </w:r>
          </w:p>
        </w:tc>
      </w:tr>
      <w:tr w:rsidR="00373F08" w:rsidRPr="00680AF5" w14:paraId="3FE0E9E4"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4A6D3569" w14:textId="77777777" w:rsidR="00373F08" w:rsidRPr="00680AF5" w:rsidRDefault="00373F08" w:rsidP="00373F08">
            <w:pPr>
              <w:jc w:val="center"/>
              <w:rPr>
                <w:i/>
                <w:iCs/>
                <w:color w:val="000000"/>
                <w:sz w:val="20"/>
                <w:szCs w:val="20"/>
              </w:rPr>
            </w:pPr>
            <w:r w:rsidRPr="00680AF5">
              <w:rPr>
                <w:i/>
                <w:iCs/>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5AA6C8E5"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bottom"/>
            <w:hideMark/>
          </w:tcPr>
          <w:p w14:paraId="4B75EB88" w14:textId="77777777" w:rsidR="00373F08" w:rsidRPr="00680AF5" w:rsidRDefault="00373F08" w:rsidP="00373F08">
            <w:pPr>
              <w:rPr>
                <w:color w:val="000000"/>
                <w:sz w:val="20"/>
                <w:szCs w:val="20"/>
              </w:rPr>
            </w:pPr>
            <w:r w:rsidRPr="00680AF5">
              <w:rPr>
                <w:color w:val="000000"/>
                <w:sz w:val="20"/>
                <w:szCs w:val="20"/>
              </w:rPr>
              <w:t>ЛС № 04-04-02 "Дизельная электростанция. Монтажные работы"</w:t>
            </w:r>
          </w:p>
        </w:tc>
        <w:tc>
          <w:tcPr>
            <w:tcW w:w="596" w:type="pct"/>
            <w:tcBorders>
              <w:top w:val="nil"/>
              <w:left w:val="nil"/>
              <w:bottom w:val="nil"/>
              <w:right w:val="single" w:sz="4" w:space="0" w:color="auto"/>
            </w:tcBorders>
            <w:shd w:val="clear" w:color="000000" w:fill="FFFFFF"/>
            <w:vAlign w:val="center"/>
            <w:hideMark/>
          </w:tcPr>
          <w:p w14:paraId="05D9A14B"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nil"/>
              <w:right w:val="single" w:sz="4" w:space="0" w:color="auto"/>
            </w:tcBorders>
            <w:shd w:val="clear" w:color="000000" w:fill="FFFFFF"/>
            <w:vAlign w:val="center"/>
            <w:hideMark/>
          </w:tcPr>
          <w:p w14:paraId="090D6868"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626B0D0F" w14:textId="77777777" w:rsidR="00373F08" w:rsidRPr="00680AF5" w:rsidRDefault="00373F08" w:rsidP="00373F08">
            <w:pPr>
              <w:jc w:val="center"/>
              <w:rPr>
                <w:sz w:val="18"/>
                <w:szCs w:val="18"/>
              </w:rPr>
            </w:pPr>
            <w:r w:rsidRPr="00680AF5">
              <w:rPr>
                <w:sz w:val="18"/>
                <w:szCs w:val="18"/>
              </w:rPr>
              <w:t>5 060</w:t>
            </w:r>
          </w:p>
        </w:tc>
      </w:tr>
      <w:tr w:rsidR="00373F08" w:rsidRPr="00680AF5" w14:paraId="72C9F867"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3279A9D1" w14:textId="77777777" w:rsidR="00373F08" w:rsidRPr="00680AF5" w:rsidRDefault="00373F08" w:rsidP="00373F08">
            <w:pPr>
              <w:jc w:val="center"/>
              <w:rPr>
                <w:i/>
                <w:iCs/>
                <w:color w:val="000000"/>
                <w:sz w:val="20"/>
                <w:szCs w:val="20"/>
              </w:rPr>
            </w:pPr>
            <w:r w:rsidRPr="00680AF5">
              <w:rPr>
                <w:i/>
                <w:iCs/>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0074968A"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13BFD6EB" w14:textId="77777777" w:rsidR="00373F08" w:rsidRPr="00680AF5" w:rsidRDefault="00373F08" w:rsidP="00373F08">
            <w:pPr>
              <w:rPr>
                <w:color w:val="000000"/>
                <w:sz w:val="20"/>
                <w:szCs w:val="20"/>
              </w:rPr>
            </w:pPr>
            <w:r w:rsidRPr="00680AF5">
              <w:rPr>
                <w:color w:val="000000"/>
                <w:sz w:val="20"/>
                <w:szCs w:val="20"/>
              </w:rPr>
              <w:t>ЛС № 03-02 "Навес для хранения золы"</w:t>
            </w:r>
          </w:p>
        </w:tc>
        <w:tc>
          <w:tcPr>
            <w:tcW w:w="596" w:type="pct"/>
            <w:tcBorders>
              <w:top w:val="single" w:sz="4" w:space="0" w:color="auto"/>
              <w:left w:val="nil"/>
              <w:bottom w:val="single" w:sz="4" w:space="0" w:color="auto"/>
              <w:right w:val="single" w:sz="4" w:space="0" w:color="auto"/>
            </w:tcBorders>
            <w:shd w:val="clear" w:color="000000" w:fill="FFFFFF"/>
            <w:vAlign w:val="center"/>
            <w:hideMark/>
          </w:tcPr>
          <w:p w14:paraId="41A4C459"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single" w:sz="4" w:space="0" w:color="auto"/>
              <w:left w:val="nil"/>
              <w:bottom w:val="single" w:sz="4" w:space="0" w:color="auto"/>
              <w:right w:val="single" w:sz="4" w:space="0" w:color="auto"/>
            </w:tcBorders>
            <w:shd w:val="clear" w:color="000000" w:fill="FFFFFF"/>
            <w:vAlign w:val="center"/>
            <w:hideMark/>
          </w:tcPr>
          <w:p w14:paraId="690D5A8A"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14:paraId="40575E50" w14:textId="77777777" w:rsidR="00373F08" w:rsidRPr="00680AF5" w:rsidRDefault="00373F08" w:rsidP="00373F08">
            <w:pPr>
              <w:jc w:val="center"/>
              <w:rPr>
                <w:sz w:val="18"/>
                <w:szCs w:val="18"/>
              </w:rPr>
            </w:pPr>
            <w:r w:rsidRPr="00680AF5">
              <w:rPr>
                <w:sz w:val="18"/>
                <w:szCs w:val="18"/>
              </w:rPr>
              <w:t>424 791.61</w:t>
            </w:r>
          </w:p>
        </w:tc>
      </w:tr>
      <w:tr w:rsidR="00373F08" w:rsidRPr="00680AF5" w14:paraId="0BC5D431"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494B8359" w14:textId="77777777" w:rsidR="00373F08" w:rsidRPr="00680AF5" w:rsidRDefault="00373F08" w:rsidP="00373F08">
            <w:pPr>
              <w:jc w:val="center"/>
              <w:rPr>
                <w:i/>
                <w:iCs/>
                <w:color w:val="000000"/>
                <w:sz w:val="20"/>
                <w:szCs w:val="20"/>
              </w:rPr>
            </w:pPr>
            <w:r w:rsidRPr="00680AF5">
              <w:rPr>
                <w:i/>
                <w:iCs/>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70FAD7F4"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nil"/>
              <w:right w:val="nil"/>
            </w:tcBorders>
            <w:shd w:val="clear" w:color="auto" w:fill="auto"/>
            <w:noWrap/>
            <w:vAlign w:val="center"/>
            <w:hideMark/>
          </w:tcPr>
          <w:p w14:paraId="623B97AF" w14:textId="77777777" w:rsidR="00373F08" w:rsidRPr="00680AF5" w:rsidRDefault="00373F08" w:rsidP="00373F08">
            <w:pPr>
              <w:rPr>
                <w:color w:val="000000"/>
                <w:sz w:val="20"/>
                <w:szCs w:val="20"/>
              </w:rPr>
            </w:pPr>
            <w:r w:rsidRPr="00680AF5">
              <w:rPr>
                <w:color w:val="000000"/>
                <w:sz w:val="20"/>
                <w:szCs w:val="20"/>
              </w:rPr>
              <w:t>ЛС № 03-03 "Веранда"</w:t>
            </w:r>
          </w:p>
        </w:tc>
        <w:tc>
          <w:tcPr>
            <w:tcW w:w="596" w:type="pct"/>
            <w:tcBorders>
              <w:top w:val="nil"/>
              <w:left w:val="single" w:sz="4" w:space="0" w:color="auto"/>
              <w:bottom w:val="nil"/>
              <w:right w:val="single" w:sz="4" w:space="0" w:color="auto"/>
            </w:tcBorders>
            <w:shd w:val="clear" w:color="000000" w:fill="FFFFFF"/>
            <w:vAlign w:val="center"/>
            <w:hideMark/>
          </w:tcPr>
          <w:p w14:paraId="23371215"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nil"/>
              <w:right w:val="single" w:sz="4" w:space="0" w:color="auto"/>
            </w:tcBorders>
            <w:shd w:val="clear" w:color="000000" w:fill="FFFFFF"/>
            <w:vAlign w:val="center"/>
            <w:hideMark/>
          </w:tcPr>
          <w:p w14:paraId="12BD6CA0"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14:paraId="07FCE40F" w14:textId="77777777" w:rsidR="00373F08" w:rsidRPr="00680AF5" w:rsidRDefault="00373F08" w:rsidP="00373F08">
            <w:pPr>
              <w:jc w:val="center"/>
              <w:rPr>
                <w:sz w:val="18"/>
                <w:szCs w:val="18"/>
              </w:rPr>
            </w:pPr>
            <w:r w:rsidRPr="00680AF5">
              <w:rPr>
                <w:sz w:val="18"/>
                <w:szCs w:val="18"/>
              </w:rPr>
              <w:t>520 360.77</w:t>
            </w:r>
          </w:p>
        </w:tc>
      </w:tr>
      <w:tr w:rsidR="00373F08" w:rsidRPr="00680AF5" w14:paraId="72556CDA"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5"/>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3F6A0CE1" w14:textId="77777777" w:rsidR="00373F08" w:rsidRPr="00680AF5" w:rsidRDefault="00373F08" w:rsidP="00373F08">
            <w:pPr>
              <w:jc w:val="center"/>
              <w:rPr>
                <w:color w:val="000000"/>
                <w:sz w:val="20"/>
                <w:szCs w:val="20"/>
              </w:rPr>
            </w:pPr>
            <w:r w:rsidRPr="00680AF5">
              <w:rPr>
                <w:color w:val="000000"/>
                <w:sz w:val="20"/>
                <w:szCs w:val="20"/>
              </w:rPr>
              <w:t>3</w:t>
            </w:r>
          </w:p>
        </w:tc>
        <w:tc>
          <w:tcPr>
            <w:tcW w:w="658" w:type="pct"/>
            <w:tcBorders>
              <w:top w:val="nil"/>
              <w:left w:val="nil"/>
              <w:bottom w:val="single" w:sz="4" w:space="0" w:color="auto"/>
              <w:right w:val="single" w:sz="4" w:space="0" w:color="auto"/>
            </w:tcBorders>
            <w:shd w:val="clear" w:color="auto" w:fill="auto"/>
            <w:vAlign w:val="center"/>
            <w:hideMark/>
          </w:tcPr>
          <w:p w14:paraId="627CEC9A" w14:textId="77777777" w:rsidR="00373F08" w:rsidRPr="00680AF5" w:rsidRDefault="00373F08" w:rsidP="00373F08">
            <w:pPr>
              <w:jc w:val="center"/>
              <w:rPr>
                <w:b/>
                <w:bCs/>
                <w:color w:val="000000"/>
                <w:sz w:val="20"/>
                <w:szCs w:val="20"/>
              </w:rPr>
            </w:pPr>
            <w:r w:rsidRPr="00680AF5">
              <w:rPr>
                <w:b/>
                <w:bCs/>
                <w:color w:val="000000"/>
                <w:sz w:val="20"/>
                <w:szCs w:val="20"/>
              </w:rPr>
              <w:t>8.</w:t>
            </w:r>
          </w:p>
        </w:tc>
        <w:tc>
          <w:tcPr>
            <w:tcW w:w="3499" w:type="pct"/>
            <w:gridSpan w:val="3"/>
            <w:tcBorders>
              <w:top w:val="single" w:sz="4" w:space="0" w:color="auto"/>
              <w:left w:val="nil"/>
              <w:bottom w:val="single" w:sz="4" w:space="0" w:color="auto"/>
              <w:right w:val="single" w:sz="4" w:space="0" w:color="000000"/>
            </w:tcBorders>
            <w:shd w:val="clear" w:color="auto" w:fill="auto"/>
            <w:vAlign w:val="center"/>
            <w:hideMark/>
          </w:tcPr>
          <w:p w14:paraId="6D8DBA1E" w14:textId="77777777" w:rsidR="00373F08" w:rsidRPr="00680AF5" w:rsidRDefault="00373F08" w:rsidP="00373F08">
            <w:pPr>
              <w:rPr>
                <w:b/>
                <w:bCs/>
                <w:color w:val="000000"/>
                <w:sz w:val="20"/>
                <w:szCs w:val="20"/>
              </w:rPr>
            </w:pPr>
            <w:r w:rsidRPr="00680AF5">
              <w:rPr>
                <w:b/>
                <w:bCs/>
                <w:color w:val="000000"/>
                <w:sz w:val="20"/>
                <w:szCs w:val="20"/>
              </w:rPr>
              <w:t>Возведение наружных ограждающих конструкций</w:t>
            </w:r>
          </w:p>
        </w:tc>
        <w:tc>
          <w:tcPr>
            <w:tcW w:w="592" w:type="pct"/>
            <w:tcBorders>
              <w:top w:val="nil"/>
              <w:left w:val="nil"/>
              <w:bottom w:val="single" w:sz="4" w:space="0" w:color="auto"/>
              <w:right w:val="single" w:sz="4" w:space="0" w:color="auto"/>
            </w:tcBorders>
            <w:shd w:val="clear" w:color="auto" w:fill="auto"/>
            <w:vAlign w:val="bottom"/>
            <w:hideMark/>
          </w:tcPr>
          <w:p w14:paraId="7129F97F" w14:textId="77777777" w:rsidR="00373F08" w:rsidRPr="00680AF5" w:rsidRDefault="00373F08" w:rsidP="00373F08">
            <w:pPr>
              <w:rPr>
                <w:sz w:val="18"/>
                <w:szCs w:val="18"/>
              </w:rPr>
            </w:pPr>
            <w:r w:rsidRPr="00680AF5">
              <w:rPr>
                <w:sz w:val="18"/>
                <w:szCs w:val="18"/>
              </w:rPr>
              <w:t> </w:t>
            </w:r>
          </w:p>
        </w:tc>
      </w:tr>
      <w:tr w:rsidR="00373F08" w:rsidRPr="00680AF5" w14:paraId="18BA8AB5"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5"/>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23DE0CE"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bottom"/>
            <w:hideMark/>
          </w:tcPr>
          <w:p w14:paraId="2AE6112F" w14:textId="77777777" w:rsidR="00373F08" w:rsidRPr="00680AF5" w:rsidRDefault="00373F08" w:rsidP="00373F08">
            <w:pPr>
              <w:rPr>
                <w:i/>
                <w:iCs/>
                <w:color w:val="000000"/>
                <w:sz w:val="20"/>
                <w:szCs w:val="20"/>
              </w:rPr>
            </w:pPr>
            <w:r w:rsidRPr="00680AF5">
              <w:rPr>
                <w:i/>
                <w:iCs/>
                <w:color w:val="000000"/>
                <w:sz w:val="20"/>
                <w:szCs w:val="20"/>
              </w:rPr>
              <w:t> </w:t>
            </w:r>
          </w:p>
        </w:tc>
        <w:tc>
          <w:tcPr>
            <w:tcW w:w="3499" w:type="pct"/>
            <w:gridSpan w:val="3"/>
            <w:tcBorders>
              <w:top w:val="single" w:sz="4" w:space="0" w:color="auto"/>
              <w:left w:val="nil"/>
              <w:bottom w:val="single" w:sz="4" w:space="0" w:color="auto"/>
              <w:right w:val="single" w:sz="4" w:space="0" w:color="000000"/>
            </w:tcBorders>
            <w:shd w:val="clear" w:color="000000" w:fill="FFFFFF"/>
            <w:vAlign w:val="center"/>
            <w:hideMark/>
          </w:tcPr>
          <w:p w14:paraId="572E0373" w14:textId="77777777" w:rsidR="00373F08" w:rsidRPr="00680AF5" w:rsidRDefault="00373F08" w:rsidP="00373F08">
            <w:pPr>
              <w:jc w:val="center"/>
              <w:rPr>
                <w:i/>
                <w:iCs/>
                <w:sz w:val="20"/>
                <w:szCs w:val="20"/>
              </w:rPr>
            </w:pPr>
            <w:r w:rsidRPr="00680AF5">
              <w:rPr>
                <w:i/>
                <w:iCs/>
                <w:sz w:val="20"/>
                <w:szCs w:val="20"/>
              </w:rPr>
              <w:t>Локальная смета № 02-01-04 "Общестроительные работы выше 0.000. Полы, окна, двери, витражи, внутренняя отделка, наружная отделка,"</w:t>
            </w:r>
          </w:p>
        </w:tc>
        <w:tc>
          <w:tcPr>
            <w:tcW w:w="592" w:type="pct"/>
            <w:tcBorders>
              <w:top w:val="nil"/>
              <w:left w:val="nil"/>
              <w:bottom w:val="single" w:sz="4" w:space="0" w:color="auto"/>
              <w:right w:val="single" w:sz="4" w:space="0" w:color="auto"/>
            </w:tcBorders>
            <w:shd w:val="clear" w:color="auto" w:fill="auto"/>
            <w:vAlign w:val="bottom"/>
            <w:hideMark/>
          </w:tcPr>
          <w:p w14:paraId="1B4748A4" w14:textId="77777777" w:rsidR="00373F08" w:rsidRPr="00680AF5" w:rsidRDefault="00373F08" w:rsidP="00373F08">
            <w:pPr>
              <w:rPr>
                <w:i/>
                <w:iCs/>
                <w:sz w:val="18"/>
                <w:szCs w:val="18"/>
              </w:rPr>
            </w:pPr>
            <w:r w:rsidRPr="00680AF5">
              <w:rPr>
                <w:i/>
                <w:iCs/>
                <w:sz w:val="18"/>
                <w:szCs w:val="18"/>
              </w:rPr>
              <w:t> </w:t>
            </w:r>
          </w:p>
        </w:tc>
      </w:tr>
      <w:tr w:rsidR="00373F08" w:rsidRPr="00680AF5" w14:paraId="63652C61"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4767EE09"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7923B684" w14:textId="77777777" w:rsidR="00373F08" w:rsidRPr="00680AF5" w:rsidRDefault="00373F08" w:rsidP="00373F08">
            <w:pP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6A1DF1B1" w14:textId="77777777" w:rsidR="00373F08" w:rsidRPr="00680AF5" w:rsidRDefault="00373F08" w:rsidP="00373F08">
            <w:pPr>
              <w:rPr>
                <w:color w:val="000000"/>
                <w:sz w:val="20"/>
                <w:szCs w:val="20"/>
              </w:rPr>
            </w:pPr>
            <w:r w:rsidRPr="00680AF5">
              <w:rPr>
                <w:color w:val="000000"/>
                <w:sz w:val="20"/>
                <w:szCs w:val="20"/>
              </w:rPr>
              <w:t>Установка  окон ПВХ</w:t>
            </w:r>
          </w:p>
        </w:tc>
        <w:tc>
          <w:tcPr>
            <w:tcW w:w="596" w:type="pct"/>
            <w:tcBorders>
              <w:top w:val="nil"/>
              <w:left w:val="single" w:sz="4" w:space="0" w:color="auto"/>
              <w:bottom w:val="single" w:sz="4" w:space="0" w:color="auto"/>
              <w:right w:val="single" w:sz="4" w:space="0" w:color="auto"/>
            </w:tcBorders>
            <w:shd w:val="clear" w:color="auto" w:fill="auto"/>
            <w:vAlign w:val="center"/>
            <w:hideMark/>
          </w:tcPr>
          <w:p w14:paraId="19CE0A5D" w14:textId="77777777" w:rsidR="00373F08" w:rsidRPr="00680AF5" w:rsidRDefault="00373F08" w:rsidP="00373F08">
            <w:pPr>
              <w:jc w:val="center"/>
              <w:rPr>
                <w:color w:val="000000"/>
                <w:sz w:val="20"/>
                <w:szCs w:val="20"/>
              </w:rPr>
            </w:pPr>
            <w:r w:rsidRPr="00680AF5">
              <w:rPr>
                <w:color w:val="000000"/>
                <w:sz w:val="20"/>
                <w:szCs w:val="20"/>
              </w:rPr>
              <w:t>м2</w:t>
            </w:r>
          </w:p>
        </w:tc>
        <w:tc>
          <w:tcPr>
            <w:tcW w:w="593" w:type="pct"/>
            <w:tcBorders>
              <w:top w:val="nil"/>
              <w:left w:val="nil"/>
              <w:bottom w:val="single" w:sz="4" w:space="0" w:color="auto"/>
              <w:right w:val="single" w:sz="4" w:space="0" w:color="auto"/>
            </w:tcBorders>
            <w:shd w:val="clear" w:color="auto" w:fill="auto"/>
            <w:vAlign w:val="center"/>
            <w:hideMark/>
          </w:tcPr>
          <w:p w14:paraId="10705D51" w14:textId="77777777" w:rsidR="00373F08" w:rsidRPr="00680AF5" w:rsidRDefault="00373F08" w:rsidP="00373F08">
            <w:pPr>
              <w:jc w:val="center"/>
              <w:rPr>
                <w:color w:val="000000"/>
                <w:sz w:val="20"/>
                <w:szCs w:val="20"/>
              </w:rPr>
            </w:pPr>
            <w:r w:rsidRPr="00680AF5">
              <w:rPr>
                <w:color w:val="000000"/>
                <w:sz w:val="20"/>
                <w:szCs w:val="20"/>
              </w:rPr>
              <w:t>542.9</w:t>
            </w:r>
          </w:p>
        </w:tc>
        <w:tc>
          <w:tcPr>
            <w:tcW w:w="592"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41B8A380" w14:textId="77777777" w:rsidR="00373F08" w:rsidRPr="00680AF5" w:rsidRDefault="00373F08" w:rsidP="00373F08">
            <w:pPr>
              <w:jc w:val="center"/>
              <w:rPr>
                <w:sz w:val="18"/>
                <w:szCs w:val="18"/>
              </w:rPr>
            </w:pPr>
            <w:r w:rsidRPr="00680AF5">
              <w:rPr>
                <w:sz w:val="18"/>
                <w:szCs w:val="18"/>
              </w:rPr>
              <w:t>24460080.44</w:t>
            </w:r>
          </w:p>
        </w:tc>
      </w:tr>
      <w:tr w:rsidR="00373F08" w:rsidRPr="00680AF5" w14:paraId="2BCC5300"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3B647EFF"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1968DCD9" w14:textId="77777777" w:rsidR="00373F08" w:rsidRPr="00680AF5" w:rsidRDefault="00373F08" w:rsidP="00373F08">
            <w:pP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66ED2CFF" w14:textId="77777777" w:rsidR="00373F08" w:rsidRPr="00680AF5" w:rsidRDefault="00373F08" w:rsidP="00373F08">
            <w:pPr>
              <w:rPr>
                <w:color w:val="000000"/>
                <w:sz w:val="20"/>
                <w:szCs w:val="20"/>
              </w:rPr>
            </w:pPr>
            <w:r w:rsidRPr="00680AF5">
              <w:rPr>
                <w:color w:val="000000"/>
                <w:sz w:val="20"/>
                <w:szCs w:val="20"/>
              </w:rPr>
              <w:t>Установка противопожарных окон</w:t>
            </w:r>
          </w:p>
        </w:tc>
        <w:tc>
          <w:tcPr>
            <w:tcW w:w="596" w:type="pct"/>
            <w:tcBorders>
              <w:top w:val="nil"/>
              <w:left w:val="single" w:sz="4" w:space="0" w:color="auto"/>
              <w:bottom w:val="single" w:sz="4" w:space="0" w:color="auto"/>
              <w:right w:val="single" w:sz="4" w:space="0" w:color="auto"/>
            </w:tcBorders>
            <w:shd w:val="clear" w:color="auto" w:fill="auto"/>
            <w:vAlign w:val="center"/>
            <w:hideMark/>
          </w:tcPr>
          <w:p w14:paraId="33E42D5F" w14:textId="77777777" w:rsidR="00373F08" w:rsidRPr="00680AF5" w:rsidRDefault="00373F08" w:rsidP="00373F08">
            <w:pPr>
              <w:jc w:val="center"/>
              <w:rPr>
                <w:color w:val="000000"/>
                <w:sz w:val="20"/>
                <w:szCs w:val="20"/>
              </w:rPr>
            </w:pPr>
            <w:r w:rsidRPr="00680AF5">
              <w:rPr>
                <w:color w:val="000000"/>
                <w:sz w:val="20"/>
                <w:szCs w:val="20"/>
              </w:rPr>
              <w:t>м2</w:t>
            </w:r>
          </w:p>
        </w:tc>
        <w:tc>
          <w:tcPr>
            <w:tcW w:w="593" w:type="pct"/>
            <w:tcBorders>
              <w:top w:val="nil"/>
              <w:left w:val="nil"/>
              <w:bottom w:val="single" w:sz="4" w:space="0" w:color="auto"/>
              <w:right w:val="single" w:sz="4" w:space="0" w:color="auto"/>
            </w:tcBorders>
            <w:shd w:val="clear" w:color="auto" w:fill="auto"/>
            <w:vAlign w:val="center"/>
            <w:hideMark/>
          </w:tcPr>
          <w:p w14:paraId="53AD5D38" w14:textId="77777777" w:rsidR="00373F08" w:rsidRPr="00680AF5" w:rsidRDefault="00373F08" w:rsidP="00373F08">
            <w:pPr>
              <w:jc w:val="center"/>
              <w:rPr>
                <w:color w:val="000000"/>
                <w:sz w:val="20"/>
                <w:szCs w:val="20"/>
              </w:rPr>
            </w:pPr>
            <w:r w:rsidRPr="00680AF5">
              <w:rPr>
                <w:color w:val="000000"/>
                <w:sz w:val="20"/>
                <w:szCs w:val="20"/>
              </w:rPr>
              <w:t>4,4</w:t>
            </w:r>
          </w:p>
        </w:tc>
        <w:tc>
          <w:tcPr>
            <w:tcW w:w="592" w:type="pct"/>
            <w:vMerge/>
            <w:tcBorders>
              <w:top w:val="nil"/>
              <w:left w:val="single" w:sz="4" w:space="0" w:color="auto"/>
              <w:bottom w:val="single" w:sz="4" w:space="0" w:color="000000"/>
              <w:right w:val="single" w:sz="4" w:space="0" w:color="auto"/>
            </w:tcBorders>
            <w:vAlign w:val="center"/>
            <w:hideMark/>
          </w:tcPr>
          <w:p w14:paraId="3CDE00AA" w14:textId="77777777" w:rsidR="00373F08" w:rsidRPr="00680AF5" w:rsidRDefault="00373F08" w:rsidP="00373F08">
            <w:pPr>
              <w:rPr>
                <w:sz w:val="18"/>
                <w:szCs w:val="18"/>
              </w:rPr>
            </w:pPr>
          </w:p>
        </w:tc>
      </w:tr>
      <w:tr w:rsidR="00373F08" w:rsidRPr="00680AF5" w14:paraId="7487984F"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898E74A"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7CEDD5E0" w14:textId="77777777" w:rsidR="00373F08" w:rsidRPr="00680AF5" w:rsidRDefault="00373F08" w:rsidP="00373F08">
            <w:pP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4B32E3F7" w14:textId="77777777" w:rsidR="00373F08" w:rsidRPr="00680AF5" w:rsidRDefault="00373F08" w:rsidP="00373F08">
            <w:pPr>
              <w:rPr>
                <w:color w:val="000000"/>
                <w:sz w:val="20"/>
                <w:szCs w:val="20"/>
              </w:rPr>
            </w:pPr>
            <w:r w:rsidRPr="00680AF5">
              <w:rPr>
                <w:color w:val="000000"/>
                <w:sz w:val="20"/>
                <w:szCs w:val="20"/>
              </w:rPr>
              <w:t xml:space="preserve">Установка витражей  </w:t>
            </w:r>
          </w:p>
        </w:tc>
        <w:tc>
          <w:tcPr>
            <w:tcW w:w="596" w:type="pct"/>
            <w:tcBorders>
              <w:top w:val="nil"/>
              <w:left w:val="single" w:sz="4" w:space="0" w:color="auto"/>
              <w:bottom w:val="single" w:sz="4" w:space="0" w:color="auto"/>
              <w:right w:val="single" w:sz="4" w:space="0" w:color="auto"/>
            </w:tcBorders>
            <w:shd w:val="clear" w:color="auto" w:fill="auto"/>
            <w:vAlign w:val="center"/>
            <w:hideMark/>
          </w:tcPr>
          <w:p w14:paraId="7A6062A7" w14:textId="77777777" w:rsidR="00373F08" w:rsidRPr="00680AF5" w:rsidRDefault="00373F08" w:rsidP="00373F08">
            <w:pPr>
              <w:jc w:val="center"/>
              <w:rPr>
                <w:color w:val="000000"/>
                <w:sz w:val="20"/>
                <w:szCs w:val="20"/>
              </w:rPr>
            </w:pPr>
            <w:r w:rsidRPr="00680AF5">
              <w:rPr>
                <w:color w:val="000000"/>
                <w:sz w:val="20"/>
                <w:szCs w:val="20"/>
              </w:rPr>
              <w:t>м2</w:t>
            </w:r>
          </w:p>
        </w:tc>
        <w:tc>
          <w:tcPr>
            <w:tcW w:w="593" w:type="pct"/>
            <w:tcBorders>
              <w:top w:val="nil"/>
              <w:left w:val="nil"/>
              <w:bottom w:val="single" w:sz="4" w:space="0" w:color="auto"/>
              <w:right w:val="single" w:sz="4" w:space="0" w:color="auto"/>
            </w:tcBorders>
            <w:shd w:val="clear" w:color="auto" w:fill="auto"/>
            <w:vAlign w:val="center"/>
            <w:hideMark/>
          </w:tcPr>
          <w:p w14:paraId="5EB59E65" w14:textId="77777777" w:rsidR="00373F08" w:rsidRPr="00680AF5" w:rsidRDefault="00373F08" w:rsidP="00373F08">
            <w:pPr>
              <w:jc w:val="center"/>
              <w:rPr>
                <w:color w:val="000000"/>
                <w:sz w:val="20"/>
                <w:szCs w:val="20"/>
              </w:rPr>
            </w:pPr>
            <w:r w:rsidRPr="00680AF5">
              <w:rPr>
                <w:color w:val="000000"/>
                <w:sz w:val="20"/>
                <w:szCs w:val="20"/>
              </w:rPr>
              <w:t>24.2</w:t>
            </w:r>
          </w:p>
        </w:tc>
        <w:tc>
          <w:tcPr>
            <w:tcW w:w="592" w:type="pct"/>
            <w:tcBorders>
              <w:top w:val="nil"/>
              <w:left w:val="nil"/>
              <w:bottom w:val="single" w:sz="4" w:space="0" w:color="auto"/>
              <w:right w:val="single" w:sz="4" w:space="0" w:color="auto"/>
            </w:tcBorders>
            <w:shd w:val="clear" w:color="auto" w:fill="auto"/>
            <w:noWrap/>
            <w:vAlign w:val="bottom"/>
            <w:hideMark/>
          </w:tcPr>
          <w:p w14:paraId="788A8119" w14:textId="77777777" w:rsidR="00373F08" w:rsidRPr="00680AF5" w:rsidRDefault="00373F08" w:rsidP="00373F08">
            <w:pPr>
              <w:jc w:val="center"/>
              <w:rPr>
                <w:sz w:val="18"/>
                <w:szCs w:val="18"/>
              </w:rPr>
            </w:pPr>
            <w:r w:rsidRPr="00680AF5">
              <w:rPr>
                <w:sz w:val="18"/>
                <w:szCs w:val="18"/>
              </w:rPr>
              <w:t>626 791</w:t>
            </w:r>
          </w:p>
        </w:tc>
      </w:tr>
      <w:tr w:rsidR="00373F08" w:rsidRPr="00680AF5" w14:paraId="3A64C672"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8"/>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10EB1533" w14:textId="77777777" w:rsidR="00373F08" w:rsidRPr="00680AF5" w:rsidRDefault="00373F08" w:rsidP="00373F08">
            <w:pPr>
              <w:jc w:val="center"/>
              <w:rPr>
                <w:color w:val="000000"/>
                <w:sz w:val="20"/>
                <w:szCs w:val="20"/>
              </w:rPr>
            </w:pPr>
            <w:r w:rsidRPr="00680AF5">
              <w:rPr>
                <w:color w:val="000000"/>
                <w:sz w:val="20"/>
                <w:szCs w:val="20"/>
              </w:rPr>
              <w:lastRenderedPageBreak/>
              <w:t> </w:t>
            </w:r>
          </w:p>
        </w:tc>
        <w:tc>
          <w:tcPr>
            <w:tcW w:w="658" w:type="pct"/>
            <w:tcBorders>
              <w:top w:val="nil"/>
              <w:left w:val="nil"/>
              <w:bottom w:val="single" w:sz="4" w:space="0" w:color="auto"/>
              <w:right w:val="single" w:sz="4" w:space="0" w:color="auto"/>
            </w:tcBorders>
            <w:shd w:val="clear" w:color="auto" w:fill="auto"/>
            <w:vAlign w:val="center"/>
            <w:hideMark/>
          </w:tcPr>
          <w:p w14:paraId="2598FACE"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78DA69EE" w14:textId="77777777" w:rsidR="00373F08" w:rsidRPr="00680AF5" w:rsidRDefault="00373F08" w:rsidP="00373F08">
            <w:pPr>
              <w:rPr>
                <w:color w:val="000000"/>
                <w:sz w:val="20"/>
                <w:szCs w:val="20"/>
              </w:rPr>
            </w:pPr>
            <w:r w:rsidRPr="00680AF5">
              <w:rPr>
                <w:color w:val="000000"/>
                <w:sz w:val="20"/>
                <w:szCs w:val="20"/>
              </w:rPr>
              <w:t>Установка  дверей ПВХ</w:t>
            </w:r>
          </w:p>
        </w:tc>
        <w:tc>
          <w:tcPr>
            <w:tcW w:w="596" w:type="pct"/>
            <w:tcBorders>
              <w:top w:val="nil"/>
              <w:left w:val="nil"/>
              <w:bottom w:val="nil"/>
              <w:right w:val="nil"/>
            </w:tcBorders>
            <w:shd w:val="clear" w:color="auto" w:fill="auto"/>
            <w:noWrap/>
            <w:vAlign w:val="center"/>
            <w:hideMark/>
          </w:tcPr>
          <w:p w14:paraId="6E1EB908" w14:textId="77777777" w:rsidR="00373F08" w:rsidRPr="00680AF5" w:rsidRDefault="00373F08" w:rsidP="00373F08">
            <w:pPr>
              <w:jc w:val="center"/>
              <w:rPr>
                <w:color w:val="000000"/>
                <w:sz w:val="20"/>
                <w:szCs w:val="20"/>
              </w:rPr>
            </w:pPr>
            <w:r w:rsidRPr="00680AF5">
              <w:rPr>
                <w:color w:val="000000"/>
                <w:sz w:val="20"/>
                <w:szCs w:val="20"/>
              </w:rPr>
              <w:t>м2</w:t>
            </w:r>
          </w:p>
        </w:tc>
        <w:tc>
          <w:tcPr>
            <w:tcW w:w="593" w:type="pct"/>
            <w:tcBorders>
              <w:top w:val="nil"/>
              <w:left w:val="single" w:sz="4" w:space="0" w:color="auto"/>
              <w:bottom w:val="single" w:sz="4" w:space="0" w:color="auto"/>
              <w:right w:val="single" w:sz="4" w:space="0" w:color="auto"/>
            </w:tcBorders>
            <w:shd w:val="clear" w:color="auto" w:fill="auto"/>
            <w:vAlign w:val="center"/>
            <w:hideMark/>
          </w:tcPr>
          <w:p w14:paraId="2BAD6590" w14:textId="77777777" w:rsidR="00373F08" w:rsidRPr="00680AF5" w:rsidRDefault="00373F08" w:rsidP="00373F08">
            <w:pPr>
              <w:jc w:val="center"/>
              <w:rPr>
                <w:color w:val="000000"/>
                <w:sz w:val="20"/>
                <w:szCs w:val="20"/>
              </w:rPr>
            </w:pPr>
            <w:r w:rsidRPr="00680AF5">
              <w:rPr>
                <w:color w:val="000000"/>
                <w:sz w:val="20"/>
                <w:szCs w:val="20"/>
              </w:rPr>
              <w:t>663.6</w:t>
            </w:r>
          </w:p>
        </w:tc>
        <w:tc>
          <w:tcPr>
            <w:tcW w:w="592"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361E1051" w14:textId="77777777" w:rsidR="00373F08" w:rsidRPr="00680AF5" w:rsidRDefault="00373F08" w:rsidP="00373F08">
            <w:pPr>
              <w:jc w:val="center"/>
              <w:rPr>
                <w:sz w:val="18"/>
                <w:szCs w:val="18"/>
              </w:rPr>
            </w:pPr>
            <w:r w:rsidRPr="00680AF5">
              <w:rPr>
                <w:sz w:val="18"/>
                <w:szCs w:val="18"/>
              </w:rPr>
              <w:t>20 696 490</w:t>
            </w:r>
          </w:p>
        </w:tc>
      </w:tr>
      <w:tr w:rsidR="00373F08" w:rsidRPr="00680AF5" w14:paraId="16FA8822"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471DE725"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61394736"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6D6DDB79" w14:textId="77777777" w:rsidR="00373F08" w:rsidRPr="00680AF5" w:rsidRDefault="00373F08" w:rsidP="00373F08">
            <w:pPr>
              <w:rPr>
                <w:color w:val="000000"/>
                <w:sz w:val="20"/>
                <w:szCs w:val="20"/>
              </w:rPr>
            </w:pPr>
            <w:r w:rsidRPr="00680AF5">
              <w:rPr>
                <w:color w:val="000000"/>
                <w:sz w:val="20"/>
                <w:szCs w:val="20"/>
              </w:rPr>
              <w:t>Установка металлических дверных блоков</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89B0A3" w14:textId="77777777" w:rsidR="00373F08" w:rsidRPr="00680AF5" w:rsidRDefault="00373F08" w:rsidP="00373F08">
            <w:pPr>
              <w:jc w:val="center"/>
              <w:rPr>
                <w:color w:val="000000"/>
                <w:sz w:val="20"/>
                <w:szCs w:val="20"/>
              </w:rPr>
            </w:pPr>
            <w:r w:rsidRPr="00680AF5">
              <w:rPr>
                <w:color w:val="000000"/>
                <w:sz w:val="20"/>
                <w:szCs w:val="20"/>
              </w:rPr>
              <w:t>м2</w:t>
            </w:r>
          </w:p>
        </w:tc>
        <w:tc>
          <w:tcPr>
            <w:tcW w:w="593" w:type="pct"/>
            <w:tcBorders>
              <w:top w:val="nil"/>
              <w:left w:val="nil"/>
              <w:bottom w:val="single" w:sz="4" w:space="0" w:color="auto"/>
              <w:right w:val="single" w:sz="4" w:space="0" w:color="auto"/>
            </w:tcBorders>
            <w:shd w:val="clear" w:color="auto" w:fill="auto"/>
            <w:vAlign w:val="center"/>
            <w:hideMark/>
          </w:tcPr>
          <w:p w14:paraId="7F4A2478" w14:textId="77777777" w:rsidR="00373F08" w:rsidRPr="00680AF5" w:rsidRDefault="00373F08" w:rsidP="00373F08">
            <w:pPr>
              <w:jc w:val="center"/>
              <w:rPr>
                <w:color w:val="000000"/>
                <w:sz w:val="20"/>
                <w:szCs w:val="20"/>
              </w:rPr>
            </w:pPr>
            <w:r w:rsidRPr="00680AF5">
              <w:rPr>
                <w:color w:val="000000"/>
                <w:sz w:val="20"/>
                <w:szCs w:val="20"/>
              </w:rPr>
              <w:t>81.225</w:t>
            </w:r>
          </w:p>
        </w:tc>
        <w:tc>
          <w:tcPr>
            <w:tcW w:w="592" w:type="pct"/>
            <w:vMerge/>
            <w:tcBorders>
              <w:top w:val="nil"/>
              <w:left w:val="single" w:sz="4" w:space="0" w:color="auto"/>
              <w:bottom w:val="single" w:sz="4" w:space="0" w:color="000000"/>
              <w:right w:val="single" w:sz="4" w:space="0" w:color="auto"/>
            </w:tcBorders>
            <w:vAlign w:val="center"/>
            <w:hideMark/>
          </w:tcPr>
          <w:p w14:paraId="5A6605D4" w14:textId="77777777" w:rsidR="00373F08" w:rsidRPr="00680AF5" w:rsidRDefault="00373F08" w:rsidP="00373F08">
            <w:pPr>
              <w:rPr>
                <w:sz w:val="18"/>
                <w:szCs w:val="18"/>
              </w:rPr>
            </w:pPr>
          </w:p>
        </w:tc>
      </w:tr>
      <w:tr w:rsidR="00373F08" w:rsidRPr="00680AF5" w14:paraId="055C8A34"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24454C55"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118E1367"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128B0494" w14:textId="77777777" w:rsidR="00373F08" w:rsidRPr="00680AF5" w:rsidRDefault="00373F08" w:rsidP="00373F08">
            <w:pPr>
              <w:rPr>
                <w:color w:val="000000"/>
                <w:sz w:val="20"/>
                <w:szCs w:val="20"/>
              </w:rPr>
            </w:pPr>
            <w:r w:rsidRPr="00680AF5">
              <w:rPr>
                <w:color w:val="000000"/>
                <w:sz w:val="20"/>
                <w:szCs w:val="20"/>
              </w:rPr>
              <w:t>Установка противопожарных дверей</w:t>
            </w:r>
          </w:p>
        </w:tc>
        <w:tc>
          <w:tcPr>
            <w:tcW w:w="596" w:type="pct"/>
            <w:tcBorders>
              <w:top w:val="nil"/>
              <w:left w:val="single" w:sz="4" w:space="0" w:color="auto"/>
              <w:bottom w:val="single" w:sz="4" w:space="0" w:color="auto"/>
              <w:right w:val="single" w:sz="4" w:space="0" w:color="auto"/>
            </w:tcBorders>
            <w:shd w:val="clear" w:color="auto" w:fill="auto"/>
            <w:vAlign w:val="center"/>
            <w:hideMark/>
          </w:tcPr>
          <w:p w14:paraId="7A3B510B" w14:textId="77777777" w:rsidR="00373F08" w:rsidRPr="00680AF5" w:rsidRDefault="00373F08" w:rsidP="00373F08">
            <w:pPr>
              <w:jc w:val="center"/>
              <w:rPr>
                <w:color w:val="000000"/>
                <w:sz w:val="20"/>
                <w:szCs w:val="20"/>
              </w:rPr>
            </w:pPr>
            <w:proofErr w:type="spellStart"/>
            <w:r w:rsidRPr="00680AF5">
              <w:rPr>
                <w:color w:val="000000"/>
                <w:sz w:val="20"/>
                <w:szCs w:val="20"/>
              </w:rPr>
              <w:t>шт</w:t>
            </w:r>
            <w:proofErr w:type="spellEnd"/>
          </w:p>
        </w:tc>
        <w:tc>
          <w:tcPr>
            <w:tcW w:w="593" w:type="pct"/>
            <w:tcBorders>
              <w:top w:val="nil"/>
              <w:left w:val="nil"/>
              <w:bottom w:val="single" w:sz="4" w:space="0" w:color="auto"/>
              <w:right w:val="single" w:sz="4" w:space="0" w:color="auto"/>
            </w:tcBorders>
            <w:shd w:val="clear" w:color="auto" w:fill="auto"/>
            <w:vAlign w:val="center"/>
            <w:hideMark/>
          </w:tcPr>
          <w:p w14:paraId="50A10470" w14:textId="77777777" w:rsidR="00373F08" w:rsidRPr="00680AF5" w:rsidRDefault="00373F08" w:rsidP="00373F08">
            <w:pPr>
              <w:jc w:val="center"/>
              <w:rPr>
                <w:color w:val="000000"/>
                <w:sz w:val="20"/>
                <w:szCs w:val="20"/>
              </w:rPr>
            </w:pPr>
            <w:r w:rsidRPr="00680AF5">
              <w:rPr>
                <w:color w:val="000000"/>
                <w:sz w:val="20"/>
                <w:szCs w:val="20"/>
              </w:rPr>
              <w:t>43</w:t>
            </w:r>
          </w:p>
        </w:tc>
        <w:tc>
          <w:tcPr>
            <w:tcW w:w="592" w:type="pct"/>
            <w:vMerge/>
            <w:tcBorders>
              <w:top w:val="nil"/>
              <w:left w:val="single" w:sz="4" w:space="0" w:color="auto"/>
              <w:bottom w:val="single" w:sz="4" w:space="0" w:color="000000"/>
              <w:right w:val="single" w:sz="4" w:space="0" w:color="auto"/>
            </w:tcBorders>
            <w:vAlign w:val="center"/>
            <w:hideMark/>
          </w:tcPr>
          <w:p w14:paraId="4C3416D3" w14:textId="77777777" w:rsidR="00373F08" w:rsidRPr="00680AF5" w:rsidRDefault="00373F08" w:rsidP="00373F08">
            <w:pPr>
              <w:rPr>
                <w:sz w:val="18"/>
                <w:szCs w:val="18"/>
              </w:rPr>
            </w:pPr>
          </w:p>
        </w:tc>
      </w:tr>
      <w:tr w:rsidR="00373F08" w:rsidRPr="00680AF5" w14:paraId="23AFCBEB"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4A2E8F6F" w14:textId="77777777" w:rsidR="00373F08" w:rsidRPr="00680AF5" w:rsidRDefault="00373F08" w:rsidP="00373F08">
            <w:pPr>
              <w:jc w:val="center"/>
              <w:rPr>
                <w:color w:val="000000"/>
                <w:sz w:val="20"/>
                <w:szCs w:val="20"/>
              </w:rPr>
            </w:pPr>
            <w:r w:rsidRPr="00680AF5">
              <w:rPr>
                <w:color w:val="000000"/>
                <w:sz w:val="20"/>
                <w:szCs w:val="20"/>
              </w:rPr>
              <w:t>4</w:t>
            </w:r>
          </w:p>
        </w:tc>
        <w:tc>
          <w:tcPr>
            <w:tcW w:w="658" w:type="pct"/>
            <w:tcBorders>
              <w:top w:val="nil"/>
              <w:left w:val="nil"/>
              <w:bottom w:val="single" w:sz="4" w:space="0" w:color="auto"/>
              <w:right w:val="single" w:sz="4" w:space="0" w:color="auto"/>
            </w:tcBorders>
            <w:shd w:val="clear" w:color="auto" w:fill="auto"/>
            <w:vAlign w:val="center"/>
            <w:hideMark/>
          </w:tcPr>
          <w:p w14:paraId="7741650B" w14:textId="77777777" w:rsidR="00373F08" w:rsidRPr="00680AF5" w:rsidRDefault="00373F08" w:rsidP="00373F08">
            <w:pPr>
              <w:jc w:val="center"/>
              <w:rPr>
                <w:b/>
                <w:bCs/>
                <w:color w:val="000000"/>
                <w:sz w:val="20"/>
                <w:szCs w:val="20"/>
              </w:rPr>
            </w:pPr>
            <w:r w:rsidRPr="00680AF5">
              <w:rPr>
                <w:b/>
                <w:bCs/>
                <w:color w:val="000000"/>
                <w:sz w:val="20"/>
                <w:szCs w:val="20"/>
              </w:rPr>
              <w:t>9.</w:t>
            </w:r>
          </w:p>
        </w:tc>
        <w:tc>
          <w:tcPr>
            <w:tcW w:w="3499" w:type="pct"/>
            <w:gridSpan w:val="3"/>
            <w:tcBorders>
              <w:top w:val="single" w:sz="4" w:space="0" w:color="auto"/>
              <w:left w:val="nil"/>
              <w:bottom w:val="single" w:sz="4" w:space="0" w:color="auto"/>
              <w:right w:val="single" w:sz="4" w:space="0" w:color="000000"/>
            </w:tcBorders>
            <w:shd w:val="clear" w:color="auto" w:fill="auto"/>
            <w:vAlign w:val="center"/>
            <w:hideMark/>
          </w:tcPr>
          <w:p w14:paraId="22CE6164" w14:textId="77777777" w:rsidR="00373F08" w:rsidRPr="00680AF5" w:rsidRDefault="00373F08" w:rsidP="00373F08">
            <w:pPr>
              <w:rPr>
                <w:b/>
                <w:bCs/>
                <w:color w:val="000000"/>
                <w:sz w:val="20"/>
                <w:szCs w:val="20"/>
              </w:rPr>
            </w:pPr>
            <w:r w:rsidRPr="00680AF5">
              <w:rPr>
                <w:b/>
                <w:bCs/>
                <w:color w:val="000000"/>
                <w:sz w:val="20"/>
                <w:szCs w:val="20"/>
              </w:rPr>
              <w:t>Устройство кровли</w:t>
            </w:r>
          </w:p>
        </w:tc>
        <w:tc>
          <w:tcPr>
            <w:tcW w:w="592" w:type="pct"/>
            <w:tcBorders>
              <w:top w:val="nil"/>
              <w:left w:val="nil"/>
              <w:bottom w:val="single" w:sz="4" w:space="0" w:color="auto"/>
              <w:right w:val="single" w:sz="4" w:space="0" w:color="auto"/>
            </w:tcBorders>
            <w:shd w:val="clear" w:color="auto" w:fill="auto"/>
            <w:vAlign w:val="bottom"/>
            <w:hideMark/>
          </w:tcPr>
          <w:p w14:paraId="627AFFAF" w14:textId="77777777" w:rsidR="00373F08" w:rsidRPr="00680AF5" w:rsidRDefault="00373F08" w:rsidP="00373F08">
            <w:pPr>
              <w:rPr>
                <w:sz w:val="18"/>
                <w:szCs w:val="18"/>
              </w:rPr>
            </w:pPr>
            <w:r w:rsidRPr="00680AF5">
              <w:rPr>
                <w:sz w:val="18"/>
                <w:szCs w:val="18"/>
              </w:rPr>
              <w:t> </w:t>
            </w:r>
          </w:p>
        </w:tc>
      </w:tr>
      <w:tr w:rsidR="00373F08" w:rsidRPr="00680AF5" w14:paraId="5637B708"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A2ECD11"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bottom"/>
            <w:hideMark/>
          </w:tcPr>
          <w:p w14:paraId="607DBEB8"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530A85DD" w14:textId="77777777" w:rsidR="00373F08" w:rsidRPr="00680AF5" w:rsidRDefault="00373F08" w:rsidP="00373F08">
            <w:pPr>
              <w:rPr>
                <w:color w:val="000000"/>
                <w:sz w:val="20"/>
                <w:szCs w:val="20"/>
              </w:rPr>
            </w:pPr>
            <w:r w:rsidRPr="00680AF5">
              <w:rPr>
                <w:color w:val="000000"/>
                <w:sz w:val="20"/>
                <w:szCs w:val="20"/>
              </w:rPr>
              <w:t>ЛС № 02-01-03 "Общестроительные работы выше 0.000. Кровля"</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55BE5423"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01AEAF4A"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14:paraId="258764EE" w14:textId="77777777" w:rsidR="00373F08" w:rsidRPr="00680AF5" w:rsidRDefault="00373F08" w:rsidP="00373F08">
            <w:pPr>
              <w:jc w:val="center"/>
              <w:rPr>
                <w:sz w:val="18"/>
                <w:szCs w:val="18"/>
              </w:rPr>
            </w:pPr>
            <w:r w:rsidRPr="00680AF5">
              <w:rPr>
                <w:sz w:val="18"/>
                <w:szCs w:val="18"/>
              </w:rPr>
              <w:t>23 467 351.14</w:t>
            </w:r>
          </w:p>
        </w:tc>
      </w:tr>
      <w:tr w:rsidR="00373F08" w:rsidRPr="00680AF5" w14:paraId="0E773449"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3275A412" w14:textId="77777777" w:rsidR="00373F08" w:rsidRPr="00680AF5" w:rsidRDefault="00373F08" w:rsidP="00373F08">
            <w:pPr>
              <w:jc w:val="center"/>
              <w:rPr>
                <w:color w:val="000000"/>
                <w:sz w:val="20"/>
                <w:szCs w:val="20"/>
              </w:rPr>
            </w:pPr>
            <w:r w:rsidRPr="00680AF5">
              <w:rPr>
                <w:color w:val="000000"/>
                <w:sz w:val="20"/>
                <w:szCs w:val="20"/>
              </w:rPr>
              <w:t>5</w:t>
            </w:r>
          </w:p>
        </w:tc>
        <w:tc>
          <w:tcPr>
            <w:tcW w:w="658" w:type="pct"/>
            <w:tcBorders>
              <w:top w:val="nil"/>
              <w:left w:val="nil"/>
              <w:bottom w:val="single" w:sz="4" w:space="0" w:color="auto"/>
              <w:right w:val="single" w:sz="4" w:space="0" w:color="auto"/>
            </w:tcBorders>
            <w:shd w:val="clear" w:color="auto" w:fill="auto"/>
            <w:vAlign w:val="center"/>
            <w:hideMark/>
          </w:tcPr>
          <w:p w14:paraId="66240B2C" w14:textId="77777777" w:rsidR="00373F08" w:rsidRPr="00680AF5" w:rsidRDefault="00373F08" w:rsidP="00373F08">
            <w:pPr>
              <w:jc w:val="center"/>
              <w:rPr>
                <w:b/>
                <w:bCs/>
                <w:color w:val="000000"/>
                <w:sz w:val="20"/>
                <w:szCs w:val="20"/>
              </w:rPr>
            </w:pPr>
            <w:r w:rsidRPr="00680AF5">
              <w:rPr>
                <w:b/>
                <w:bCs/>
                <w:color w:val="000000"/>
                <w:sz w:val="20"/>
                <w:szCs w:val="20"/>
              </w:rPr>
              <w:t>10.</w:t>
            </w:r>
          </w:p>
        </w:tc>
        <w:tc>
          <w:tcPr>
            <w:tcW w:w="2311" w:type="pct"/>
            <w:tcBorders>
              <w:top w:val="nil"/>
              <w:left w:val="nil"/>
              <w:bottom w:val="single" w:sz="4" w:space="0" w:color="auto"/>
              <w:right w:val="nil"/>
            </w:tcBorders>
            <w:shd w:val="clear" w:color="auto" w:fill="auto"/>
            <w:vAlign w:val="center"/>
            <w:hideMark/>
          </w:tcPr>
          <w:p w14:paraId="0FCD7F83" w14:textId="77777777" w:rsidR="00373F08" w:rsidRPr="00680AF5" w:rsidRDefault="00373F08" w:rsidP="00373F08">
            <w:pPr>
              <w:rPr>
                <w:b/>
                <w:bCs/>
                <w:color w:val="000000"/>
                <w:sz w:val="20"/>
                <w:szCs w:val="20"/>
              </w:rPr>
            </w:pPr>
            <w:r w:rsidRPr="00680AF5">
              <w:rPr>
                <w:b/>
                <w:bCs/>
                <w:color w:val="000000"/>
                <w:sz w:val="20"/>
                <w:szCs w:val="20"/>
              </w:rPr>
              <w:t>Фасадные работы</w:t>
            </w:r>
          </w:p>
        </w:tc>
        <w:tc>
          <w:tcPr>
            <w:tcW w:w="596" w:type="pct"/>
            <w:tcBorders>
              <w:top w:val="nil"/>
              <w:left w:val="nil"/>
              <w:bottom w:val="single" w:sz="4" w:space="0" w:color="auto"/>
              <w:right w:val="nil"/>
            </w:tcBorders>
            <w:shd w:val="clear" w:color="auto" w:fill="auto"/>
            <w:vAlign w:val="center"/>
            <w:hideMark/>
          </w:tcPr>
          <w:p w14:paraId="59A186FA" w14:textId="77777777" w:rsidR="00373F08" w:rsidRPr="00680AF5" w:rsidRDefault="00373F08" w:rsidP="00373F08">
            <w:pPr>
              <w:jc w:val="center"/>
              <w:rPr>
                <w:color w:val="000000"/>
                <w:sz w:val="20"/>
                <w:szCs w:val="20"/>
              </w:rPr>
            </w:pPr>
            <w:r w:rsidRPr="00680AF5">
              <w:rPr>
                <w:color w:val="000000"/>
                <w:sz w:val="20"/>
                <w:szCs w:val="20"/>
              </w:rPr>
              <w:t> </w:t>
            </w:r>
          </w:p>
        </w:tc>
        <w:tc>
          <w:tcPr>
            <w:tcW w:w="593" w:type="pct"/>
            <w:tcBorders>
              <w:top w:val="nil"/>
              <w:left w:val="nil"/>
              <w:bottom w:val="single" w:sz="4" w:space="0" w:color="auto"/>
              <w:right w:val="single" w:sz="4" w:space="0" w:color="auto"/>
            </w:tcBorders>
            <w:shd w:val="clear" w:color="auto" w:fill="auto"/>
            <w:vAlign w:val="center"/>
            <w:hideMark/>
          </w:tcPr>
          <w:p w14:paraId="24C3FC1D" w14:textId="77777777" w:rsidR="00373F08" w:rsidRPr="00680AF5" w:rsidRDefault="00373F08" w:rsidP="00373F08">
            <w:pPr>
              <w:jc w:val="center"/>
              <w:rPr>
                <w:color w:val="000000"/>
                <w:sz w:val="20"/>
                <w:szCs w:val="20"/>
              </w:rPr>
            </w:pPr>
            <w:r w:rsidRPr="00680AF5">
              <w:rPr>
                <w:color w:val="000000"/>
                <w:sz w:val="20"/>
                <w:szCs w:val="20"/>
              </w:rPr>
              <w:t> </w:t>
            </w:r>
          </w:p>
        </w:tc>
        <w:tc>
          <w:tcPr>
            <w:tcW w:w="592" w:type="pct"/>
            <w:tcBorders>
              <w:top w:val="nil"/>
              <w:left w:val="nil"/>
              <w:bottom w:val="single" w:sz="4" w:space="0" w:color="auto"/>
              <w:right w:val="single" w:sz="4" w:space="0" w:color="auto"/>
            </w:tcBorders>
            <w:shd w:val="clear" w:color="auto" w:fill="auto"/>
            <w:vAlign w:val="center"/>
            <w:hideMark/>
          </w:tcPr>
          <w:p w14:paraId="0DABAF78" w14:textId="77777777" w:rsidR="00373F08" w:rsidRPr="00680AF5" w:rsidRDefault="00373F08" w:rsidP="00373F08">
            <w:pPr>
              <w:jc w:val="center"/>
              <w:rPr>
                <w:sz w:val="18"/>
                <w:szCs w:val="18"/>
              </w:rPr>
            </w:pPr>
            <w:r w:rsidRPr="00680AF5">
              <w:rPr>
                <w:sz w:val="18"/>
                <w:szCs w:val="18"/>
              </w:rPr>
              <w:t> </w:t>
            </w:r>
          </w:p>
        </w:tc>
      </w:tr>
      <w:tr w:rsidR="00373F08" w:rsidRPr="00680AF5" w14:paraId="470540E2"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0E1D9603"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20109B20"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3499" w:type="pct"/>
            <w:gridSpan w:val="3"/>
            <w:tcBorders>
              <w:top w:val="single" w:sz="4" w:space="0" w:color="auto"/>
              <w:left w:val="nil"/>
              <w:bottom w:val="single" w:sz="4" w:space="0" w:color="auto"/>
              <w:right w:val="single" w:sz="4" w:space="0" w:color="000000"/>
            </w:tcBorders>
            <w:shd w:val="clear" w:color="000000" w:fill="FFFFFF"/>
            <w:vAlign w:val="center"/>
            <w:hideMark/>
          </w:tcPr>
          <w:p w14:paraId="381BF0A5" w14:textId="77777777" w:rsidR="00373F08" w:rsidRPr="00680AF5" w:rsidRDefault="00373F08" w:rsidP="00373F08">
            <w:pPr>
              <w:jc w:val="center"/>
              <w:rPr>
                <w:i/>
                <w:iCs/>
                <w:sz w:val="20"/>
                <w:szCs w:val="20"/>
              </w:rPr>
            </w:pPr>
            <w:r w:rsidRPr="00680AF5">
              <w:rPr>
                <w:i/>
                <w:iCs/>
                <w:sz w:val="20"/>
                <w:szCs w:val="20"/>
              </w:rPr>
              <w:t>ЛС № 02-01-04 "Общестроительные работы выше 0.000. Полы, окна, двери, витражи, внутренняя отделка, наружная отделка,"</w:t>
            </w:r>
          </w:p>
        </w:tc>
        <w:tc>
          <w:tcPr>
            <w:tcW w:w="592" w:type="pct"/>
            <w:tcBorders>
              <w:top w:val="nil"/>
              <w:left w:val="nil"/>
              <w:bottom w:val="single" w:sz="4" w:space="0" w:color="auto"/>
              <w:right w:val="single" w:sz="4" w:space="0" w:color="auto"/>
            </w:tcBorders>
            <w:shd w:val="clear" w:color="auto" w:fill="auto"/>
            <w:vAlign w:val="center"/>
            <w:hideMark/>
          </w:tcPr>
          <w:p w14:paraId="22EBB180" w14:textId="77777777" w:rsidR="00373F08" w:rsidRPr="00680AF5" w:rsidRDefault="00373F08" w:rsidP="00373F08">
            <w:pPr>
              <w:jc w:val="center"/>
              <w:rPr>
                <w:sz w:val="18"/>
                <w:szCs w:val="18"/>
              </w:rPr>
            </w:pPr>
            <w:r w:rsidRPr="00680AF5">
              <w:rPr>
                <w:sz w:val="18"/>
                <w:szCs w:val="18"/>
              </w:rPr>
              <w:t> </w:t>
            </w:r>
          </w:p>
        </w:tc>
      </w:tr>
      <w:tr w:rsidR="00373F08" w:rsidRPr="00680AF5" w14:paraId="617E9E89"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5"/>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2F96FF96"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4ED7DD08"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4A4756F2" w14:textId="77777777" w:rsidR="00373F08" w:rsidRPr="00680AF5" w:rsidRDefault="00373F08" w:rsidP="00373F08">
            <w:pPr>
              <w:rPr>
                <w:color w:val="000000"/>
                <w:sz w:val="20"/>
                <w:szCs w:val="20"/>
              </w:rPr>
            </w:pPr>
            <w:r w:rsidRPr="00680AF5">
              <w:rPr>
                <w:color w:val="000000"/>
                <w:sz w:val="20"/>
                <w:szCs w:val="20"/>
              </w:rPr>
              <w:t>Окраска фасадов акриловыми составами по штукатурке</w:t>
            </w:r>
          </w:p>
        </w:tc>
        <w:tc>
          <w:tcPr>
            <w:tcW w:w="596" w:type="pct"/>
            <w:tcBorders>
              <w:top w:val="nil"/>
              <w:left w:val="single" w:sz="4" w:space="0" w:color="auto"/>
              <w:bottom w:val="single" w:sz="4" w:space="0" w:color="auto"/>
              <w:right w:val="single" w:sz="4" w:space="0" w:color="auto"/>
            </w:tcBorders>
            <w:shd w:val="clear" w:color="auto" w:fill="auto"/>
            <w:vAlign w:val="center"/>
            <w:hideMark/>
          </w:tcPr>
          <w:p w14:paraId="2DDF4FFE" w14:textId="77777777" w:rsidR="00373F08" w:rsidRPr="00680AF5" w:rsidRDefault="00373F08" w:rsidP="00373F08">
            <w:pPr>
              <w:jc w:val="center"/>
              <w:rPr>
                <w:color w:val="000000"/>
                <w:sz w:val="20"/>
                <w:szCs w:val="20"/>
              </w:rPr>
            </w:pPr>
            <w:r w:rsidRPr="00680AF5">
              <w:rPr>
                <w:color w:val="000000"/>
                <w:sz w:val="20"/>
                <w:szCs w:val="20"/>
              </w:rPr>
              <w:t>м2</w:t>
            </w:r>
          </w:p>
        </w:tc>
        <w:tc>
          <w:tcPr>
            <w:tcW w:w="593" w:type="pct"/>
            <w:tcBorders>
              <w:top w:val="nil"/>
              <w:left w:val="nil"/>
              <w:bottom w:val="single" w:sz="4" w:space="0" w:color="auto"/>
              <w:right w:val="single" w:sz="4" w:space="0" w:color="auto"/>
            </w:tcBorders>
            <w:shd w:val="clear" w:color="auto" w:fill="auto"/>
            <w:vAlign w:val="center"/>
            <w:hideMark/>
          </w:tcPr>
          <w:p w14:paraId="6B0C8116" w14:textId="77777777" w:rsidR="00373F08" w:rsidRPr="00680AF5" w:rsidRDefault="00373F08" w:rsidP="00373F08">
            <w:pPr>
              <w:jc w:val="center"/>
              <w:rPr>
                <w:color w:val="000000"/>
                <w:sz w:val="20"/>
                <w:szCs w:val="20"/>
              </w:rPr>
            </w:pPr>
            <w:r w:rsidRPr="00680AF5">
              <w:rPr>
                <w:color w:val="000000"/>
                <w:sz w:val="20"/>
                <w:szCs w:val="20"/>
              </w:rPr>
              <w:t>1 038.60</w:t>
            </w:r>
          </w:p>
        </w:tc>
        <w:tc>
          <w:tcPr>
            <w:tcW w:w="592" w:type="pct"/>
            <w:tcBorders>
              <w:top w:val="nil"/>
              <w:left w:val="nil"/>
              <w:bottom w:val="single" w:sz="4" w:space="0" w:color="auto"/>
              <w:right w:val="single" w:sz="4" w:space="0" w:color="auto"/>
            </w:tcBorders>
            <w:shd w:val="clear" w:color="auto" w:fill="auto"/>
            <w:noWrap/>
            <w:vAlign w:val="bottom"/>
            <w:hideMark/>
          </w:tcPr>
          <w:p w14:paraId="59C12393" w14:textId="77777777" w:rsidR="00373F08" w:rsidRPr="00680AF5" w:rsidRDefault="00373F08" w:rsidP="00373F08">
            <w:pPr>
              <w:jc w:val="center"/>
              <w:rPr>
                <w:sz w:val="18"/>
                <w:szCs w:val="18"/>
              </w:rPr>
            </w:pPr>
            <w:r w:rsidRPr="00680AF5">
              <w:rPr>
                <w:sz w:val="18"/>
                <w:szCs w:val="18"/>
              </w:rPr>
              <w:t>2 287 494.42</w:t>
            </w:r>
          </w:p>
        </w:tc>
      </w:tr>
      <w:tr w:rsidR="00373F08" w:rsidRPr="00680AF5" w14:paraId="110E628C"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5194C955" w14:textId="77777777" w:rsidR="00373F08" w:rsidRPr="00680AF5" w:rsidRDefault="00373F08" w:rsidP="00373F08">
            <w:pPr>
              <w:jc w:val="center"/>
              <w:rPr>
                <w:color w:val="000000"/>
                <w:sz w:val="20"/>
                <w:szCs w:val="20"/>
              </w:rPr>
            </w:pPr>
            <w:r w:rsidRPr="00680AF5">
              <w:rPr>
                <w:color w:val="000000"/>
                <w:sz w:val="20"/>
                <w:szCs w:val="20"/>
              </w:rPr>
              <w:t>6</w:t>
            </w:r>
          </w:p>
        </w:tc>
        <w:tc>
          <w:tcPr>
            <w:tcW w:w="658" w:type="pct"/>
            <w:tcBorders>
              <w:top w:val="nil"/>
              <w:left w:val="nil"/>
              <w:bottom w:val="single" w:sz="4" w:space="0" w:color="auto"/>
              <w:right w:val="single" w:sz="4" w:space="0" w:color="auto"/>
            </w:tcBorders>
            <w:shd w:val="clear" w:color="auto" w:fill="auto"/>
            <w:vAlign w:val="center"/>
            <w:hideMark/>
          </w:tcPr>
          <w:p w14:paraId="53FC9A5E" w14:textId="77777777" w:rsidR="00373F08" w:rsidRPr="00680AF5" w:rsidRDefault="00373F08" w:rsidP="00373F08">
            <w:pPr>
              <w:jc w:val="center"/>
              <w:rPr>
                <w:b/>
                <w:bCs/>
                <w:color w:val="000000"/>
                <w:sz w:val="20"/>
                <w:szCs w:val="20"/>
              </w:rPr>
            </w:pPr>
            <w:r w:rsidRPr="00680AF5">
              <w:rPr>
                <w:b/>
                <w:bCs/>
                <w:color w:val="000000"/>
                <w:sz w:val="20"/>
                <w:szCs w:val="20"/>
              </w:rPr>
              <w:t>11.</w:t>
            </w:r>
          </w:p>
        </w:tc>
        <w:tc>
          <w:tcPr>
            <w:tcW w:w="3499" w:type="pct"/>
            <w:gridSpan w:val="3"/>
            <w:tcBorders>
              <w:top w:val="single" w:sz="4" w:space="0" w:color="auto"/>
              <w:left w:val="nil"/>
              <w:bottom w:val="single" w:sz="4" w:space="0" w:color="auto"/>
              <w:right w:val="single" w:sz="4" w:space="0" w:color="000000"/>
            </w:tcBorders>
            <w:shd w:val="clear" w:color="auto" w:fill="auto"/>
            <w:vAlign w:val="center"/>
            <w:hideMark/>
          </w:tcPr>
          <w:p w14:paraId="1CBAF5D9" w14:textId="77777777" w:rsidR="00373F08" w:rsidRPr="00680AF5" w:rsidRDefault="00373F08" w:rsidP="00373F08">
            <w:pPr>
              <w:rPr>
                <w:b/>
                <w:bCs/>
                <w:color w:val="000000"/>
                <w:sz w:val="20"/>
                <w:szCs w:val="20"/>
              </w:rPr>
            </w:pPr>
            <w:r w:rsidRPr="00680AF5">
              <w:rPr>
                <w:b/>
                <w:bCs/>
                <w:color w:val="000000"/>
                <w:sz w:val="20"/>
                <w:szCs w:val="20"/>
              </w:rPr>
              <w:t>Внутренние отделочные работы</w:t>
            </w:r>
          </w:p>
        </w:tc>
        <w:tc>
          <w:tcPr>
            <w:tcW w:w="592" w:type="pct"/>
            <w:tcBorders>
              <w:top w:val="nil"/>
              <w:left w:val="nil"/>
              <w:bottom w:val="single" w:sz="4" w:space="0" w:color="auto"/>
              <w:right w:val="single" w:sz="4" w:space="0" w:color="auto"/>
            </w:tcBorders>
            <w:shd w:val="clear" w:color="auto" w:fill="auto"/>
            <w:vAlign w:val="bottom"/>
            <w:hideMark/>
          </w:tcPr>
          <w:p w14:paraId="4B76364F" w14:textId="77777777" w:rsidR="00373F08" w:rsidRPr="00680AF5" w:rsidRDefault="00373F08" w:rsidP="00373F08">
            <w:pPr>
              <w:rPr>
                <w:sz w:val="18"/>
                <w:szCs w:val="18"/>
              </w:rPr>
            </w:pPr>
            <w:r w:rsidRPr="00680AF5">
              <w:rPr>
                <w:sz w:val="18"/>
                <w:szCs w:val="18"/>
              </w:rPr>
              <w:t> </w:t>
            </w:r>
          </w:p>
        </w:tc>
      </w:tr>
      <w:tr w:rsidR="00373F08" w:rsidRPr="00680AF5" w14:paraId="17BBCAEF"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6FE75346"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bottom"/>
            <w:hideMark/>
          </w:tcPr>
          <w:p w14:paraId="18728A09" w14:textId="77777777" w:rsidR="00373F08" w:rsidRPr="00680AF5" w:rsidRDefault="00373F08" w:rsidP="00373F08">
            <w:pPr>
              <w:rPr>
                <w:color w:val="000000"/>
                <w:sz w:val="20"/>
                <w:szCs w:val="20"/>
              </w:rPr>
            </w:pPr>
            <w:r w:rsidRPr="00680AF5">
              <w:rPr>
                <w:color w:val="000000"/>
                <w:sz w:val="20"/>
                <w:szCs w:val="20"/>
              </w:rPr>
              <w:t> </w:t>
            </w:r>
          </w:p>
        </w:tc>
        <w:tc>
          <w:tcPr>
            <w:tcW w:w="3499" w:type="pct"/>
            <w:gridSpan w:val="3"/>
            <w:tcBorders>
              <w:top w:val="single" w:sz="4" w:space="0" w:color="auto"/>
              <w:left w:val="nil"/>
              <w:bottom w:val="single" w:sz="4" w:space="0" w:color="auto"/>
              <w:right w:val="single" w:sz="4" w:space="0" w:color="000000"/>
            </w:tcBorders>
            <w:shd w:val="clear" w:color="000000" w:fill="FFFFFF"/>
            <w:vAlign w:val="center"/>
            <w:hideMark/>
          </w:tcPr>
          <w:p w14:paraId="7D263A6E" w14:textId="77777777" w:rsidR="00373F08" w:rsidRPr="00680AF5" w:rsidRDefault="00373F08" w:rsidP="00373F08">
            <w:pPr>
              <w:jc w:val="center"/>
              <w:rPr>
                <w:i/>
                <w:iCs/>
                <w:sz w:val="20"/>
                <w:szCs w:val="20"/>
              </w:rPr>
            </w:pPr>
            <w:r w:rsidRPr="00680AF5">
              <w:rPr>
                <w:i/>
                <w:iCs/>
                <w:sz w:val="20"/>
                <w:szCs w:val="20"/>
              </w:rPr>
              <w:t>ЛС №02-01-04 "Общестроительные работы выше 0.000. Полы, окна, двери, витражи, внутренняя отделка, наружная отделка,"</w:t>
            </w:r>
          </w:p>
        </w:tc>
        <w:tc>
          <w:tcPr>
            <w:tcW w:w="592" w:type="pct"/>
            <w:tcBorders>
              <w:top w:val="nil"/>
              <w:left w:val="nil"/>
              <w:bottom w:val="single" w:sz="4" w:space="0" w:color="auto"/>
              <w:right w:val="single" w:sz="4" w:space="0" w:color="auto"/>
            </w:tcBorders>
            <w:shd w:val="clear" w:color="auto" w:fill="auto"/>
            <w:vAlign w:val="bottom"/>
            <w:hideMark/>
          </w:tcPr>
          <w:p w14:paraId="3E9C92E2" w14:textId="77777777" w:rsidR="00373F08" w:rsidRPr="00680AF5" w:rsidRDefault="00373F08" w:rsidP="00373F08">
            <w:pPr>
              <w:rPr>
                <w:sz w:val="18"/>
                <w:szCs w:val="18"/>
              </w:rPr>
            </w:pPr>
            <w:r w:rsidRPr="00680AF5">
              <w:rPr>
                <w:sz w:val="18"/>
                <w:szCs w:val="18"/>
              </w:rPr>
              <w:t> </w:t>
            </w:r>
          </w:p>
        </w:tc>
      </w:tr>
      <w:tr w:rsidR="00373F08" w:rsidRPr="00680AF5" w14:paraId="7E0F43B0"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1A64FCB5"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2F3F62FA"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2DC4E5A4" w14:textId="77777777" w:rsidR="00373F08" w:rsidRPr="00680AF5" w:rsidRDefault="00373F08" w:rsidP="00373F08">
            <w:pPr>
              <w:rPr>
                <w:i/>
                <w:iCs/>
                <w:sz w:val="20"/>
                <w:szCs w:val="20"/>
              </w:rPr>
            </w:pPr>
            <w:r w:rsidRPr="00680AF5">
              <w:rPr>
                <w:i/>
                <w:iCs/>
                <w:sz w:val="20"/>
                <w:szCs w:val="20"/>
              </w:rPr>
              <w:t>Полы</w:t>
            </w:r>
          </w:p>
        </w:tc>
        <w:tc>
          <w:tcPr>
            <w:tcW w:w="596" w:type="pct"/>
            <w:tcBorders>
              <w:top w:val="nil"/>
              <w:left w:val="nil"/>
              <w:bottom w:val="single" w:sz="4" w:space="0" w:color="auto"/>
              <w:right w:val="single" w:sz="4" w:space="0" w:color="auto"/>
            </w:tcBorders>
            <w:shd w:val="clear" w:color="000000" w:fill="FFFFFF"/>
            <w:vAlign w:val="center"/>
            <w:hideMark/>
          </w:tcPr>
          <w:p w14:paraId="75AA8FBA"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2B58D9E4"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0AABDB78" w14:textId="77777777" w:rsidR="00373F08" w:rsidRPr="00680AF5" w:rsidRDefault="00373F08" w:rsidP="00373F08">
            <w:pPr>
              <w:jc w:val="center"/>
              <w:rPr>
                <w:sz w:val="18"/>
                <w:szCs w:val="18"/>
              </w:rPr>
            </w:pPr>
            <w:r w:rsidRPr="00680AF5">
              <w:rPr>
                <w:sz w:val="18"/>
                <w:szCs w:val="18"/>
              </w:rPr>
              <w:t>30 212 480.50</w:t>
            </w:r>
          </w:p>
        </w:tc>
      </w:tr>
      <w:tr w:rsidR="00373F08" w:rsidRPr="00680AF5" w14:paraId="1655BF06"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2AA4A083"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08AE98E3"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2D2BE108" w14:textId="77777777" w:rsidR="00373F08" w:rsidRPr="00680AF5" w:rsidRDefault="00373F08" w:rsidP="00373F08">
            <w:pPr>
              <w:rPr>
                <w:i/>
                <w:iCs/>
                <w:color w:val="000000"/>
                <w:sz w:val="20"/>
                <w:szCs w:val="20"/>
              </w:rPr>
            </w:pPr>
            <w:proofErr w:type="spellStart"/>
            <w:r w:rsidRPr="00680AF5">
              <w:rPr>
                <w:i/>
                <w:iCs/>
                <w:color w:val="000000"/>
                <w:sz w:val="20"/>
                <w:szCs w:val="20"/>
              </w:rPr>
              <w:t>Потолкии</w:t>
            </w:r>
            <w:proofErr w:type="spellEnd"/>
            <w:r w:rsidRPr="00680AF5">
              <w:rPr>
                <w:i/>
                <w:iCs/>
                <w:color w:val="000000"/>
                <w:sz w:val="20"/>
                <w:szCs w:val="20"/>
              </w:rPr>
              <w:t xml:space="preserve"> стены</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0764BBF6"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3E8B8DDB"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0ACDDAF6" w14:textId="77777777" w:rsidR="00373F08" w:rsidRPr="00680AF5" w:rsidRDefault="00373F08" w:rsidP="00373F08">
            <w:pPr>
              <w:jc w:val="center"/>
              <w:rPr>
                <w:sz w:val="18"/>
                <w:szCs w:val="18"/>
              </w:rPr>
            </w:pPr>
            <w:r w:rsidRPr="00680AF5">
              <w:rPr>
                <w:sz w:val="18"/>
                <w:szCs w:val="18"/>
              </w:rPr>
              <w:t>22 833 879.03</w:t>
            </w:r>
          </w:p>
        </w:tc>
      </w:tr>
      <w:tr w:rsidR="00373F08" w:rsidRPr="00680AF5" w14:paraId="3CD57687"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728E10BC" w14:textId="77777777" w:rsidR="00373F08" w:rsidRPr="00680AF5" w:rsidRDefault="00373F08" w:rsidP="00373F08">
            <w:pPr>
              <w:jc w:val="center"/>
              <w:rPr>
                <w:color w:val="000000"/>
                <w:sz w:val="20"/>
                <w:szCs w:val="20"/>
              </w:rPr>
            </w:pPr>
            <w:r w:rsidRPr="00680AF5">
              <w:rPr>
                <w:color w:val="000000"/>
                <w:sz w:val="20"/>
                <w:szCs w:val="20"/>
              </w:rPr>
              <w:t>7</w:t>
            </w:r>
          </w:p>
        </w:tc>
        <w:tc>
          <w:tcPr>
            <w:tcW w:w="658" w:type="pct"/>
            <w:tcBorders>
              <w:top w:val="nil"/>
              <w:left w:val="nil"/>
              <w:bottom w:val="single" w:sz="4" w:space="0" w:color="auto"/>
              <w:right w:val="single" w:sz="4" w:space="0" w:color="auto"/>
            </w:tcBorders>
            <w:shd w:val="clear" w:color="auto" w:fill="auto"/>
            <w:vAlign w:val="center"/>
            <w:hideMark/>
          </w:tcPr>
          <w:p w14:paraId="4F24E80B" w14:textId="77777777" w:rsidR="00373F08" w:rsidRPr="00680AF5" w:rsidRDefault="00373F08" w:rsidP="00373F08">
            <w:pPr>
              <w:jc w:val="center"/>
              <w:rPr>
                <w:b/>
                <w:bCs/>
                <w:color w:val="000000"/>
                <w:sz w:val="20"/>
                <w:szCs w:val="20"/>
              </w:rPr>
            </w:pPr>
            <w:r w:rsidRPr="00680AF5">
              <w:rPr>
                <w:b/>
                <w:bCs/>
                <w:color w:val="000000"/>
                <w:sz w:val="20"/>
                <w:szCs w:val="20"/>
              </w:rPr>
              <w:t>12.</w:t>
            </w:r>
          </w:p>
        </w:tc>
        <w:tc>
          <w:tcPr>
            <w:tcW w:w="3499" w:type="pct"/>
            <w:gridSpan w:val="3"/>
            <w:tcBorders>
              <w:top w:val="single" w:sz="4" w:space="0" w:color="auto"/>
              <w:left w:val="nil"/>
              <w:bottom w:val="single" w:sz="4" w:space="0" w:color="auto"/>
              <w:right w:val="single" w:sz="4" w:space="0" w:color="000000"/>
            </w:tcBorders>
            <w:shd w:val="clear" w:color="auto" w:fill="auto"/>
            <w:vAlign w:val="center"/>
            <w:hideMark/>
          </w:tcPr>
          <w:p w14:paraId="55E6CFA0" w14:textId="77777777" w:rsidR="00373F08" w:rsidRPr="00680AF5" w:rsidRDefault="00373F08" w:rsidP="00373F08">
            <w:pPr>
              <w:rPr>
                <w:b/>
                <w:bCs/>
                <w:color w:val="000000"/>
                <w:sz w:val="20"/>
                <w:szCs w:val="20"/>
              </w:rPr>
            </w:pPr>
            <w:r w:rsidRPr="00680AF5">
              <w:rPr>
                <w:b/>
                <w:bCs/>
                <w:color w:val="000000"/>
                <w:sz w:val="20"/>
                <w:szCs w:val="20"/>
              </w:rPr>
              <w:t>Устройство внутренних санитарно-технических систем</w:t>
            </w:r>
          </w:p>
        </w:tc>
        <w:tc>
          <w:tcPr>
            <w:tcW w:w="592" w:type="pct"/>
            <w:tcBorders>
              <w:top w:val="nil"/>
              <w:left w:val="nil"/>
              <w:bottom w:val="single" w:sz="4" w:space="0" w:color="auto"/>
              <w:right w:val="single" w:sz="4" w:space="0" w:color="auto"/>
            </w:tcBorders>
            <w:shd w:val="clear" w:color="auto" w:fill="auto"/>
            <w:vAlign w:val="bottom"/>
            <w:hideMark/>
          </w:tcPr>
          <w:p w14:paraId="12B820F8" w14:textId="77777777" w:rsidR="00373F08" w:rsidRPr="00680AF5" w:rsidRDefault="00373F08" w:rsidP="00373F08">
            <w:pPr>
              <w:rPr>
                <w:sz w:val="18"/>
                <w:szCs w:val="18"/>
              </w:rPr>
            </w:pPr>
            <w:r w:rsidRPr="00680AF5">
              <w:rPr>
                <w:sz w:val="18"/>
                <w:szCs w:val="18"/>
              </w:rPr>
              <w:t> </w:t>
            </w:r>
          </w:p>
        </w:tc>
      </w:tr>
      <w:tr w:rsidR="00373F08" w:rsidRPr="00680AF5" w14:paraId="42BB535F"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6430E7DE"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433C0CC9"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71C34C64" w14:textId="77777777" w:rsidR="00373F08" w:rsidRPr="00680AF5" w:rsidRDefault="00373F08" w:rsidP="00373F08">
            <w:pPr>
              <w:rPr>
                <w:color w:val="000000"/>
                <w:sz w:val="20"/>
                <w:szCs w:val="20"/>
              </w:rPr>
            </w:pPr>
            <w:r w:rsidRPr="00680AF5">
              <w:rPr>
                <w:color w:val="000000"/>
                <w:sz w:val="20"/>
                <w:szCs w:val="20"/>
              </w:rPr>
              <w:t>ЛС № 02-01-11 "Вентиляция приточная П1-П6"</w:t>
            </w:r>
          </w:p>
        </w:tc>
        <w:tc>
          <w:tcPr>
            <w:tcW w:w="596" w:type="pct"/>
            <w:tcBorders>
              <w:top w:val="nil"/>
              <w:left w:val="nil"/>
              <w:bottom w:val="single" w:sz="4" w:space="0" w:color="auto"/>
              <w:right w:val="single" w:sz="4" w:space="0" w:color="auto"/>
            </w:tcBorders>
            <w:shd w:val="clear" w:color="000000" w:fill="FFFFFF"/>
            <w:vAlign w:val="center"/>
            <w:hideMark/>
          </w:tcPr>
          <w:p w14:paraId="6C567C35"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4CE7DC0A"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75F13CED" w14:textId="77777777" w:rsidR="00373F08" w:rsidRPr="00680AF5" w:rsidRDefault="00373F08" w:rsidP="00373F08">
            <w:pPr>
              <w:jc w:val="center"/>
              <w:rPr>
                <w:sz w:val="18"/>
                <w:szCs w:val="18"/>
              </w:rPr>
            </w:pPr>
            <w:r w:rsidRPr="00680AF5">
              <w:rPr>
                <w:sz w:val="18"/>
                <w:szCs w:val="18"/>
              </w:rPr>
              <w:t>6 340 219.53</w:t>
            </w:r>
          </w:p>
        </w:tc>
      </w:tr>
      <w:tr w:rsidR="00373F08" w:rsidRPr="00680AF5" w14:paraId="221B1884"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277A4658"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18E967DA"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4D41CD6B" w14:textId="77777777" w:rsidR="00373F08" w:rsidRPr="00680AF5" w:rsidRDefault="00373F08" w:rsidP="00373F08">
            <w:pPr>
              <w:rPr>
                <w:color w:val="000000"/>
                <w:sz w:val="20"/>
                <w:szCs w:val="20"/>
              </w:rPr>
            </w:pPr>
            <w:r w:rsidRPr="00680AF5">
              <w:rPr>
                <w:color w:val="000000"/>
                <w:sz w:val="20"/>
                <w:szCs w:val="20"/>
              </w:rPr>
              <w:t>ЛС № 02-01-12 "Вентиляция вытяжная В1-В23"</w:t>
            </w:r>
          </w:p>
        </w:tc>
        <w:tc>
          <w:tcPr>
            <w:tcW w:w="596" w:type="pct"/>
            <w:tcBorders>
              <w:top w:val="nil"/>
              <w:left w:val="nil"/>
              <w:bottom w:val="single" w:sz="4" w:space="0" w:color="auto"/>
              <w:right w:val="single" w:sz="4" w:space="0" w:color="auto"/>
            </w:tcBorders>
            <w:shd w:val="clear" w:color="000000" w:fill="FFFFFF"/>
            <w:vAlign w:val="center"/>
            <w:hideMark/>
          </w:tcPr>
          <w:p w14:paraId="707256B0"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6D748F74"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2BB0362D" w14:textId="77777777" w:rsidR="00373F08" w:rsidRPr="00680AF5" w:rsidRDefault="00373F08" w:rsidP="00373F08">
            <w:pPr>
              <w:jc w:val="center"/>
              <w:rPr>
                <w:sz w:val="18"/>
                <w:szCs w:val="18"/>
              </w:rPr>
            </w:pPr>
            <w:r w:rsidRPr="00680AF5">
              <w:rPr>
                <w:sz w:val="18"/>
                <w:szCs w:val="18"/>
              </w:rPr>
              <w:t>1 828 340.16</w:t>
            </w:r>
          </w:p>
        </w:tc>
      </w:tr>
      <w:tr w:rsidR="00373F08" w:rsidRPr="00680AF5" w14:paraId="37A4F1DF"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04885454"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7D17BBDB"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128EBA3F" w14:textId="77777777" w:rsidR="00373F08" w:rsidRPr="00680AF5" w:rsidRDefault="00373F08" w:rsidP="00373F08">
            <w:pPr>
              <w:rPr>
                <w:color w:val="000000"/>
                <w:sz w:val="20"/>
                <w:szCs w:val="20"/>
              </w:rPr>
            </w:pPr>
            <w:r w:rsidRPr="00680AF5">
              <w:rPr>
                <w:color w:val="000000"/>
                <w:sz w:val="20"/>
                <w:szCs w:val="20"/>
              </w:rPr>
              <w:t>ЛС № 02-01-13 "Вентиляция естественная, Тепловая завеса"</w:t>
            </w:r>
          </w:p>
        </w:tc>
        <w:tc>
          <w:tcPr>
            <w:tcW w:w="596" w:type="pct"/>
            <w:tcBorders>
              <w:top w:val="nil"/>
              <w:left w:val="nil"/>
              <w:bottom w:val="single" w:sz="4" w:space="0" w:color="auto"/>
              <w:right w:val="single" w:sz="4" w:space="0" w:color="auto"/>
            </w:tcBorders>
            <w:shd w:val="clear" w:color="000000" w:fill="FFFFFF"/>
            <w:vAlign w:val="center"/>
            <w:hideMark/>
          </w:tcPr>
          <w:p w14:paraId="088BB5C4"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72C8E07D"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1F5915C5" w14:textId="77777777" w:rsidR="00373F08" w:rsidRPr="00680AF5" w:rsidRDefault="00373F08" w:rsidP="00373F08">
            <w:pPr>
              <w:jc w:val="center"/>
              <w:rPr>
                <w:sz w:val="18"/>
                <w:szCs w:val="18"/>
              </w:rPr>
            </w:pPr>
            <w:r w:rsidRPr="00680AF5">
              <w:rPr>
                <w:sz w:val="18"/>
                <w:szCs w:val="18"/>
              </w:rPr>
              <w:t>2 432 189.81</w:t>
            </w:r>
          </w:p>
        </w:tc>
      </w:tr>
      <w:tr w:rsidR="00373F08" w:rsidRPr="00680AF5" w14:paraId="4FB842DB"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4DDFC08B"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1BEA67BE"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0A9AB64C" w14:textId="77777777" w:rsidR="00373F08" w:rsidRPr="00680AF5" w:rsidRDefault="00373F08" w:rsidP="00373F08">
            <w:pPr>
              <w:rPr>
                <w:color w:val="000000"/>
                <w:sz w:val="20"/>
                <w:szCs w:val="20"/>
              </w:rPr>
            </w:pPr>
            <w:r w:rsidRPr="00680AF5">
              <w:rPr>
                <w:color w:val="000000"/>
                <w:sz w:val="20"/>
                <w:szCs w:val="20"/>
              </w:rPr>
              <w:t>ЛС № 02-01-14 "Вентиляция противодымная ПД1-ПД6"</w:t>
            </w:r>
          </w:p>
        </w:tc>
        <w:tc>
          <w:tcPr>
            <w:tcW w:w="596" w:type="pct"/>
            <w:tcBorders>
              <w:top w:val="nil"/>
              <w:left w:val="nil"/>
              <w:bottom w:val="single" w:sz="4" w:space="0" w:color="auto"/>
              <w:right w:val="single" w:sz="4" w:space="0" w:color="auto"/>
            </w:tcBorders>
            <w:shd w:val="clear" w:color="000000" w:fill="FFFFFF"/>
            <w:vAlign w:val="center"/>
            <w:hideMark/>
          </w:tcPr>
          <w:p w14:paraId="6C504604"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5E9B016F"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7B92F46F" w14:textId="77777777" w:rsidR="00373F08" w:rsidRPr="00680AF5" w:rsidRDefault="00373F08" w:rsidP="00373F08">
            <w:pPr>
              <w:jc w:val="center"/>
              <w:rPr>
                <w:sz w:val="18"/>
                <w:szCs w:val="18"/>
              </w:rPr>
            </w:pPr>
            <w:r w:rsidRPr="00680AF5">
              <w:rPr>
                <w:sz w:val="18"/>
                <w:szCs w:val="18"/>
              </w:rPr>
              <w:t>4 667 726.83</w:t>
            </w:r>
          </w:p>
        </w:tc>
      </w:tr>
      <w:tr w:rsidR="00373F08" w:rsidRPr="00680AF5" w14:paraId="49BCB54B"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6AE9A133"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1FDA12F9"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noWrap/>
            <w:vAlign w:val="center"/>
            <w:hideMark/>
          </w:tcPr>
          <w:p w14:paraId="0C168E3C" w14:textId="77777777" w:rsidR="00373F08" w:rsidRPr="00680AF5" w:rsidRDefault="00373F08" w:rsidP="00373F08">
            <w:pPr>
              <w:rPr>
                <w:color w:val="000000"/>
                <w:sz w:val="20"/>
                <w:szCs w:val="20"/>
              </w:rPr>
            </w:pPr>
            <w:r w:rsidRPr="00680AF5">
              <w:rPr>
                <w:color w:val="000000"/>
                <w:sz w:val="20"/>
                <w:szCs w:val="20"/>
              </w:rPr>
              <w:t>ЛС № 02-01-15 "Вентиляция дымоудаления ВД1-ВД6"</w:t>
            </w:r>
          </w:p>
        </w:tc>
        <w:tc>
          <w:tcPr>
            <w:tcW w:w="596" w:type="pct"/>
            <w:tcBorders>
              <w:top w:val="nil"/>
              <w:left w:val="nil"/>
              <w:bottom w:val="single" w:sz="4" w:space="0" w:color="auto"/>
              <w:right w:val="single" w:sz="4" w:space="0" w:color="auto"/>
            </w:tcBorders>
            <w:shd w:val="clear" w:color="000000" w:fill="FFFFFF"/>
            <w:vAlign w:val="center"/>
            <w:hideMark/>
          </w:tcPr>
          <w:p w14:paraId="585B5AFA"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43BE1817"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6EAEFA14" w14:textId="77777777" w:rsidR="00373F08" w:rsidRPr="00680AF5" w:rsidRDefault="00373F08" w:rsidP="00373F08">
            <w:pPr>
              <w:jc w:val="center"/>
              <w:rPr>
                <w:sz w:val="18"/>
                <w:szCs w:val="18"/>
              </w:rPr>
            </w:pPr>
            <w:r w:rsidRPr="00680AF5">
              <w:rPr>
                <w:sz w:val="18"/>
                <w:szCs w:val="18"/>
              </w:rPr>
              <w:t>5 096 210.69</w:t>
            </w:r>
          </w:p>
        </w:tc>
      </w:tr>
      <w:tr w:rsidR="00373F08" w:rsidRPr="00680AF5" w14:paraId="5B202951"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6783EAF7"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4AD9F513"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noWrap/>
            <w:vAlign w:val="center"/>
            <w:hideMark/>
          </w:tcPr>
          <w:p w14:paraId="269BB099" w14:textId="77777777" w:rsidR="00373F08" w:rsidRPr="00680AF5" w:rsidRDefault="00373F08" w:rsidP="00373F08">
            <w:pPr>
              <w:rPr>
                <w:color w:val="000000"/>
                <w:sz w:val="20"/>
                <w:szCs w:val="20"/>
              </w:rPr>
            </w:pPr>
            <w:r w:rsidRPr="00680AF5">
              <w:rPr>
                <w:color w:val="000000"/>
                <w:sz w:val="20"/>
                <w:szCs w:val="20"/>
              </w:rPr>
              <w:t>ЛС № 02-01-16 "Кондиционирование К1, К2"</w:t>
            </w:r>
          </w:p>
        </w:tc>
        <w:tc>
          <w:tcPr>
            <w:tcW w:w="596" w:type="pct"/>
            <w:tcBorders>
              <w:top w:val="nil"/>
              <w:left w:val="nil"/>
              <w:bottom w:val="single" w:sz="4" w:space="0" w:color="auto"/>
              <w:right w:val="single" w:sz="4" w:space="0" w:color="auto"/>
            </w:tcBorders>
            <w:shd w:val="clear" w:color="000000" w:fill="FFFFFF"/>
            <w:vAlign w:val="center"/>
            <w:hideMark/>
          </w:tcPr>
          <w:p w14:paraId="3DD29721"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52FC93A5"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3EB905CC" w14:textId="77777777" w:rsidR="00373F08" w:rsidRPr="00680AF5" w:rsidRDefault="00373F08" w:rsidP="00373F08">
            <w:pPr>
              <w:jc w:val="center"/>
              <w:rPr>
                <w:sz w:val="18"/>
                <w:szCs w:val="18"/>
              </w:rPr>
            </w:pPr>
            <w:r w:rsidRPr="00680AF5">
              <w:rPr>
                <w:sz w:val="18"/>
                <w:szCs w:val="18"/>
              </w:rPr>
              <w:t>1 643 552.95</w:t>
            </w:r>
          </w:p>
        </w:tc>
      </w:tr>
      <w:tr w:rsidR="00373F08" w:rsidRPr="00680AF5" w14:paraId="5F7A07DB"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7BDDE9D4"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0B606F51"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0D9B2F4D" w14:textId="77777777" w:rsidR="00373F08" w:rsidRPr="00680AF5" w:rsidRDefault="00373F08" w:rsidP="00373F08">
            <w:pPr>
              <w:rPr>
                <w:color w:val="000000"/>
                <w:sz w:val="20"/>
                <w:szCs w:val="20"/>
              </w:rPr>
            </w:pPr>
            <w:r w:rsidRPr="00680AF5">
              <w:rPr>
                <w:color w:val="000000"/>
                <w:sz w:val="20"/>
                <w:szCs w:val="20"/>
              </w:rPr>
              <w:t>ЛС № 02-01-17 "Хозяйственно-питьевой водопровод  (В</w:t>
            </w:r>
            <w:proofErr w:type="gramStart"/>
            <w:r w:rsidRPr="00680AF5">
              <w:rPr>
                <w:color w:val="000000"/>
                <w:sz w:val="20"/>
                <w:szCs w:val="20"/>
              </w:rPr>
              <w:t>1</w:t>
            </w:r>
            <w:proofErr w:type="gramEnd"/>
            <w:r w:rsidRPr="00680AF5">
              <w:rPr>
                <w:color w:val="000000"/>
                <w:sz w:val="20"/>
                <w:szCs w:val="20"/>
              </w:rPr>
              <w:t xml:space="preserve">)"     </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15724B48"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5CBEC65F"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1DCD13B7" w14:textId="77777777" w:rsidR="00373F08" w:rsidRPr="00680AF5" w:rsidRDefault="00373F08" w:rsidP="00373F08">
            <w:pPr>
              <w:jc w:val="center"/>
              <w:rPr>
                <w:sz w:val="18"/>
                <w:szCs w:val="18"/>
              </w:rPr>
            </w:pPr>
            <w:r w:rsidRPr="00680AF5">
              <w:rPr>
                <w:sz w:val="18"/>
                <w:szCs w:val="18"/>
              </w:rPr>
              <w:t>5 060 716.45</w:t>
            </w:r>
          </w:p>
        </w:tc>
      </w:tr>
      <w:tr w:rsidR="00373F08" w:rsidRPr="00680AF5" w14:paraId="13547595"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678C351F"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08DEDAEE"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bottom"/>
            <w:hideMark/>
          </w:tcPr>
          <w:p w14:paraId="688188D1" w14:textId="77777777" w:rsidR="00373F08" w:rsidRPr="00680AF5" w:rsidRDefault="00373F08" w:rsidP="00373F08">
            <w:pPr>
              <w:rPr>
                <w:color w:val="000000"/>
                <w:sz w:val="20"/>
                <w:szCs w:val="20"/>
              </w:rPr>
            </w:pPr>
            <w:r w:rsidRPr="00680AF5">
              <w:rPr>
                <w:color w:val="000000"/>
                <w:sz w:val="20"/>
                <w:szCs w:val="20"/>
              </w:rPr>
              <w:t>ЛС № 02-01-18 "Внутреннее сети противопожарного водопровода В 2"</w:t>
            </w:r>
          </w:p>
        </w:tc>
        <w:tc>
          <w:tcPr>
            <w:tcW w:w="596" w:type="pct"/>
            <w:tcBorders>
              <w:top w:val="nil"/>
              <w:left w:val="nil"/>
              <w:bottom w:val="single" w:sz="4" w:space="0" w:color="auto"/>
              <w:right w:val="single" w:sz="4" w:space="0" w:color="auto"/>
            </w:tcBorders>
            <w:shd w:val="clear" w:color="000000" w:fill="FFFFFF"/>
            <w:vAlign w:val="center"/>
            <w:hideMark/>
          </w:tcPr>
          <w:p w14:paraId="4C6AA825"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32C174B3"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42A6C806" w14:textId="77777777" w:rsidR="00373F08" w:rsidRPr="00680AF5" w:rsidRDefault="00373F08" w:rsidP="00373F08">
            <w:pPr>
              <w:jc w:val="center"/>
              <w:rPr>
                <w:sz w:val="18"/>
                <w:szCs w:val="18"/>
              </w:rPr>
            </w:pPr>
            <w:r w:rsidRPr="00680AF5">
              <w:rPr>
                <w:sz w:val="18"/>
                <w:szCs w:val="18"/>
              </w:rPr>
              <w:t>2 246 833.12</w:t>
            </w:r>
          </w:p>
        </w:tc>
      </w:tr>
      <w:tr w:rsidR="00373F08" w:rsidRPr="00680AF5" w14:paraId="125AEEE8"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A2FA215"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0069C804"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752AE065" w14:textId="77777777" w:rsidR="00373F08" w:rsidRPr="00680AF5" w:rsidRDefault="00373F08" w:rsidP="00373F08">
            <w:pPr>
              <w:rPr>
                <w:sz w:val="20"/>
                <w:szCs w:val="20"/>
              </w:rPr>
            </w:pPr>
            <w:r w:rsidRPr="00680AF5">
              <w:rPr>
                <w:sz w:val="20"/>
                <w:szCs w:val="20"/>
              </w:rPr>
              <w:t>ЛС № 02-01-19 "Внутреннее сети горячего водопровода Т 3, Т4, Т9"</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08EF8393"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67974A15"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320203DC" w14:textId="77777777" w:rsidR="00373F08" w:rsidRPr="00680AF5" w:rsidRDefault="00373F08" w:rsidP="00373F08">
            <w:pPr>
              <w:jc w:val="center"/>
              <w:rPr>
                <w:sz w:val="18"/>
                <w:szCs w:val="18"/>
              </w:rPr>
            </w:pPr>
            <w:r w:rsidRPr="00680AF5">
              <w:rPr>
                <w:sz w:val="18"/>
                <w:szCs w:val="18"/>
              </w:rPr>
              <w:t>2 467 897.61</w:t>
            </w:r>
          </w:p>
        </w:tc>
      </w:tr>
      <w:tr w:rsidR="00373F08" w:rsidRPr="00680AF5" w14:paraId="10BED61A"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8"/>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458C07E8"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28183004"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42F6D009" w14:textId="77777777" w:rsidR="00373F08" w:rsidRPr="00680AF5" w:rsidRDefault="00373F08" w:rsidP="00373F08">
            <w:pPr>
              <w:rPr>
                <w:color w:val="000000"/>
                <w:sz w:val="20"/>
                <w:szCs w:val="20"/>
              </w:rPr>
            </w:pPr>
            <w:r w:rsidRPr="00680AF5">
              <w:rPr>
                <w:color w:val="000000"/>
                <w:sz w:val="20"/>
                <w:szCs w:val="20"/>
              </w:rPr>
              <w:t xml:space="preserve">ЛС № 02-01-20 "Внутренние сети бытовой канализации К1." </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1197C728"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06C013DD"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11C6BFF5" w14:textId="77777777" w:rsidR="00373F08" w:rsidRPr="00680AF5" w:rsidRDefault="00373F08" w:rsidP="00373F08">
            <w:pPr>
              <w:jc w:val="center"/>
              <w:rPr>
                <w:sz w:val="18"/>
                <w:szCs w:val="18"/>
              </w:rPr>
            </w:pPr>
            <w:r w:rsidRPr="00680AF5">
              <w:rPr>
                <w:sz w:val="18"/>
                <w:szCs w:val="18"/>
              </w:rPr>
              <w:t>4 132 451.27</w:t>
            </w:r>
          </w:p>
        </w:tc>
      </w:tr>
      <w:tr w:rsidR="00373F08" w:rsidRPr="00680AF5" w14:paraId="438D8B86"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55"/>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04284A7D"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18BE42E1"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56185E52" w14:textId="77777777" w:rsidR="00373F08" w:rsidRPr="00680AF5" w:rsidRDefault="00373F08" w:rsidP="00373F08">
            <w:pPr>
              <w:rPr>
                <w:color w:val="000000"/>
                <w:sz w:val="20"/>
                <w:szCs w:val="20"/>
              </w:rPr>
            </w:pPr>
            <w:r w:rsidRPr="00680AF5">
              <w:rPr>
                <w:color w:val="000000"/>
                <w:sz w:val="20"/>
                <w:szCs w:val="20"/>
              </w:rPr>
              <w:t>ЛС № 02-01-21 "Внутренние сети производственной канализации К3. Напорная канализация НК. Канализации отвода конденсата от кондиционера К 13"</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7FE74C8C"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6770921D"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64A25B18" w14:textId="77777777" w:rsidR="00373F08" w:rsidRPr="00680AF5" w:rsidRDefault="00373F08" w:rsidP="00373F08">
            <w:pPr>
              <w:jc w:val="center"/>
              <w:rPr>
                <w:sz w:val="18"/>
                <w:szCs w:val="18"/>
              </w:rPr>
            </w:pPr>
            <w:r w:rsidRPr="00680AF5">
              <w:rPr>
                <w:sz w:val="18"/>
                <w:szCs w:val="18"/>
              </w:rPr>
              <w:t>1 576 526.26</w:t>
            </w:r>
          </w:p>
        </w:tc>
      </w:tr>
      <w:tr w:rsidR="00373F08" w:rsidRPr="00680AF5" w14:paraId="4DD4ACF3"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282E6B6C" w14:textId="77777777" w:rsidR="00373F08" w:rsidRPr="00680AF5" w:rsidRDefault="00373F08" w:rsidP="00373F08">
            <w:pPr>
              <w:jc w:val="center"/>
              <w:rPr>
                <w:color w:val="000000"/>
                <w:sz w:val="20"/>
                <w:szCs w:val="20"/>
              </w:rPr>
            </w:pPr>
            <w:r w:rsidRPr="00680AF5">
              <w:rPr>
                <w:color w:val="000000"/>
                <w:sz w:val="20"/>
                <w:szCs w:val="20"/>
              </w:rPr>
              <w:t>8</w:t>
            </w:r>
          </w:p>
        </w:tc>
        <w:tc>
          <w:tcPr>
            <w:tcW w:w="658" w:type="pct"/>
            <w:tcBorders>
              <w:top w:val="nil"/>
              <w:left w:val="nil"/>
              <w:bottom w:val="single" w:sz="4" w:space="0" w:color="auto"/>
              <w:right w:val="single" w:sz="4" w:space="0" w:color="auto"/>
            </w:tcBorders>
            <w:shd w:val="clear" w:color="auto" w:fill="auto"/>
            <w:noWrap/>
            <w:vAlign w:val="center"/>
            <w:hideMark/>
          </w:tcPr>
          <w:p w14:paraId="17DBDC9D" w14:textId="77777777" w:rsidR="00373F08" w:rsidRPr="00680AF5" w:rsidRDefault="00373F08" w:rsidP="00373F08">
            <w:pPr>
              <w:jc w:val="center"/>
              <w:rPr>
                <w:b/>
                <w:bCs/>
                <w:color w:val="000000"/>
                <w:sz w:val="20"/>
                <w:szCs w:val="20"/>
              </w:rPr>
            </w:pPr>
            <w:r w:rsidRPr="00680AF5">
              <w:rPr>
                <w:b/>
                <w:bCs/>
                <w:color w:val="000000"/>
                <w:sz w:val="20"/>
                <w:szCs w:val="20"/>
              </w:rPr>
              <w:t>13.</w:t>
            </w:r>
          </w:p>
        </w:tc>
        <w:tc>
          <w:tcPr>
            <w:tcW w:w="3499" w:type="pct"/>
            <w:gridSpan w:val="3"/>
            <w:tcBorders>
              <w:top w:val="single" w:sz="4" w:space="0" w:color="auto"/>
              <w:left w:val="nil"/>
              <w:bottom w:val="single" w:sz="4" w:space="0" w:color="auto"/>
              <w:right w:val="single" w:sz="4" w:space="0" w:color="000000"/>
            </w:tcBorders>
            <w:shd w:val="clear" w:color="auto" w:fill="auto"/>
            <w:vAlign w:val="center"/>
            <w:hideMark/>
          </w:tcPr>
          <w:p w14:paraId="68AB265C" w14:textId="77777777" w:rsidR="00373F08" w:rsidRPr="00680AF5" w:rsidRDefault="00373F08" w:rsidP="00373F08">
            <w:pPr>
              <w:rPr>
                <w:b/>
                <w:bCs/>
                <w:color w:val="000000"/>
                <w:sz w:val="20"/>
                <w:szCs w:val="20"/>
              </w:rPr>
            </w:pPr>
            <w:r w:rsidRPr="00680AF5">
              <w:rPr>
                <w:b/>
                <w:bCs/>
                <w:color w:val="000000"/>
                <w:sz w:val="20"/>
                <w:szCs w:val="20"/>
              </w:rPr>
              <w:t>Устройство внутренних электротехнических систем</w:t>
            </w:r>
          </w:p>
        </w:tc>
        <w:tc>
          <w:tcPr>
            <w:tcW w:w="592" w:type="pct"/>
            <w:tcBorders>
              <w:top w:val="nil"/>
              <w:left w:val="nil"/>
              <w:bottom w:val="single" w:sz="4" w:space="0" w:color="auto"/>
              <w:right w:val="single" w:sz="4" w:space="0" w:color="auto"/>
            </w:tcBorders>
            <w:shd w:val="clear" w:color="auto" w:fill="auto"/>
            <w:vAlign w:val="center"/>
            <w:hideMark/>
          </w:tcPr>
          <w:p w14:paraId="08EB8186" w14:textId="77777777" w:rsidR="00373F08" w:rsidRPr="00680AF5" w:rsidRDefault="00373F08" w:rsidP="00373F08">
            <w:pPr>
              <w:jc w:val="center"/>
              <w:rPr>
                <w:sz w:val="18"/>
                <w:szCs w:val="18"/>
              </w:rPr>
            </w:pPr>
            <w:r w:rsidRPr="00680AF5">
              <w:rPr>
                <w:sz w:val="18"/>
                <w:szCs w:val="18"/>
              </w:rPr>
              <w:t> </w:t>
            </w:r>
          </w:p>
        </w:tc>
      </w:tr>
      <w:tr w:rsidR="00373F08" w:rsidRPr="00680AF5" w14:paraId="5C58290F"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72FBB3C0"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center"/>
            <w:hideMark/>
          </w:tcPr>
          <w:p w14:paraId="3D2BC5E9"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53544A8B" w14:textId="77777777" w:rsidR="00373F08" w:rsidRPr="00680AF5" w:rsidRDefault="00373F08" w:rsidP="00373F08">
            <w:pPr>
              <w:rPr>
                <w:color w:val="000000"/>
                <w:sz w:val="20"/>
                <w:szCs w:val="20"/>
              </w:rPr>
            </w:pPr>
            <w:r w:rsidRPr="00680AF5">
              <w:rPr>
                <w:color w:val="000000"/>
                <w:sz w:val="20"/>
                <w:szCs w:val="20"/>
              </w:rPr>
              <w:t>ЛС № 02-01-07 "Автоматизация теплового пункта"</w:t>
            </w:r>
          </w:p>
        </w:tc>
        <w:tc>
          <w:tcPr>
            <w:tcW w:w="596" w:type="pct"/>
            <w:tcBorders>
              <w:top w:val="nil"/>
              <w:left w:val="nil"/>
              <w:bottom w:val="single" w:sz="4" w:space="0" w:color="auto"/>
              <w:right w:val="single" w:sz="4" w:space="0" w:color="auto"/>
            </w:tcBorders>
            <w:shd w:val="clear" w:color="000000" w:fill="FFFFFF"/>
            <w:vAlign w:val="center"/>
            <w:hideMark/>
          </w:tcPr>
          <w:p w14:paraId="63BC9A99"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5583D332"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3D4A096B" w14:textId="77777777" w:rsidR="00373F08" w:rsidRPr="00680AF5" w:rsidRDefault="00373F08" w:rsidP="00373F08">
            <w:pPr>
              <w:jc w:val="center"/>
              <w:rPr>
                <w:sz w:val="18"/>
                <w:szCs w:val="18"/>
              </w:rPr>
            </w:pPr>
            <w:r w:rsidRPr="00680AF5">
              <w:rPr>
                <w:sz w:val="18"/>
                <w:szCs w:val="18"/>
              </w:rPr>
              <w:t>404 622.36</w:t>
            </w:r>
          </w:p>
        </w:tc>
      </w:tr>
      <w:tr w:rsidR="00373F08" w:rsidRPr="00680AF5" w14:paraId="6B3E8E2A"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3D2C0076"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center"/>
            <w:hideMark/>
          </w:tcPr>
          <w:p w14:paraId="5C1A8ACE"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014BD5CF" w14:textId="77777777" w:rsidR="00373F08" w:rsidRPr="00680AF5" w:rsidRDefault="00373F08" w:rsidP="00373F08">
            <w:pPr>
              <w:rPr>
                <w:color w:val="000000"/>
                <w:sz w:val="20"/>
                <w:szCs w:val="20"/>
              </w:rPr>
            </w:pPr>
            <w:r w:rsidRPr="00680AF5">
              <w:rPr>
                <w:color w:val="000000"/>
                <w:sz w:val="20"/>
                <w:szCs w:val="20"/>
              </w:rPr>
              <w:t xml:space="preserve">ЛС № 02-01-08 "Подключение приборов </w:t>
            </w:r>
            <w:proofErr w:type="spellStart"/>
            <w:r w:rsidRPr="00680AF5">
              <w:rPr>
                <w:color w:val="000000"/>
                <w:sz w:val="20"/>
                <w:szCs w:val="20"/>
              </w:rPr>
              <w:t>КИПиА</w:t>
            </w:r>
            <w:proofErr w:type="spellEnd"/>
            <w:r w:rsidRPr="00680AF5">
              <w:rPr>
                <w:color w:val="000000"/>
                <w:sz w:val="20"/>
                <w:szCs w:val="20"/>
              </w:rPr>
              <w:t>"</w:t>
            </w:r>
          </w:p>
        </w:tc>
        <w:tc>
          <w:tcPr>
            <w:tcW w:w="596" w:type="pct"/>
            <w:tcBorders>
              <w:top w:val="nil"/>
              <w:left w:val="nil"/>
              <w:bottom w:val="single" w:sz="4" w:space="0" w:color="auto"/>
              <w:right w:val="single" w:sz="4" w:space="0" w:color="auto"/>
            </w:tcBorders>
            <w:shd w:val="clear" w:color="000000" w:fill="FFFFFF"/>
            <w:vAlign w:val="center"/>
            <w:hideMark/>
          </w:tcPr>
          <w:p w14:paraId="555618ED"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630714D0"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21B65744" w14:textId="77777777" w:rsidR="00373F08" w:rsidRPr="00680AF5" w:rsidRDefault="00373F08" w:rsidP="00373F08">
            <w:pPr>
              <w:jc w:val="center"/>
              <w:rPr>
                <w:sz w:val="18"/>
                <w:szCs w:val="18"/>
              </w:rPr>
            </w:pPr>
            <w:r w:rsidRPr="00680AF5">
              <w:rPr>
                <w:sz w:val="18"/>
                <w:szCs w:val="18"/>
              </w:rPr>
              <w:t>2 441 836.44</w:t>
            </w:r>
          </w:p>
        </w:tc>
      </w:tr>
      <w:tr w:rsidR="00373F08" w:rsidRPr="00680AF5" w14:paraId="195B6C9E"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59E0BF84"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1E201847"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bottom"/>
            <w:hideMark/>
          </w:tcPr>
          <w:p w14:paraId="50500FCB" w14:textId="77777777" w:rsidR="00373F08" w:rsidRPr="00680AF5" w:rsidRDefault="00373F08" w:rsidP="00373F08">
            <w:pPr>
              <w:rPr>
                <w:color w:val="000000"/>
                <w:sz w:val="20"/>
                <w:szCs w:val="20"/>
              </w:rPr>
            </w:pPr>
            <w:r w:rsidRPr="00680AF5">
              <w:rPr>
                <w:color w:val="000000"/>
                <w:sz w:val="20"/>
                <w:szCs w:val="20"/>
              </w:rPr>
              <w:t>ЛС № 02-01-22  "Электрооборудование"</w:t>
            </w:r>
          </w:p>
        </w:tc>
        <w:tc>
          <w:tcPr>
            <w:tcW w:w="596" w:type="pct"/>
            <w:tcBorders>
              <w:top w:val="nil"/>
              <w:left w:val="nil"/>
              <w:bottom w:val="single" w:sz="4" w:space="0" w:color="auto"/>
              <w:right w:val="single" w:sz="4" w:space="0" w:color="auto"/>
            </w:tcBorders>
            <w:shd w:val="clear" w:color="000000" w:fill="FFFFFF"/>
            <w:vAlign w:val="center"/>
            <w:hideMark/>
          </w:tcPr>
          <w:p w14:paraId="2A7ABAD6"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415E6049"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5CA0A15E" w14:textId="77777777" w:rsidR="00373F08" w:rsidRPr="00680AF5" w:rsidRDefault="00373F08" w:rsidP="00373F08">
            <w:pPr>
              <w:jc w:val="center"/>
              <w:rPr>
                <w:sz w:val="18"/>
                <w:szCs w:val="18"/>
              </w:rPr>
            </w:pPr>
            <w:r w:rsidRPr="00680AF5">
              <w:rPr>
                <w:sz w:val="18"/>
                <w:szCs w:val="18"/>
              </w:rPr>
              <w:t>17 261 779.21</w:t>
            </w:r>
          </w:p>
        </w:tc>
      </w:tr>
      <w:tr w:rsidR="00373F08" w:rsidRPr="00680AF5" w14:paraId="3143D08C"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6362983A"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5876D710"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62257387" w14:textId="77777777" w:rsidR="00373F08" w:rsidRPr="00680AF5" w:rsidRDefault="00373F08" w:rsidP="00373F08">
            <w:pPr>
              <w:rPr>
                <w:color w:val="000000"/>
                <w:sz w:val="20"/>
                <w:szCs w:val="20"/>
              </w:rPr>
            </w:pPr>
            <w:r w:rsidRPr="00680AF5">
              <w:rPr>
                <w:color w:val="000000"/>
                <w:sz w:val="20"/>
                <w:szCs w:val="20"/>
              </w:rPr>
              <w:t>ЛС № 02-01-23 "Электроосвещение"</w:t>
            </w:r>
          </w:p>
        </w:tc>
        <w:tc>
          <w:tcPr>
            <w:tcW w:w="596" w:type="pct"/>
            <w:tcBorders>
              <w:top w:val="nil"/>
              <w:left w:val="nil"/>
              <w:bottom w:val="single" w:sz="4" w:space="0" w:color="auto"/>
              <w:right w:val="single" w:sz="4" w:space="0" w:color="auto"/>
            </w:tcBorders>
            <w:shd w:val="clear" w:color="000000" w:fill="FFFFFF"/>
            <w:vAlign w:val="center"/>
            <w:hideMark/>
          </w:tcPr>
          <w:p w14:paraId="51CDDF67"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620058B1"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42577C2E" w14:textId="77777777" w:rsidR="00373F08" w:rsidRPr="00680AF5" w:rsidRDefault="00373F08" w:rsidP="00373F08">
            <w:pPr>
              <w:jc w:val="center"/>
              <w:rPr>
                <w:sz w:val="18"/>
                <w:szCs w:val="18"/>
              </w:rPr>
            </w:pPr>
            <w:r w:rsidRPr="00680AF5">
              <w:rPr>
                <w:sz w:val="18"/>
                <w:szCs w:val="18"/>
              </w:rPr>
              <w:t>32 034 029.12</w:t>
            </w:r>
          </w:p>
        </w:tc>
      </w:tr>
      <w:tr w:rsidR="00373F08" w:rsidRPr="00680AF5" w14:paraId="20676349"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85"/>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11A44A8D"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66CCC5D5"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58CE6893" w14:textId="77777777" w:rsidR="00373F08" w:rsidRPr="00680AF5" w:rsidRDefault="00373F08" w:rsidP="00373F08">
            <w:pPr>
              <w:rPr>
                <w:color w:val="000000"/>
                <w:sz w:val="20"/>
                <w:szCs w:val="20"/>
              </w:rPr>
            </w:pPr>
            <w:r w:rsidRPr="00680AF5">
              <w:rPr>
                <w:color w:val="000000"/>
                <w:sz w:val="20"/>
                <w:szCs w:val="20"/>
              </w:rPr>
              <w:t>ЛС № 02-01-24 "Электрооборудование системы вентиляции и кондиционирования, уравнения потенциалов и молниезащита"</w:t>
            </w:r>
          </w:p>
        </w:tc>
        <w:tc>
          <w:tcPr>
            <w:tcW w:w="596" w:type="pct"/>
            <w:tcBorders>
              <w:top w:val="nil"/>
              <w:left w:val="nil"/>
              <w:bottom w:val="single" w:sz="4" w:space="0" w:color="auto"/>
              <w:right w:val="single" w:sz="4" w:space="0" w:color="auto"/>
            </w:tcBorders>
            <w:shd w:val="clear" w:color="000000" w:fill="FFFFFF"/>
            <w:vAlign w:val="center"/>
            <w:hideMark/>
          </w:tcPr>
          <w:p w14:paraId="018EB456"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5AA8EE0E"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1DC16C60" w14:textId="77777777" w:rsidR="00373F08" w:rsidRPr="00680AF5" w:rsidRDefault="00373F08" w:rsidP="00373F08">
            <w:pPr>
              <w:jc w:val="center"/>
              <w:rPr>
                <w:sz w:val="18"/>
                <w:szCs w:val="18"/>
              </w:rPr>
            </w:pPr>
            <w:r w:rsidRPr="00680AF5">
              <w:rPr>
                <w:sz w:val="18"/>
                <w:szCs w:val="18"/>
              </w:rPr>
              <w:t>5 284 767.12</w:t>
            </w:r>
          </w:p>
        </w:tc>
      </w:tr>
      <w:tr w:rsidR="00373F08" w:rsidRPr="00680AF5" w14:paraId="3FAA5D7C"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3958BB24" w14:textId="77777777" w:rsidR="00373F08" w:rsidRPr="00680AF5" w:rsidRDefault="00373F08" w:rsidP="00373F08">
            <w:pPr>
              <w:jc w:val="center"/>
              <w:rPr>
                <w:color w:val="000000"/>
                <w:sz w:val="20"/>
                <w:szCs w:val="20"/>
              </w:rPr>
            </w:pPr>
            <w:r w:rsidRPr="00680AF5">
              <w:rPr>
                <w:color w:val="000000"/>
                <w:sz w:val="20"/>
                <w:szCs w:val="20"/>
              </w:rPr>
              <w:t>9</w:t>
            </w:r>
          </w:p>
        </w:tc>
        <w:tc>
          <w:tcPr>
            <w:tcW w:w="658" w:type="pct"/>
            <w:tcBorders>
              <w:top w:val="nil"/>
              <w:left w:val="nil"/>
              <w:bottom w:val="single" w:sz="4" w:space="0" w:color="auto"/>
              <w:right w:val="single" w:sz="4" w:space="0" w:color="auto"/>
            </w:tcBorders>
            <w:shd w:val="clear" w:color="auto" w:fill="auto"/>
            <w:vAlign w:val="center"/>
            <w:hideMark/>
          </w:tcPr>
          <w:p w14:paraId="1C1022D5" w14:textId="77777777" w:rsidR="00373F08" w:rsidRPr="00680AF5" w:rsidRDefault="00373F08" w:rsidP="00373F08">
            <w:pPr>
              <w:jc w:val="center"/>
              <w:rPr>
                <w:b/>
                <w:bCs/>
                <w:color w:val="000000"/>
                <w:sz w:val="20"/>
                <w:szCs w:val="20"/>
              </w:rPr>
            </w:pPr>
            <w:r w:rsidRPr="00680AF5">
              <w:rPr>
                <w:b/>
                <w:bCs/>
                <w:color w:val="000000"/>
                <w:sz w:val="20"/>
                <w:szCs w:val="20"/>
              </w:rPr>
              <w:t>14.</w:t>
            </w:r>
          </w:p>
        </w:tc>
        <w:tc>
          <w:tcPr>
            <w:tcW w:w="2311" w:type="pct"/>
            <w:tcBorders>
              <w:top w:val="nil"/>
              <w:left w:val="nil"/>
              <w:bottom w:val="single" w:sz="4" w:space="0" w:color="auto"/>
              <w:right w:val="single" w:sz="4" w:space="0" w:color="auto"/>
            </w:tcBorders>
            <w:shd w:val="clear" w:color="auto" w:fill="auto"/>
            <w:vAlign w:val="center"/>
            <w:hideMark/>
          </w:tcPr>
          <w:p w14:paraId="3214F52F" w14:textId="77777777" w:rsidR="00373F08" w:rsidRPr="00680AF5" w:rsidRDefault="00373F08" w:rsidP="00373F08">
            <w:pPr>
              <w:rPr>
                <w:b/>
                <w:bCs/>
                <w:color w:val="000000"/>
                <w:sz w:val="20"/>
                <w:szCs w:val="20"/>
              </w:rPr>
            </w:pPr>
            <w:r w:rsidRPr="00680AF5">
              <w:rPr>
                <w:b/>
                <w:bCs/>
                <w:color w:val="000000"/>
                <w:sz w:val="20"/>
                <w:szCs w:val="20"/>
              </w:rPr>
              <w:t>Устройство внутренних трубопроводных систем</w:t>
            </w:r>
          </w:p>
        </w:tc>
        <w:tc>
          <w:tcPr>
            <w:tcW w:w="596" w:type="pct"/>
            <w:tcBorders>
              <w:top w:val="nil"/>
              <w:left w:val="nil"/>
              <w:bottom w:val="single" w:sz="4" w:space="0" w:color="auto"/>
              <w:right w:val="single" w:sz="4" w:space="0" w:color="auto"/>
            </w:tcBorders>
            <w:shd w:val="clear" w:color="auto" w:fill="auto"/>
            <w:vAlign w:val="center"/>
            <w:hideMark/>
          </w:tcPr>
          <w:p w14:paraId="690EE191" w14:textId="77777777" w:rsidR="00373F08" w:rsidRPr="00680AF5" w:rsidRDefault="00373F08" w:rsidP="00373F08">
            <w:pPr>
              <w:jc w:val="center"/>
              <w:rPr>
                <w:color w:val="000000"/>
                <w:sz w:val="20"/>
                <w:szCs w:val="20"/>
              </w:rPr>
            </w:pPr>
            <w:r w:rsidRPr="00680AF5">
              <w:rPr>
                <w:color w:val="000000"/>
                <w:sz w:val="20"/>
                <w:szCs w:val="20"/>
              </w:rPr>
              <w:t> </w:t>
            </w:r>
          </w:p>
        </w:tc>
        <w:tc>
          <w:tcPr>
            <w:tcW w:w="593" w:type="pct"/>
            <w:tcBorders>
              <w:top w:val="nil"/>
              <w:left w:val="nil"/>
              <w:bottom w:val="single" w:sz="4" w:space="0" w:color="auto"/>
              <w:right w:val="single" w:sz="4" w:space="0" w:color="auto"/>
            </w:tcBorders>
            <w:shd w:val="clear" w:color="auto" w:fill="auto"/>
            <w:vAlign w:val="center"/>
            <w:hideMark/>
          </w:tcPr>
          <w:p w14:paraId="7AF05B2D" w14:textId="77777777" w:rsidR="00373F08" w:rsidRPr="00680AF5" w:rsidRDefault="00373F08" w:rsidP="00373F08">
            <w:pPr>
              <w:jc w:val="center"/>
              <w:rPr>
                <w:color w:val="000000"/>
                <w:sz w:val="20"/>
                <w:szCs w:val="20"/>
              </w:rPr>
            </w:pPr>
            <w:r w:rsidRPr="00680AF5">
              <w:rPr>
                <w:color w:val="000000"/>
                <w:sz w:val="20"/>
                <w:szCs w:val="20"/>
              </w:rPr>
              <w:t> </w:t>
            </w:r>
          </w:p>
        </w:tc>
        <w:tc>
          <w:tcPr>
            <w:tcW w:w="592" w:type="pct"/>
            <w:tcBorders>
              <w:top w:val="nil"/>
              <w:left w:val="nil"/>
              <w:bottom w:val="single" w:sz="4" w:space="0" w:color="auto"/>
              <w:right w:val="single" w:sz="4" w:space="0" w:color="auto"/>
            </w:tcBorders>
            <w:shd w:val="clear" w:color="auto" w:fill="auto"/>
            <w:vAlign w:val="bottom"/>
            <w:hideMark/>
          </w:tcPr>
          <w:p w14:paraId="71E6D5F0" w14:textId="77777777" w:rsidR="00373F08" w:rsidRPr="00680AF5" w:rsidRDefault="00373F08" w:rsidP="00373F08">
            <w:pPr>
              <w:rPr>
                <w:sz w:val="18"/>
                <w:szCs w:val="18"/>
              </w:rPr>
            </w:pPr>
            <w:r w:rsidRPr="00680AF5">
              <w:rPr>
                <w:sz w:val="18"/>
                <w:szCs w:val="18"/>
              </w:rPr>
              <w:t> </w:t>
            </w:r>
          </w:p>
        </w:tc>
      </w:tr>
      <w:tr w:rsidR="00373F08" w:rsidRPr="00680AF5" w14:paraId="48E114DB"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05D13D49"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4728C7D3"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0286CD3C" w14:textId="77777777" w:rsidR="00373F08" w:rsidRPr="00680AF5" w:rsidRDefault="00373F08" w:rsidP="00373F08">
            <w:pPr>
              <w:rPr>
                <w:color w:val="000000"/>
                <w:sz w:val="20"/>
                <w:szCs w:val="20"/>
              </w:rPr>
            </w:pPr>
            <w:r w:rsidRPr="00680AF5">
              <w:rPr>
                <w:color w:val="000000"/>
                <w:sz w:val="20"/>
                <w:szCs w:val="20"/>
              </w:rPr>
              <w:t>ЛС № 02-01-06 "Тепловой пункт"</w:t>
            </w:r>
          </w:p>
        </w:tc>
        <w:tc>
          <w:tcPr>
            <w:tcW w:w="596" w:type="pct"/>
            <w:tcBorders>
              <w:top w:val="nil"/>
              <w:left w:val="nil"/>
              <w:bottom w:val="single" w:sz="4" w:space="0" w:color="auto"/>
              <w:right w:val="single" w:sz="4" w:space="0" w:color="auto"/>
            </w:tcBorders>
            <w:shd w:val="clear" w:color="000000" w:fill="FFFFFF"/>
            <w:vAlign w:val="center"/>
            <w:hideMark/>
          </w:tcPr>
          <w:p w14:paraId="087C39A3"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20BBD698"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61244E6A" w14:textId="77777777" w:rsidR="00373F08" w:rsidRPr="00680AF5" w:rsidRDefault="00373F08" w:rsidP="00373F08">
            <w:pPr>
              <w:jc w:val="center"/>
              <w:rPr>
                <w:sz w:val="18"/>
                <w:szCs w:val="18"/>
              </w:rPr>
            </w:pPr>
            <w:r w:rsidRPr="00680AF5">
              <w:rPr>
                <w:sz w:val="18"/>
                <w:szCs w:val="18"/>
              </w:rPr>
              <w:t>1 823 379.37</w:t>
            </w:r>
          </w:p>
        </w:tc>
      </w:tr>
      <w:tr w:rsidR="00373F08" w:rsidRPr="00680AF5" w14:paraId="0D487E15"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7DE9FDB5"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14B6F507"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49E2D327" w14:textId="77777777" w:rsidR="00373F08" w:rsidRPr="00680AF5" w:rsidRDefault="00373F08" w:rsidP="00373F08">
            <w:pPr>
              <w:rPr>
                <w:color w:val="000000"/>
                <w:sz w:val="20"/>
                <w:szCs w:val="20"/>
              </w:rPr>
            </w:pPr>
            <w:r w:rsidRPr="00680AF5">
              <w:rPr>
                <w:color w:val="000000"/>
                <w:sz w:val="20"/>
                <w:szCs w:val="20"/>
              </w:rPr>
              <w:t>ЛС № 02-01-09 "Отопление"</w:t>
            </w:r>
          </w:p>
        </w:tc>
        <w:tc>
          <w:tcPr>
            <w:tcW w:w="596" w:type="pct"/>
            <w:tcBorders>
              <w:top w:val="nil"/>
              <w:left w:val="nil"/>
              <w:bottom w:val="single" w:sz="4" w:space="0" w:color="auto"/>
              <w:right w:val="single" w:sz="4" w:space="0" w:color="auto"/>
            </w:tcBorders>
            <w:shd w:val="clear" w:color="000000" w:fill="FFFFFF"/>
            <w:vAlign w:val="center"/>
            <w:hideMark/>
          </w:tcPr>
          <w:p w14:paraId="1DCB4F32"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1BA9E458"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5FA9B9C4" w14:textId="77777777" w:rsidR="00373F08" w:rsidRPr="00680AF5" w:rsidRDefault="00373F08" w:rsidP="00373F08">
            <w:pPr>
              <w:jc w:val="center"/>
              <w:rPr>
                <w:sz w:val="18"/>
                <w:szCs w:val="18"/>
              </w:rPr>
            </w:pPr>
            <w:r w:rsidRPr="00680AF5">
              <w:rPr>
                <w:sz w:val="18"/>
                <w:szCs w:val="18"/>
              </w:rPr>
              <w:t>8 190 116.19</w:t>
            </w:r>
          </w:p>
        </w:tc>
      </w:tr>
      <w:tr w:rsidR="00373F08" w:rsidRPr="00680AF5" w14:paraId="527126ED"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311991FE"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3D02971D"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276C0535" w14:textId="77777777" w:rsidR="00373F08" w:rsidRPr="00680AF5" w:rsidRDefault="00373F08" w:rsidP="00373F08">
            <w:pPr>
              <w:rPr>
                <w:color w:val="000000"/>
                <w:sz w:val="20"/>
                <w:szCs w:val="20"/>
              </w:rPr>
            </w:pPr>
            <w:r w:rsidRPr="00680AF5">
              <w:rPr>
                <w:color w:val="000000"/>
                <w:sz w:val="20"/>
                <w:szCs w:val="20"/>
              </w:rPr>
              <w:t>ЛС № 02-01-10 "Теплоснабжение калориферов"</w:t>
            </w:r>
          </w:p>
        </w:tc>
        <w:tc>
          <w:tcPr>
            <w:tcW w:w="596" w:type="pct"/>
            <w:tcBorders>
              <w:top w:val="nil"/>
              <w:left w:val="nil"/>
              <w:bottom w:val="single" w:sz="4" w:space="0" w:color="auto"/>
              <w:right w:val="single" w:sz="4" w:space="0" w:color="auto"/>
            </w:tcBorders>
            <w:shd w:val="clear" w:color="000000" w:fill="FFFFFF"/>
            <w:vAlign w:val="center"/>
            <w:hideMark/>
          </w:tcPr>
          <w:p w14:paraId="76109BA4"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762FD72A"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245E5860" w14:textId="77777777" w:rsidR="00373F08" w:rsidRPr="00680AF5" w:rsidRDefault="00373F08" w:rsidP="00373F08">
            <w:pPr>
              <w:jc w:val="center"/>
              <w:rPr>
                <w:sz w:val="18"/>
                <w:szCs w:val="18"/>
              </w:rPr>
            </w:pPr>
            <w:r w:rsidRPr="00680AF5">
              <w:rPr>
                <w:sz w:val="18"/>
                <w:szCs w:val="18"/>
              </w:rPr>
              <w:t>470 209.35</w:t>
            </w:r>
          </w:p>
        </w:tc>
      </w:tr>
      <w:tr w:rsidR="00373F08" w:rsidRPr="00680AF5" w14:paraId="14C20FA4"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59EF39F2" w14:textId="77777777" w:rsidR="00373F08" w:rsidRPr="00680AF5" w:rsidRDefault="00373F08" w:rsidP="00373F08">
            <w:pPr>
              <w:jc w:val="center"/>
              <w:rPr>
                <w:color w:val="000000"/>
                <w:sz w:val="20"/>
                <w:szCs w:val="20"/>
              </w:rPr>
            </w:pPr>
            <w:r w:rsidRPr="00680AF5">
              <w:rPr>
                <w:color w:val="000000"/>
                <w:sz w:val="20"/>
                <w:szCs w:val="20"/>
              </w:rPr>
              <w:t>10</w:t>
            </w:r>
          </w:p>
        </w:tc>
        <w:tc>
          <w:tcPr>
            <w:tcW w:w="658" w:type="pct"/>
            <w:tcBorders>
              <w:top w:val="nil"/>
              <w:left w:val="nil"/>
              <w:bottom w:val="single" w:sz="4" w:space="0" w:color="auto"/>
              <w:right w:val="single" w:sz="4" w:space="0" w:color="auto"/>
            </w:tcBorders>
            <w:shd w:val="clear" w:color="auto" w:fill="auto"/>
            <w:noWrap/>
            <w:vAlign w:val="center"/>
            <w:hideMark/>
          </w:tcPr>
          <w:p w14:paraId="498EEFAD" w14:textId="77777777" w:rsidR="00373F08" w:rsidRPr="00680AF5" w:rsidRDefault="00373F08" w:rsidP="00373F08">
            <w:pPr>
              <w:jc w:val="center"/>
              <w:rPr>
                <w:b/>
                <w:bCs/>
                <w:color w:val="000000"/>
                <w:sz w:val="20"/>
                <w:szCs w:val="20"/>
              </w:rPr>
            </w:pPr>
            <w:r w:rsidRPr="00680AF5">
              <w:rPr>
                <w:b/>
                <w:bCs/>
                <w:color w:val="000000"/>
                <w:sz w:val="20"/>
                <w:szCs w:val="20"/>
              </w:rPr>
              <w:t>15.</w:t>
            </w:r>
          </w:p>
        </w:tc>
        <w:tc>
          <w:tcPr>
            <w:tcW w:w="349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B8D95DE" w14:textId="77777777" w:rsidR="00373F08" w:rsidRPr="00680AF5" w:rsidRDefault="00373F08" w:rsidP="00373F08">
            <w:pPr>
              <w:rPr>
                <w:b/>
                <w:bCs/>
                <w:color w:val="000000"/>
                <w:sz w:val="20"/>
                <w:szCs w:val="20"/>
              </w:rPr>
            </w:pPr>
            <w:r w:rsidRPr="00680AF5">
              <w:rPr>
                <w:b/>
                <w:bCs/>
                <w:color w:val="000000"/>
                <w:sz w:val="20"/>
                <w:szCs w:val="20"/>
              </w:rPr>
              <w:t>Устройство внутренних слаботочных систем</w:t>
            </w:r>
          </w:p>
        </w:tc>
        <w:tc>
          <w:tcPr>
            <w:tcW w:w="592" w:type="pct"/>
            <w:tcBorders>
              <w:top w:val="nil"/>
              <w:left w:val="nil"/>
              <w:bottom w:val="single" w:sz="4" w:space="0" w:color="auto"/>
              <w:right w:val="single" w:sz="4" w:space="0" w:color="auto"/>
            </w:tcBorders>
            <w:shd w:val="clear" w:color="auto" w:fill="auto"/>
            <w:noWrap/>
            <w:vAlign w:val="bottom"/>
            <w:hideMark/>
          </w:tcPr>
          <w:p w14:paraId="51BB2D34" w14:textId="77777777" w:rsidR="00373F08" w:rsidRPr="00680AF5" w:rsidRDefault="00373F08" w:rsidP="00373F08">
            <w:pPr>
              <w:rPr>
                <w:sz w:val="18"/>
                <w:szCs w:val="18"/>
              </w:rPr>
            </w:pPr>
            <w:r w:rsidRPr="00680AF5">
              <w:rPr>
                <w:sz w:val="18"/>
                <w:szCs w:val="18"/>
              </w:rPr>
              <w:t> </w:t>
            </w:r>
          </w:p>
        </w:tc>
      </w:tr>
      <w:tr w:rsidR="00373F08" w:rsidRPr="00680AF5" w14:paraId="4F4C033D"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73DEC1B2"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43B9AF91"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noWrap/>
            <w:vAlign w:val="bottom"/>
            <w:hideMark/>
          </w:tcPr>
          <w:p w14:paraId="459128B7" w14:textId="77777777" w:rsidR="00373F08" w:rsidRPr="00680AF5" w:rsidRDefault="00373F08" w:rsidP="00373F08">
            <w:pPr>
              <w:rPr>
                <w:color w:val="000000"/>
                <w:sz w:val="20"/>
                <w:szCs w:val="20"/>
              </w:rPr>
            </w:pPr>
            <w:r w:rsidRPr="00680AF5">
              <w:rPr>
                <w:color w:val="000000"/>
                <w:sz w:val="20"/>
                <w:szCs w:val="20"/>
              </w:rPr>
              <w:t>ЛС № 02-01-25 "Пожарная сигнализация"</w:t>
            </w:r>
          </w:p>
        </w:tc>
        <w:tc>
          <w:tcPr>
            <w:tcW w:w="596" w:type="pct"/>
            <w:tcBorders>
              <w:top w:val="nil"/>
              <w:left w:val="nil"/>
              <w:bottom w:val="single" w:sz="4" w:space="0" w:color="auto"/>
              <w:right w:val="single" w:sz="4" w:space="0" w:color="auto"/>
            </w:tcBorders>
            <w:shd w:val="clear" w:color="000000" w:fill="FFFFFF"/>
            <w:vAlign w:val="center"/>
            <w:hideMark/>
          </w:tcPr>
          <w:p w14:paraId="6CD3C28E"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12DBA5C5"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000000" w:fill="FFFFFF"/>
            <w:noWrap/>
            <w:vAlign w:val="bottom"/>
            <w:hideMark/>
          </w:tcPr>
          <w:p w14:paraId="0F732480" w14:textId="77777777" w:rsidR="00373F08" w:rsidRPr="00680AF5" w:rsidRDefault="00373F08" w:rsidP="00373F08">
            <w:pPr>
              <w:jc w:val="center"/>
              <w:rPr>
                <w:sz w:val="18"/>
                <w:szCs w:val="18"/>
              </w:rPr>
            </w:pPr>
            <w:r w:rsidRPr="00680AF5">
              <w:rPr>
                <w:sz w:val="18"/>
                <w:szCs w:val="18"/>
              </w:rPr>
              <w:t>12 503 636.46</w:t>
            </w:r>
          </w:p>
        </w:tc>
      </w:tr>
      <w:tr w:rsidR="00373F08" w:rsidRPr="00680AF5" w14:paraId="38EA104E"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3225129A"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534776CF"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noWrap/>
            <w:vAlign w:val="bottom"/>
            <w:hideMark/>
          </w:tcPr>
          <w:p w14:paraId="77A5CD5F" w14:textId="77777777" w:rsidR="00373F08" w:rsidRPr="00680AF5" w:rsidRDefault="00373F08" w:rsidP="00373F08">
            <w:pPr>
              <w:rPr>
                <w:color w:val="000000"/>
                <w:sz w:val="20"/>
                <w:szCs w:val="20"/>
              </w:rPr>
            </w:pPr>
            <w:r w:rsidRPr="00680AF5">
              <w:rPr>
                <w:color w:val="000000"/>
                <w:sz w:val="20"/>
                <w:szCs w:val="20"/>
              </w:rPr>
              <w:t>ЛС № 02-01-26 "Охранная сигнализация СКУД"</w:t>
            </w:r>
          </w:p>
        </w:tc>
        <w:tc>
          <w:tcPr>
            <w:tcW w:w="596" w:type="pct"/>
            <w:tcBorders>
              <w:top w:val="nil"/>
              <w:left w:val="nil"/>
              <w:bottom w:val="single" w:sz="4" w:space="0" w:color="auto"/>
              <w:right w:val="single" w:sz="4" w:space="0" w:color="auto"/>
            </w:tcBorders>
            <w:shd w:val="clear" w:color="000000" w:fill="FFFFFF"/>
            <w:vAlign w:val="center"/>
            <w:hideMark/>
          </w:tcPr>
          <w:p w14:paraId="2EC49E1D"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47F287E4"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000000" w:fill="FFFFFF"/>
            <w:noWrap/>
            <w:vAlign w:val="bottom"/>
            <w:hideMark/>
          </w:tcPr>
          <w:p w14:paraId="3E540900" w14:textId="77777777" w:rsidR="00373F08" w:rsidRPr="00680AF5" w:rsidRDefault="00373F08" w:rsidP="00373F08">
            <w:pPr>
              <w:jc w:val="center"/>
              <w:rPr>
                <w:sz w:val="18"/>
                <w:szCs w:val="18"/>
              </w:rPr>
            </w:pPr>
            <w:r w:rsidRPr="00680AF5">
              <w:rPr>
                <w:sz w:val="18"/>
                <w:szCs w:val="18"/>
              </w:rPr>
              <w:t>3 902 511.97</w:t>
            </w:r>
          </w:p>
        </w:tc>
      </w:tr>
      <w:tr w:rsidR="00373F08" w:rsidRPr="00680AF5" w14:paraId="7BB8FF64"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68048DF" w14:textId="77777777" w:rsidR="00373F08" w:rsidRPr="00680AF5" w:rsidRDefault="00373F08" w:rsidP="00373F08">
            <w:pPr>
              <w:rPr>
                <w:color w:val="000000"/>
                <w:sz w:val="20"/>
                <w:szCs w:val="20"/>
              </w:rPr>
            </w:pPr>
            <w:r w:rsidRPr="00680AF5">
              <w:rPr>
                <w:color w:val="000000"/>
                <w:sz w:val="20"/>
                <w:szCs w:val="20"/>
              </w:rPr>
              <w:lastRenderedPageBreak/>
              <w:t> </w:t>
            </w:r>
          </w:p>
        </w:tc>
        <w:tc>
          <w:tcPr>
            <w:tcW w:w="658" w:type="pct"/>
            <w:tcBorders>
              <w:top w:val="nil"/>
              <w:left w:val="nil"/>
              <w:bottom w:val="single" w:sz="4" w:space="0" w:color="auto"/>
              <w:right w:val="single" w:sz="4" w:space="0" w:color="auto"/>
            </w:tcBorders>
            <w:shd w:val="clear" w:color="auto" w:fill="auto"/>
            <w:noWrap/>
            <w:vAlign w:val="bottom"/>
            <w:hideMark/>
          </w:tcPr>
          <w:p w14:paraId="02783FE6"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bottom"/>
            <w:hideMark/>
          </w:tcPr>
          <w:p w14:paraId="5A380676" w14:textId="77777777" w:rsidR="00373F08" w:rsidRPr="00680AF5" w:rsidRDefault="00373F08" w:rsidP="00373F08">
            <w:pPr>
              <w:rPr>
                <w:color w:val="000000"/>
                <w:sz w:val="20"/>
                <w:szCs w:val="20"/>
              </w:rPr>
            </w:pPr>
            <w:r w:rsidRPr="00680AF5">
              <w:rPr>
                <w:color w:val="000000"/>
                <w:sz w:val="20"/>
                <w:szCs w:val="20"/>
              </w:rPr>
              <w:t>ЛС № 02-01-27 "Система охранного телевидения СОТ"</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325CC7A5"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2C63C934"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0B2A9594" w14:textId="77777777" w:rsidR="00373F08" w:rsidRPr="00680AF5" w:rsidRDefault="00373F08" w:rsidP="00373F08">
            <w:pPr>
              <w:jc w:val="center"/>
              <w:rPr>
                <w:sz w:val="18"/>
                <w:szCs w:val="18"/>
              </w:rPr>
            </w:pPr>
            <w:r w:rsidRPr="00680AF5">
              <w:rPr>
                <w:sz w:val="18"/>
                <w:szCs w:val="18"/>
              </w:rPr>
              <w:t>11 601 359.94</w:t>
            </w:r>
          </w:p>
        </w:tc>
      </w:tr>
      <w:tr w:rsidR="00373F08" w:rsidRPr="00680AF5" w14:paraId="74FF01A9"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32A9B1D"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148D5DB6"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bottom"/>
            <w:hideMark/>
          </w:tcPr>
          <w:p w14:paraId="0E50CF1D" w14:textId="77777777" w:rsidR="00373F08" w:rsidRPr="00680AF5" w:rsidRDefault="00373F08" w:rsidP="00373F08">
            <w:pPr>
              <w:rPr>
                <w:color w:val="000000"/>
                <w:sz w:val="20"/>
                <w:szCs w:val="20"/>
              </w:rPr>
            </w:pPr>
            <w:r w:rsidRPr="00680AF5">
              <w:rPr>
                <w:color w:val="000000"/>
                <w:sz w:val="20"/>
                <w:szCs w:val="20"/>
              </w:rPr>
              <w:t>ЛС № 02-01-28 "СКС"</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4D26344C"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4DB11A41"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1E4916DE" w14:textId="77777777" w:rsidR="00373F08" w:rsidRPr="00680AF5" w:rsidRDefault="00373F08" w:rsidP="00373F08">
            <w:pPr>
              <w:jc w:val="center"/>
              <w:rPr>
                <w:sz w:val="18"/>
                <w:szCs w:val="18"/>
              </w:rPr>
            </w:pPr>
            <w:r w:rsidRPr="00680AF5">
              <w:rPr>
                <w:sz w:val="18"/>
                <w:szCs w:val="18"/>
              </w:rPr>
              <w:t>4 076 482.46</w:t>
            </w:r>
          </w:p>
        </w:tc>
      </w:tr>
      <w:tr w:rsidR="00373F08" w:rsidRPr="00680AF5" w14:paraId="7EDD1B8E"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75EFA761"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05F51F2A"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bottom"/>
            <w:hideMark/>
          </w:tcPr>
          <w:p w14:paraId="27B94987" w14:textId="77777777" w:rsidR="00373F08" w:rsidRPr="00680AF5" w:rsidRDefault="00373F08" w:rsidP="00373F08">
            <w:pPr>
              <w:rPr>
                <w:color w:val="000000"/>
                <w:sz w:val="20"/>
                <w:szCs w:val="20"/>
              </w:rPr>
            </w:pPr>
            <w:r w:rsidRPr="00680AF5">
              <w:rPr>
                <w:color w:val="000000"/>
                <w:sz w:val="20"/>
                <w:szCs w:val="20"/>
              </w:rPr>
              <w:t>ЛС № 02-01-29 "ЛВС"</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0A468D86"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4FAFFA1D"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2D1AF95C" w14:textId="77777777" w:rsidR="00373F08" w:rsidRPr="00680AF5" w:rsidRDefault="00373F08" w:rsidP="00373F08">
            <w:pPr>
              <w:jc w:val="center"/>
              <w:rPr>
                <w:sz w:val="18"/>
                <w:szCs w:val="18"/>
              </w:rPr>
            </w:pPr>
            <w:r w:rsidRPr="00680AF5">
              <w:rPr>
                <w:sz w:val="18"/>
                <w:szCs w:val="18"/>
              </w:rPr>
              <w:t>992 246.88</w:t>
            </w:r>
          </w:p>
        </w:tc>
      </w:tr>
      <w:tr w:rsidR="00373F08" w:rsidRPr="00680AF5" w14:paraId="508E1655"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3770E53"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096D43D2"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bottom"/>
            <w:hideMark/>
          </w:tcPr>
          <w:p w14:paraId="3FCF9592" w14:textId="77777777" w:rsidR="00373F08" w:rsidRPr="00680AF5" w:rsidRDefault="00373F08" w:rsidP="00373F08">
            <w:pPr>
              <w:rPr>
                <w:color w:val="000000"/>
                <w:sz w:val="20"/>
                <w:szCs w:val="20"/>
              </w:rPr>
            </w:pPr>
            <w:r w:rsidRPr="00680AF5">
              <w:rPr>
                <w:color w:val="000000"/>
                <w:sz w:val="20"/>
                <w:szCs w:val="20"/>
              </w:rPr>
              <w:t>ЛС № 02-01-30 "Система внутренней и внешней телефонной связи"</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19A9EA6B"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2692BF53"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66C28C52" w14:textId="77777777" w:rsidR="00373F08" w:rsidRPr="00680AF5" w:rsidRDefault="00373F08" w:rsidP="00373F08">
            <w:pPr>
              <w:jc w:val="center"/>
              <w:rPr>
                <w:sz w:val="18"/>
                <w:szCs w:val="18"/>
              </w:rPr>
            </w:pPr>
            <w:r w:rsidRPr="00680AF5">
              <w:rPr>
                <w:sz w:val="18"/>
                <w:szCs w:val="18"/>
              </w:rPr>
              <w:t>543 775.46</w:t>
            </w:r>
          </w:p>
        </w:tc>
      </w:tr>
      <w:tr w:rsidR="00373F08" w:rsidRPr="00680AF5" w14:paraId="15135419"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75FB8DF9"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4E827428"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bottom"/>
            <w:hideMark/>
          </w:tcPr>
          <w:p w14:paraId="7DAEEF2E" w14:textId="77777777" w:rsidR="00373F08" w:rsidRPr="00680AF5" w:rsidRDefault="00373F08" w:rsidP="00373F08">
            <w:pPr>
              <w:rPr>
                <w:color w:val="000000"/>
                <w:sz w:val="20"/>
                <w:szCs w:val="20"/>
              </w:rPr>
            </w:pPr>
            <w:r w:rsidRPr="00680AF5">
              <w:rPr>
                <w:color w:val="000000"/>
                <w:sz w:val="20"/>
                <w:szCs w:val="20"/>
              </w:rPr>
              <w:t>ЛС № 02-01-31 "Сеть для передачи сигналов ГО и ЧС"</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3B1AB0F2"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0A0309DC"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319DFD83" w14:textId="77777777" w:rsidR="00373F08" w:rsidRPr="00680AF5" w:rsidRDefault="00373F08" w:rsidP="00373F08">
            <w:pPr>
              <w:jc w:val="center"/>
              <w:rPr>
                <w:sz w:val="18"/>
                <w:szCs w:val="18"/>
              </w:rPr>
            </w:pPr>
            <w:r w:rsidRPr="00680AF5">
              <w:rPr>
                <w:sz w:val="18"/>
                <w:szCs w:val="18"/>
              </w:rPr>
              <w:t>782 861.75</w:t>
            </w:r>
          </w:p>
        </w:tc>
      </w:tr>
      <w:tr w:rsidR="00373F08" w:rsidRPr="00680AF5" w14:paraId="7A2C1B31"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18DFDD4"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5F4F7113"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bottom"/>
            <w:hideMark/>
          </w:tcPr>
          <w:p w14:paraId="05B1D58D" w14:textId="77777777" w:rsidR="00373F08" w:rsidRPr="00680AF5" w:rsidRDefault="00373F08" w:rsidP="00373F08">
            <w:pPr>
              <w:rPr>
                <w:color w:val="000000"/>
                <w:sz w:val="20"/>
                <w:szCs w:val="20"/>
              </w:rPr>
            </w:pPr>
            <w:r w:rsidRPr="00680AF5">
              <w:rPr>
                <w:color w:val="000000"/>
                <w:sz w:val="20"/>
                <w:szCs w:val="20"/>
              </w:rPr>
              <w:t>ЛС № 02-01-32 "Система единого синхронизированного времени"</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125A2811"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27BFBD3D"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01CB9552" w14:textId="77777777" w:rsidR="00373F08" w:rsidRPr="00680AF5" w:rsidRDefault="00373F08" w:rsidP="00373F08">
            <w:pPr>
              <w:jc w:val="center"/>
              <w:rPr>
                <w:sz w:val="18"/>
                <w:szCs w:val="18"/>
              </w:rPr>
            </w:pPr>
            <w:r w:rsidRPr="00680AF5">
              <w:rPr>
                <w:sz w:val="18"/>
                <w:szCs w:val="18"/>
              </w:rPr>
              <w:t>1 134 268.24</w:t>
            </w:r>
          </w:p>
        </w:tc>
      </w:tr>
      <w:tr w:rsidR="00373F08" w:rsidRPr="00680AF5" w14:paraId="50052F6A"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91C0DAF"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1445A5C1"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bottom"/>
            <w:hideMark/>
          </w:tcPr>
          <w:p w14:paraId="4EF492E9" w14:textId="77777777" w:rsidR="00373F08" w:rsidRPr="00680AF5" w:rsidRDefault="00373F08" w:rsidP="00373F08">
            <w:pPr>
              <w:rPr>
                <w:color w:val="000000"/>
                <w:sz w:val="20"/>
                <w:szCs w:val="20"/>
              </w:rPr>
            </w:pPr>
            <w:r w:rsidRPr="00680AF5">
              <w:rPr>
                <w:color w:val="000000"/>
                <w:sz w:val="20"/>
                <w:szCs w:val="20"/>
              </w:rPr>
              <w:t>ЛС № 02-01-33 "Система коллективного приема эфирного телевидения"</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17B4DE85"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10C9610C"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189CBCD6" w14:textId="77777777" w:rsidR="00373F08" w:rsidRPr="00680AF5" w:rsidRDefault="00373F08" w:rsidP="00373F08">
            <w:pPr>
              <w:jc w:val="right"/>
              <w:rPr>
                <w:sz w:val="18"/>
                <w:szCs w:val="18"/>
              </w:rPr>
            </w:pPr>
            <w:r w:rsidRPr="00680AF5">
              <w:rPr>
                <w:sz w:val="18"/>
                <w:szCs w:val="18"/>
              </w:rPr>
              <w:t>531040.4567</w:t>
            </w:r>
          </w:p>
        </w:tc>
      </w:tr>
      <w:tr w:rsidR="00373F08" w:rsidRPr="00680AF5" w14:paraId="3BAA26F4"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71F8CEE5"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71261BC7"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bottom"/>
            <w:hideMark/>
          </w:tcPr>
          <w:p w14:paraId="5E049368" w14:textId="77777777" w:rsidR="00373F08" w:rsidRPr="00680AF5" w:rsidRDefault="00373F08" w:rsidP="00373F08">
            <w:pPr>
              <w:rPr>
                <w:color w:val="000000"/>
                <w:sz w:val="20"/>
                <w:szCs w:val="20"/>
              </w:rPr>
            </w:pPr>
            <w:r w:rsidRPr="00680AF5">
              <w:rPr>
                <w:color w:val="000000"/>
                <w:sz w:val="20"/>
                <w:szCs w:val="20"/>
              </w:rPr>
              <w:t>ЛС № 02-01-34 "Вызывная сигнализация для МГН"</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7097EF32"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0FC03905"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5C581F00" w14:textId="77777777" w:rsidR="00373F08" w:rsidRPr="00680AF5" w:rsidRDefault="00373F08" w:rsidP="00373F08">
            <w:pPr>
              <w:jc w:val="center"/>
              <w:rPr>
                <w:sz w:val="18"/>
                <w:szCs w:val="18"/>
              </w:rPr>
            </w:pPr>
            <w:r w:rsidRPr="00680AF5">
              <w:rPr>
                <w:sz w:val="18"/>
                <w:szCs w:val="18"/>
              </w:rPr>
              <w:t>4 315 034.37</w:t>
            </w:r>
          </w:p>
        </w:tc>
      </w:tr>
      <w:tr w:rsidR="00373F08" w:rsidRPr="00680AF5" w14:paraId="0A1EC851"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9A54452"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243AC3ED"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bottom"/>
            <w:hideMark/>
          </w:tcPr>
          <w:p w14:paraId="7D7B0F2B" w14:textId="77777777" w:rsidR="00373F08" w:rsidRPr="00680AF5" w:rsidRDefault="00373F08" w:rsidP="00373F08">
            <w:pPr>
              <w:rPr>
                <w:color w:val="000000"/>
                <w:sz w:val="20"/>
                <w:szCs w:val="20"/>
              </w:rPr>
            </w:pPr>
            <w:r w:rsidRPr="00680AF5">
              <w:rPr>
                <w:color w:val="000000"/>
                <w:sz w:val="20"/>
                <w:szCs w:val="20"/>
              </w:rPr>
              <w:t>ЛС № 02-01-41 "Диспетчеризация подъемного оборудования"</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7501EE09"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6615D491"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6E889DE8" w14:textId="77777777" w:rsidR="00373F08" w:rsidRPr="00680AF5" w:rsidRDefault="00373F08" w:rsidP="00373F08">
            <w:pPr>
              <w:jc w:val="center"/>
              <w:rPr>
                <w:sz w:val="18"/>
                <w:szCs w:val="18"/>
              </w:rPr>
            </w:pPr>
            <w:r w:rsidRPr="00680AF5">
              <w:rPr>
                <w:sz w:val="18"/>
                <w:szCs w:val="18"/>
              </w:rPr>
              <w:t>62 103.87</w:t>
            </w:r>
          </w:p>
        </w:tc>
      </w:tr>
      <w:tr w:rsidR="00373F08" w:rsidRPr="00680AF5" w14:paraId="04D03132"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9F788CA"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0847A486"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3F7F54D0" w14:textId="77777777" w:rsidR="00373F08" w:rsidRPr="00680AF5" w:rsidRDefault="00373F08" w:rsidP="00373F08">
            <w:pPr>
              <w:rPr>
                <w:sz w:val="20"/>
                <w:szCs w:val="20"/>
              </w:rPr>
            </w:pPr>
            <w:r w:rsidRPr="00680AF5">
              <w:rPr>
                <w:sz w:val="20"/>
                <w:szCs w:val="20"/>
              </w:rPr>
              <w:t xml:space="preserve">ЛС № 02-01-42 "Диспетчеризация инженерных </w:t>
            </w:r>
            <w:proofErr w:type="spellStart"/>
            <w:r w:rsidRPr="00680AF5">
              <w:rPr>
                <w:sz w:val="20"/>
                <w:szCs w:val="20"/>
              </w:rPr>
              <w:t>стей</w:t>
            </w:r>
            <w:proofErr w:type="spellEnd"/>
            <w:r w:rsidRPr="00680AF5">
              <w:rPr>
                <w:sz w:val="20"/>
                <w:szCs w:val="20"/>
              </w:rPr>
              <w:t>"</w:t>
            </w:r>
          </w:p>
        </w:tc>
        <w:tc>
          <w:tcPr>
            <w:tcW w:w="596" w:type="pct"/>
            <w:tcBorders>
              <w:top w:val="nil"/>
              <w:left w:val="nil"/>
              <w:bottom w:val="single" w:sz="4" w:space="0" w:color="auto"/>
              <w:right w:val="single" w:sz="4" w:space="0" w:color="auto"/>
            </w:tcBorders>
            <w:shd w:val="clear" w:color="000000" w:fill="FFFFFF"/>
            <w:vAlign w:val="center"/>
            <w:hideMark/>
          </w:tcPr>
          <w:p w14:paraId="12E588E1"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0AC0E700"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256A9483" w14:textId="77777777" w:rsidR="00373F08" w:rsidRPr="00680AF5" w:rsidRDefault="00373F08" w:rsidP="00373F08">
            <w:pPr>
              <w:jc w:val="center"/>
              <w:rPr>
                <w:sz w:val="18"/>
                <w:szCs w:val="18"/>
              </w:rPr>
            </w:pPr>
            <w:r w:rsidRPr="00680AF5">
              <w:rPr>
                <w:sz w:val="18"/>
                <w:szCs w:val="18"/>
              </w:rPr>
              <w:t>1 977 141.45</w:t>
            </w:r>
          </w:p>
        </w:tc>
      </w:tr>
      <w:tr w:rsidR="00373F08" w:rsidRPr="00680AF5" w14:paraId="288E9C72"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41FC0934" w14:textId="77777777" w:rsidR="00373F08" w:rsidRPr="00680AF5" w:rsidRDefault="00373F08" w:rsidP="00373F08">
            <w:pPr>
              <w:jc w:val="center"/>
              <w:rPr>
                <w:color w:val="000000"/>
                <w:sz w:val="20"/>
                <w:szCs w:val="20"/>
              </w:rPr>
            </w:pPr>
            <w:r w:rsidRPr="00680AF5">
              <w:rPr>
                <w:color w:val="000000"/>
                <w:sz w:val="20"/>
                <w:szCs w:val="20"/>
              </w:rPr>
              <w:t>11</w:t>
            </w:r>
          </w:p>
        </w:tc>
        <w:tc>
          <w:tcPr>
            <w:tcW w:w="658" w:type="pct"/>
            <w:tcBorders>
              <w:top w:val="nil"/>
              <w:left w:val="nil"/>
              <w:bottom w:val="single" w:sz="4" w:space="0" w:color="auto"/>
              <w:right w:val="single" w:sz="4" w:space="0" w:color="auto"/>
            </w:tcBorders>
            <w:shd w:val="clear" w:color="auto" w:fill="auto"/>
            <w:noWrap/>
            <w:vAlign w:val="bottom"/>
            <w:hideMark/>
          </w:tcPr>
          <w:p w14:paraId="7CF9F903" w14:textId="77777777" w:rsidR="00373F08" w:rsidRPr="00680AF5" w:rsidRDefault="00373F08" w:rsidP="00373F08">
            <w:pPr>
              <w:jc w:val="center"/>
              <w:rPr>
                <w:b/>
                <w:bCs/>
                <w:color w:val="000000"/>
                <w:sz w:val="20"/>
                <w:szCs w:val="20"/>
              </w:rPr>
            </w:pPr>
            <w:r w:rsidRPr="00680AF5">
              <w:rPr>
                <w:b/>
                <w:bCs/>
                <w:color w:val="000000"/>
                <w:sz w:val="20"/>
                <w:szCs w:val="20"/>
              </w:rPr>
              <w:t>16.</w:t>
            </w:r>
          </w:p>
        </w:tc>
        <w:tc>
          <w:tcPr>
            <w:tcW w:w="2311" w:type="pct"/>
            <w:tcBorders>
              <w:top w:val="nil"/>
              <w:left w:val="nil"/>
              <w:bottom w:val="single" w:sz="4" w:space="0" w:color="auto"/>
              <w:right w:val="nil"/>
            </w:tcBorders>
            <w:shd w:val="clear" w:color="auto" w:fill="auto"/>
            <w:noWrap/>
            <w:vAlign w:val="bottom"/>
            <w:hideMark/>
          </w:tcPr>
          <w:p w14:paraId="1CD2E23A" w14:textId="77777777" w:rsidR="00373F08" w:rsidRPr="00680AF5" w:rsidRDefault="00373F08" w:rsidP="00373F08">
            <w:pPr>
              <w:rPr>
                <w:b/>
                <w:bCs/>
                <w:color w:val="000000"/>
                <w:sz w:val="20"/>
                <w:szCs w:val="20"/>
              </w:rPr>
            </w:pPr>
            <w:r w:rsidRPr="00680AF5">
              <w:rPr>
                <w:b/>
                <w:bCs/>
                <w:color w:val="000000"/>
                <w:sz w:val="20"/>
                <w:szCs w:val="20"/>
              </w:rPr>
              <w:t>Установка подъемно-транспортного оборудования</w:t>
            </w:r>
          </w:p>
        </w:tc>
        <w:tc>
          <w:tcPr>
            <w:tcW w:w="596" w:type="pct"/>
            <w:tcBorders>
              <w:top w:val="nil"/>
              <w:left w:val="nil"/>
              <w:bottom w:val="single" w:sz="4" w:space="0" w:color="auto"/>
              <w:right w:val="nil"/>
            </w:tcBorders>
            <w:shd w:val="clear" w:color="auto" w:fill="auto"/>
            <w:vAlign w:val="center"/>
            <w:hideMark/>
          </w:tcPr>
          <w:p w14:paraId="613D818B" w14:textId="77777777" w:rsidR="00373F08" w:rsidRPr="00680AF5" w:rsidRDefault="00373F08" w:rsidP="00373F08">
            <w:pPr>
              <w:jc w:val="center"/>
              <w:rPr>
                <w:color w:val="000000"/>
                <w:sz w:val="20"/>
                <w:szCs w:val="20"/>
              </w:rPr>
            </w:pPr>
            <w:r w:rsidRPr="00680AF5">
              <w:rPr>
                <w:color w:val="000000"/>
                <w:sz w:val="20"/>
                <w:szCs w:val="20"/>
              </w:rPr>
              <w:t> </w:t>
            </w:r>
          </w:p>
        </w:tc>
        <w:tc>
          <w:tcPr>
            <w:tcW w:w="593" w:type="pct"/>
            <w:tcBorders>
              <w:top w:val="nil"/>
              <w:left w:val="nil"/>
              <w:bottom w:val="single" w:sz="4" w:space="0" w:color="auto"/>
              <w:right w:val="single" w:sz="4" w:space="0" w:color="auto"/>
            </w:tcBorders>
            <w:shd w:val="clear" w:color="auto" w:fill="auto"/>
            <w:vAlign w:val="center"/>
            <w:hideMark/>
          </w:tcPr>
          <w:p w14:paraId="0F9F8D5D" w14:textId="77777777" w:rsidR="00373F08" w:rsidRPr="00680AF5" w:rsidRDefault="00373F08" w:rsidP="00373F08">
            <w:pPr>
              <w:jc w:val="center"/>
              <w:rPr>
                <w:color w:val="000000"/>
                <w:sz w:val="20"/>
                <w:szCs w:val="20"/>
              </w:rPr>
            </w:pPr>
            <w:r w:rsidRPr="00680AF5">
              <w:rPr>
                <w:color w:val="000000"/>
                <w:sz w:val="20"/>
                <w:szCs w:val="20"/>
              </w:rPr>
              <w:t> </w:t>
            </w:r>
          </w:p>
        </w:tc>
        <w:tc>
          <w:tcPr>
            <w:tcW w:w="592" w:type="pct"/>
            <w:tcBorders>
              <w:top w:val="nil"/>
              <w:left w:val="nil"/>
              <w:bottom w:val="single" w:sz="4" w:space="0" w:color="auto"/>
              <w:right w:val="single" w:sz="4" w:space="0" w:color="auto"/>
            </w:tcBorders>
            <w:shd w:val="clear" w:color="auto" w:fill="auto"/>
            <w:noWrap/>
            <w:vAlign w:val="center"/>
            <w:hideMark/>
          </w:tcPr>
          <w:p w14:paraId="76FED06B" w14:textId="77777777" w:rsidR="00373F08" w:rsidRPr="00680AF5" w:rsidRDefault="00373F08" w:rsidP="00373F08">
            <w:pPr>
              <w:jc w:val="center"/>
              <w:rPr>
                <w:sz w:val="18"/>
                <w:szCs w:val="18"/>
              </w:rPr>
            </w:pPr>
            <w:r w:rsidRPr="00680AF5">
              <w:rPr>
                <w:sz w:val="18"/>
                <w:szCs w:val="18"/>
              </w:rPr>
              <w:t> </w:t>
            </w:r>
          </w:p>
        </w:tc>
      </w:tr>
      <w:tr w:rsidR="00373F08" w:rsidRPr="00680AF5" w14:paraId="69A52CC0"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21499C2"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6B5B60DF"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noWrap/>
            <w:vAlign w:val="bottom"/>
            <w:hideMark/>
          </w:tcPr>
          <w:p w14:paraId="2BA02A1A" w14:textId="77777777" w:rsidR="00373F08" w:rsidRPr="00680AF5" w:rsidRDefault="00373F08" w:rsidP="00373F08">
            <w:pPr>
              <w:rPr>
                <w:color w:val="000000"/>
                <w:sz w:val="20"/>
                <w:szCs w:val="20"/>
              </w:rPr>
            </w:pPr>
            <w:r w:rsidRPr="00680AF5">
              <w:rPr>
                <w:color w:val="000000"/>
                <w:sz w:val="20"/>
                <w:szCs w:val="20"/>
              </w:rPr>
              <w:t>ЛС № 02-01-35 "Лифт-подъемник для инвалидов"</w:t>
            </w:r>
          </w:p>
        </w:tc>
        <w:tc>
          <w:tcPr>
            <w:tcW w:w="596" w:type="pct"/>
            <w:tcBorders>
              <w:top w:val="nil"/>
              <w:left w:val="nil"/>
              <w:bottom w:val="single" w:sz="4" w:space="0" w:color="auto"/>
              <w:right w:val="single" w:sz="4" w:space="0" w:color="auto"/>
            </w:tcBorders>
            <w:shd w:val="clear" w:color="auto" w:fill="auto"/>
            <w:vAlign w:val="center"/>
            <w:hideMark/>
          </w:tcPr>
          <w:p w14:paraId="3A7BDED1" w14:textId="77777777" w:rsidR="00373F08" w:rsidRPr="00680AF5" w:rsidRDefault="00373F08" w:rsidP="00373F08">
            <w:pPr>
              <w:jc w:val="center"/>
              <w:rPr>
                <w:color w:val="000000"/>
                <w:sz w:val="20"/>
                <w:szCs w:val="20"/>
              </w:rPr>
            </w:pPr>
            <w:proofErr w:type="spellStart"/>
            <w:r w:rsidRPr="00680AF5">
              <w:rPr>
                <w:color w:val="000000"/>
                <w:sz w:val="20"/>
                <w:szCs w:val="20"/>
              </w:rPr>
              <w:t>шт</w:t>
            </w:r>
            <w:proofErr w:type="spellEnd"/>
          </w:p>
        </w:tc>
        <w:tc>
          <w:tcPr>
            <w:tcW w:w="593" w:type="pct"/>
            <w:tcBorders>
              <w:top w:val="nil"/>
              <w:left w:val="nil"/>
              <w:bottom w:val="single" w:sz="4" w:space="0" w:color="auto"/>
              <w:right w:val="single" w:sz="4" w:space="0" w:color="auto"/>
            </w:tcBorders>
            <w:shd w:val="clear" w:color="auto" w:fill="auto"/>
            <w:vAlign w:val="center"/>
            <w:hideMark/>
          </w:tcPr>
          <w:p w14:paraId="3D1FDAAF" w14:textId="77777777" w:rsidR="00373F08" w:rsidRPr="00680AF5" w:rsidRDefault="00373F08" w:rsidP="00373F08">
            <w:pPr>
              <w:jc w:val="center"/>
              <w:rPr>
                <w:color w:val="000000"/>
                <w:sz w:val="20"/>
                <w:szCs w:val="20"/>
              </w:rPr>
            </w:pPr>
            <w:r w:rsidRPr="00680AF5">
              <w:rPr>
                <w:color w:val="000000"/>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0A152E7D" w14:textId="77777777" w:rsidR="00373F08" w:rsidRPr="00680AF5" w:rsidRDefault="00373F08" w:rsidP="00373F08">
            <w:pPr>
              <w:jc w:val="center"/>
              <w:rPr>
                <w:sz w:val="18"/>
                <w:szCs w:val="18"/>
              </w:rPr>
            </w:pPr>
            <w:r w:rsidRPr="00680AF5">
              <w:rPr>
                <w:sz w:val="18"/>
                <w:szCs w:val="18"/>
              </w:rPr>
              <w:t>1 165 182.51</w:t>
            </w:r>
          </w:p>
        </w:tc>
      </w:tr>
      <w:tr w:rsidR="00373F08" w:rsidRPr="00680AF5" w14:paraId="5B490C8C"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0B2BC90" w14:textId="77777777" w:rsidR="00373F08" w:rsidRPr="00680AF5" w:rsidRDefault="00373F08" w:rsidP="00373F08">
            <w:pPr>
              <w:jc w:val="right"/>
              <w:rPr>
                <w:color w:val="000000"/>
                <w:sz w:val="20"/>
                <w:szCs w:val="20"/>
              </w:rPr>
            </w:pPr>
            <w:r w:rsidRPr="00680AF5">
              <w:rPr>
                <w:color w:val="000000"/>
                <w:sz w:val="20"/>
                <w:szCs w:val="20"/>
              </w:rPr>
              <w:t>12</w:t>
            </w:r>
          </w:p>
        </w:tc>
        <w:tc>
          <w:tcPr>
            <w:tcW w:w="658" w:type="pct"/>
            <w:tcBorders>
              <w:top w:val="nil"/>
              <w:left w:val="nil"/>
              <w:bottom w:val="single" w:sz="4" w:space="0" w:color="auto"/>
              <w:right w:val="single" w:sz="4" w:space="0" w:color="auto"/>
            </w:tcBorders>
            <w:shd w:val="clear" w:color="auto" w:fill="auto"/>
            <w:noWrap/>
            <w:vAlign w:val="center"/>
            <w:hideMark/>
          </w:tcPr>
          <w:p w14:paraId="63F8889F" w14:textId="77777777" w:rsidR="00373F08" w:rsidRPr="00680AF5" w:rsidRDefault="00373F08" w:rsidP="00373F08">
            <w:pPr>
              <w:jc w:val="center"/>
              <w:rPr>
                <w:b/>
                <w:bCs/>
                <w:sz w:val="20"/>
                <w:szCs w:val="20"/>
              </w:rPr>
            </w:pPr>
            <w:r w:rsidRPr="00680AF5">
              <w:rPr>
                <w:b/>
                <w:bCs/>
                <w:sz w:val="20"/>
                <w:szCs w:val="20"/>
              </w:rPr>
              <w:t>17.</w:t>
            </w:r>
          </w:p>
        </w:tc>
        <w:tc>
          <w:tcPr>
            <w:tcW w:w="349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09E3153" w14:textId="77777777" w:rsidR="00373F08" w:rsidRPr="00680AF5" w:rsidRDefault="00373F08" w:rsidP="00373F08">
            <w:pPr>
              <w:rPr>
                <w:b/>
                <w:bCs/>
                <w:sz w:val="20"/>
                <w:szCs w:val="20"/>
              </w:rPr>
            </w:pPr>
            <w:r w:rsidRPr="00680AF5">
              <w:rPr>
                <w:b/>
                <w:bCs/>
                <w:sz w:val="20"/>
                <w:szCs w:val="20"/>
              </w:rPr>
              <w:t xml:space="preserve">Монтаж технологического оборудования </w:t>
            </w:r>
          </w:p>
        </w:tc>
        <w:tc>
          <w:tcPr>
            <w:tcW w:w="592" w:type="pct"/>
            <w:tcBorders>
              <w:top w:val="nil"/>
              <w:left w:val="nil"/>
              <w:bottom w:val="single" w:sz="4" w:space="0" w:color="auto"/>
              <w:right w:val="single" w:sz="4" w:space="0" w:color="auto"/>
            </w:tcBorders>
            <w:shd w:val="clear" w:color="auto" w:fill="auto"/>
            <w:noWrap/>
            <w:vAlign w:val="bottom"/>
            <w:hideMark/>
          </w:tcPr>
          <w:p w14:paraId="5FD7223B" w14:textId="77777777" w:rsidR="00373F08" w:rsidRPr="00680AF5" w:rsidRDefault="00373F08" w:rsidP="00373F08">
            <w:pPr>
              <w:jc w:val="center"/>
              <w:rPr>
                <w:sz w:val="18"/>
                <w:szCs w:val="18"/>
              </w:rPr>
            </w:pPr>
            <w:r w:rsidRPr="00680AF5">
              <w:rPr>
                <w:sz w:val="18"/>
                <w:szCs w:val="18"/>
              </w:rPr>
              <w:t> </w:t>
            </w:r>
          </w:p>
        </w:tc>
      </w:tr>
      <w:tr w:rsidR="00373F08" w:rsidRPr="00680AF5" w14:paraId="36732FD7"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1C732BE8"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09681CFB"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7A2C7769" w14:textId="77777777" w:rsidR="00373F08" w:rsidRPr="00680AF5" w:rsidRDefault="00373F08" w:rsidP="00373F08">
            <w:pPr>
              <w:rPr>
                <w:sz w:val="20"/>
                <w:szCs w:val="20"/>
              </w:rPr>
            </w:pPr>
            <w:r w:rsidRPr="00680AF5">
              <w:rPr>
                <w:sz w:val="20"/>
                <w:szCs w:val="20"/>
              </w:rPr>
              <w:t xml:space="preserve">ЛС № 02-01-36 "Технологическое оборудование монтируемое" </w:t>
            </w:r>
          </w:p>
        </w:tc>
        <w:tc>
          <w:tcPr>
            <w:tcW w:w="596" w:type="pct"/>
            <w:tcBorders>
              <w:top w:val="nil"/>
              <w:left w:val="nil"/>
              <w:bottom w:val="single" w:sz="4" w:space="0" w:color="auto"/>
              <w:right w:val="single" w:sz="4" w:space="0" w:color="auto"/>
            </w:tcBorders>
            <w:shd w:val="clear" w:color="000000" w:fill="FFFFFF"/>
            <w:vAlign w:val="center"/>
            <w:hideMark/>
          </w:tcPr>
          <w:p w14:paraId="16EDFA1F"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42A13E38"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3EDCC4B5" w14:textId="77777777" w:rsidR="00373F08" w:rsidRPr="00680AF5" w:rsidRDefault="00373F08" w:rsidP="00373F08">
            <w:pPr>
              <w:jc w:val="center"/>
              <w:rPr>
                <w:sz w:val="18"/>
                <w:szCs w:val="18"/>
              </w:rPr>
            </w:pPr>
            <w:r w:rsidRPr="00680AF5">
              <w:rPr>
                <w:sz w:val="18"/>
                <w:szCs w:val="18"/>
              </w:rPr>
              <w:t>8 449 924.16</w:t>
            </w:r>
          </w:p>
        </w:tc>
      </w:tr>
      <w:tr w:rsidR="00373F08" w:rsidRPr="00680AF5" w14:paraId="2F7BA197"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7BFF2E02"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0794F9F1"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794545B9" w14:textId="77777777" w:rsidR="00373F08" w:rsidRPr="00680AF5" w:rsidRDefault="00373F08" w:rsidP="00373F08">
            <w:pPr>
              <w:rPr>
                <w:sz w:val="20"/>
                <w:szCs w:val="20"/>
              </w:rPr>
            </w:pPr>
            <w:r w:rsidRPr="00680AF5">
              <w:rPr>
                <w:sz w:val="20"/>
                <w:szCs w:val="20"/>
              </w:rPr>
              <w:t xml:space="preserve">ЛС № 02-01-37 "Технологическое оборудование монтируемое" </w:t>
            </w:r>
          </w:p>
        </w:tc>
        <w:tc>
          <w:tcPr>
            <w:tcW w:w="596" w:type="pct"/>
            <w:tcBorders>
              <w:top w:val="nil"/>
              <w:left w:val="nil"/>
              <w:bottom w:val="single" w:sz="4" w:space="0" w:color="auto"/>
              <w:right w:val="single" w:sz="4" w:space="0" w:color="auto"/>
            </w:tcBorders>
            <w:shd w:val="clear" w:color="000000" w:fill="FFFFFF"/>
            <w:vAlign w:val="center"/>
            <w:hideMark/>
          </w:tcPr>
          <w:p w14:paraId="7190CCBB"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5B0B0BF5"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51D690BE" w14:textId="77777777" w:rsidR="00373F08" w:rsidRPr="00680AF5" w:rsidRDefault="00373F08" w:rsidP="00373F08">
            <w:pPr>
              <w:jc w:val="center"/>
              <w:rPr>
                <w:sz w:val="18"/>
                <w:szCs w:val="18"/>
              </w:rPr>
            </w:pPr>
            <w:r w:rsidRPr="00680AF5">
              <w:rPr>
                <w:sz w:val="18"/>
                <w:szCs w:val="18"/>
              </w:rPr>
              <w:t>14 801 205</w:t>
            </w:r>
          </w:p>
        </w:tc>
      </w:tr>
      <w:tr w:rsidR="00373F08" w:rsidRPr="00680AF5" w14:paraId="3DCC40D8"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34F2EC28"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665A8D40"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3AE9BE78" w14:textId="77777777" w:rsidR="00373F08" w:rsidRPr="00680AF5" w:rsidRDefault="00373F08" w:rsidP="00373F08">
            <w:pPr>
              <w:rPr>
                <w:sz w:val="20"/>
                <w:szCs w:val="20"/>
              </w:rPr>
            </w:pPr>
            <w:r w:rsidRPr="00680AF5">
              <w:rPr>
                <w:sz w:val="20"/>
                <w:szCs w:val="20"/>
              </w:rPr>
              <w:t xml:space="preserve">ЛС № 02-01-38 "Технологическое оборудование монтируемое" </w:t>
            </w:r>
          </w:p>
        </w:tc>
        <w:tc>
          <w:tcPr>
            <w:tcW w:w="596" w:type="pct"/>
            <w:tcBorders>
              <w:top w:val="nil"/>
              <w:left w:val="nil"/>
              <w:bottom w:val="single" w:sz="4" w:space="0" w:color="auto"/>
              <w:right w:val="single" w:sz="4" w:space="0" w:color="auto"/>
            </w:tcBorders>
            <w:shd w:val="clear" w:color="000000" w:fill="FFFFFF"/>
            <w:vAlign w:val="center"/>
            <w:hideMark/>
          </w:tcPr>
          <w:p w14:paraId="343CE2DA"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1ED79632"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4FA9BD34" w14:textId="77777777" w:rsidR="00373F08" w:rsidRPr="00680AF5" w:rsidRDefault="00373F08" w:rsidP="00373F08">
            <w:pPr>
              <w:jc w:val="center"/>
              <w:rPr>
                <w:sz w:val="18"/>
                <w:szCs w:val="18"/>
              </w:rPr>
            </w:pPr>
            <w:r w:rsidRPr="00680AF5">
              <w:rPr>
                <w:sz w:val="18"/>
                <w:szCs w:val="18"/>
              </w:rPr>
              <w:t>11 448 335</w:t>
            </w:r>
          </w:p>
        </w:tc>
      </w:tr>
      <w:tr w:rsidR="00373F08" w:rsidRPr="00680AF5" w14:paraId="59ACD3B6"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FE066D9"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3ED67E81"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45BFF560" w14:textId="77777777" w:rsidR="00373F08" w:rsidRPr="00680AF5" w:rsidRDefault="00373F08" w:rsidP="00373F08">
            <w:pPr>
              <w:rPr>
                <w:sz w:val="20"/>
                <w:szCs w:val="20"/>
              </w:rPr>
            </w:pPr>
            <w:r w:rsidRPr="00680AF5">
              <w:rPr>
                <w:sz w:val="20"/>
                <w:szCs w:val="20"/>
              </w:rPr>
              <w:t xml:space="preserve">ЛС № 02-01-39 "Технологическое оборудование монтируемое" </w:t>
            </w:r>
          </w:p>
        </w:tc>
        <w:tc>
          <w:tcPr>
            <w:tcW w:w="596" w:type="pct"/>
            <w:tcBorders>
              <w:top w:val="nil"/>
              <w:left w:val="nil"/>
              <w:bottom w:val="single" w:sz="4" w:space="0" w:color="auto"/>
              <w:right w:val="single" w:sz="4" w:space="0" w:color="auto"/>
            </w:tcBorders>
            <w:shd w:val="clear" w:color="000000" w:fill="FFFFFF"/>
            <w:vAlign w:val="center"/>
            <w:hideMark/>
          </w:tcPr>
          <w:p w14:paraId="70354DE5"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47FA4B38"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68247517" w14:textId="77777777" w:rsidR="00373F08" w:rsidRPr="00680AF5" w:rsidRDefault="00373F08" w:rsidP="00373F08">
            <w:pPr>
              <w:jc w:val="center"/>
              <w:rPr>
                <w:sz w:val="18"/>
                <w:szCs w:val="18"/>
              </w:rPr>
            </w:pPr>
            <w:r w:rsidRPr="00680AF5">
              <w:rPr>
                <w:sz w:val="18"/>
                <w:szCs w:val="18"/>
              </w:rPr>
              <w:t>14 445 896</w:t>
            </w:r>
          </w:p>
        </w:tc>
      </w:tr>
      <w:tr w:rsidR="00373F08" w:rsidRPr="00680AF5" w14:paraId="25C334D2"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642DD95"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5E3B8F9E"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2E018F38" w14:textId="77777777" w:rsidR="00373F08" w:rsidRPr="00680AF5" w:rsidRDefault="00373F08" w:rsidP="00373F08">
            <w:pPr>
              <w:rPr>
                <w:sz w:val="20"/>
                <w:szCs w:val="20"/>
              </w:rPr>
            </w:pPr>
            <w:r w:rsidRPr="00680AF5">
              <w:rPr>
                <w:sz w:val="20"/>
                <w:szCs w:val="20"/>
              </w:rPr>
              <w:t xml:space="preserve">ЛС № 02-01-40 "Технологическое оборудование монтируемое" </w:t>
            </w:r>
          </w:p>
        </w:tc>
        <w:tc>
          <w:tcPr>
            <w:tcW w:w="596" w:type="pct"/>
            <w:tcBorders>
              <w:top w:val="nil"/>
              <w:left w:val="nil"/>
              <w:bottom w:val="single" w:sz="4" w:space="0" w:color="auto"/>
              <w:right w:val="single" w:sz="4" w:space="0" w:color="auto"/>
            </w:tcBorders>
            <w:shd w:val="clear" w:color="000000" w:fill="FFFFFF"/>
            <w:vAlign w:val="center"/>
            <w:hideMark/>
          </w:tcPr>
          <w:p w14:paraId="0CE023A0"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0DC36128"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1B72FF92" w14:textId="77777777" w:rsidR="00373F08" w:rsidRPr="00680AF5" w:rsidRDefault="00373F08" w:rsidP="00373F08">
            <w:pPr>
              <w:jc w:val="center"/>
              <w:rPr>
                <w:sz w:val="18"/>
                <w:szCs w:val="18"/>
              </w:rPr>
            </w:pPr>
            <w:r w:rsidRPr="00680AF5">
              <w:rPr>
                <w:sz w:val="18"/>
                <w:szCs w:val="18"/>
              </w:rPr>
              <w:t>12 238 078</w:t>
            </w:r>
          </w:p>
        </w:tc>
      </w:tr>
      <w:tr w:rsidR="00373F08" w:rsidRPr="00680AF5" w14:paraId="4131E193"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4CCE1948" w14:textId="77777777" w:rsidR="00373F08" w:rsidRPr="00680AF5" w:rsidRDefault="00373F08" w:rsidP="00373F08">
            <w:pPr>
              <w:jc w:val="center"/>
              <w:rPr>
                <w:color w:val="000000"/>
                <w:sz w:val="20"/>
                <w:szCs w:val="20"/>
              </w:rPr>
            </w:pPr>
            <w:r w:rsidRPr="00680AF5">
              <w:rPr>
                <w:color w:val="000000"/>
                <w:sz w:val="20"/>
                <w:szCs w:val="20"/>
              </w:rPr>
              <w:t>13</w:t>
            </w:r>
          </w:p>
        </w:tc>
        <w:tc>
          <w:tcPr>
            <w:tcW w:w="658" w:type="pct"/>
            <w:tcBorders>
              <w:top w:val="nil"/>
              <w:left w:val="nil"/>
              <w:bottom w:val="single" w:sz="4" w:space="0" w:color="auto"/>
              <w:right w:val="single" w:sz="4" w:space="0" w:color="auto"/>
            </w:tcBorders>
            <w:shd w:val="clear" w:color="auto" w:fill="auto"/>
            <w:noWrap/>
            <w:vAlign w:val="center"/>
            <w:hideMark/>
          </w:tcPr>
          <w:p w14:paraId="19ACB374" w14:textId="77777777" w:rsidR="00373F08" w:rsidRPr="00680AF5" w:rsidRDefault="00373F08" w:rsidP="00373F08">
            <w:pPr>
              <w:jc w:val="center"/>
              <w:rPr>
                <w:b/>
                <w:bCs/>
                <w:sz w:val="20"/>
                <w:szCs w:val="20"/>
              </w:rPr>
            </w:pPr>
            <w:r w:rsidRPr="00680AF5">
              <w:rPr>
                <w:b/>
                <w:bCs/>
                <w:sz w:val="20"/>
                <w:szCs w:val="20"/>
              </w:rPr>
              <w:t>18.</w:t>
            </w:r>
          </w:p>
        </w:tc>
        <w:tc>
          <w:tcPr>
            <w:tcW w:w="349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16D29E2" w14:textId="77777777" w:rsidR="00373F08" w:rsidRPr="00680AF5" w:rsidRDefault="00373F08" w:rsidP="00373F08">
            <w:pPr>
              <w:rPr>
                <w:b/>
                <w:bCs/>
                <w:color w:val="000000"/>
                <w:sz w:val="20"/>
                <w:szCs w:val="20"/>
              </w:rPr>
            </w:pPr>
            <w:r w:rsidRPr="00680AF5">
              <w:rPr>
                <w:b/>
                <w:bCs/>
                <w:color w:val="000000"/>
                <w:sz w:val="20"/>
                <w:szCs w:val="20"/>
              </w:rPr>
              <w:t xml:space="preserve">Пусконаладочные работы </w:t>
            </w:r>
          </w:p>
        </w:tc>
        <w:tc>
          <w:tcPr>
            <w:tcW w:w="592" w:type="pct"/>
            <w:tcBorders>
              <w:top w:val="nil"/>
              <w:left w:val="nil"/>
              <w:bottom w:val="single" w:sz="4" w:space="0" w:color="auto"/>
              <w:right w:val="single" w:sz="4" w:space="0" w:color="auto"/>
            </w:tcBorders>
            <w:shd w:val="clear" w:color="auto" w:fill="auto"/>
            <w:noWrap/>
            <w:vAlign w:val="bottom"/>
            <w:hideMark/>
          </w:tcPr>
          <w:p w14:paraId="23EC742E" w14:textId="77777777" w:rsidR="00373F08" w:rsidRPr="00680AF5" w:rsidRDefault="00373F08" w:rsidP="00373F08">
            <w:pPr>
              <w:rPr>
                <w:sz w:val="18"/>
                <w:szCs w:val="18"/>
              </w:rPr>
            </w:pPr>
            <w:r w:rsidRPr="00680AF5">
              <w:rPr>
                <w:sz w:val="18"/>
                <w:szCs w:val="18"/>
              </w:rPr>
              <w:t> </w:t>
            </w:r>
          </w:p>
        </w:tc>
      </w:tr>
      <w:tr w:rsidR="00373F08" w:rsidRPr="00680AF5" w14:paraId="23A57DF9"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31A7AE94"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08E12602"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bottom"/>
            <w:hideMark/>
          </w:tcPr>
          <w:p w14:paraId="407BBDB8" w14:textId="77777777" w:rsidR="00373F08" w:rsidRPr="00680AF5" w:rsidRDefault="00373F08" w:rsidP="00373F08">
            <w:pPr>
              <w:rPr>
                <w:color w:val="000000"/>
                <w:sz w:val="20"/>
                <w:szCs w:val="20"/>
              </w:rPr>
            </w:pPr>
            <w:r w:rsidRPr="00680AF5">
              <w:rPr>
                <w:color w:val="000000"/>
                <w:sz w:val="20"/>
                <w:szCs w:val="20"/>
              </w:rPr>
              <w:t>ЛС № 09-01-01 "Вентиляция и кондиционирование"</w:t>
            </w:r>
          </w:p>
        </w:tc>
        <w:tc>
          <w:tcPr>
            <w:tcW w:w="596" w:type="pct"/>
            <w:tcBorders>
              <w:top w:val="nil"/>
              <w:left w:val="nil"/>
              <w:bottom w:val="single" w:sz="4" w:space="0" w:color="auto"/>
              <w:right w:val="single" w:sz="4" w:space="0" w:color="auto"/>
            </w:tcBorders>
            <w:shd w:val="clear" w:color="000000" w:fill="FFFFFF"/>
            <w:vAlign w:val="center"/>
            <w:hideMark/>
          </w:tcPr>
          <w:p w14:paraId="662A0F03"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768ED7C1"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60F7F601" w14:textId="77777777" w:rsidR="00373F08" w:rsidRPr="00680AF5" w:rsidRDefault="00373F08" w:rsidP="00373F08">
            <w:pPr>
              <w:jc w:val="center"/>
              <w:rPr>
                <w:sz w:val="18"/>
                <w:szCs w:val="18"/>
              </w:rPr>
            </w:pPr>
            <w:r w:rsidRPr="00680AF5">
              <w:rPr>
                <w:sz w:val="18"/>
                <w:szCs w:val="18"/>
              </w:rPr>
              <w:t>1 176 309</w:t>
            </w:r>
          </w:p>
        </w:tc>
      </w:tr>
      <w:tr w:rsidR="00373F08" w:rsidRPr="00680AF5" w14:paraId="0E8F1AE3"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9"/>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1EDE8BBB"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5AA34958"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bottom"/>
            <w:hideMark/>
          </w:tcPr>
          <w:p w14:paraId="45418897" w14:textId="77777777" w:rsidR="00373F08" w:rsidRPr="00680AF5" w:rsidRDefault="00373F08" w:rsidP="00373F08">
            <w:pPr>
              <w:rPr>
                <w:color w:val="000000"/>
                <w:sz w:val="20"/>
                <w:szCs w:val="20"/>
              </w:rPr>
            </w:pPr>
            <w:r w:rsidRPr="00680AF5">
              <w:rPr>
                <w:color w:val="000000"/>
                <w:sz w:val="20"/>
                <w:szCs w:val="20"/>
              </w:rPr>
              <w:t>ЛС № 09-01-02 "Электрооборудование и электроосвещение "</w:t>
            </w:r>
          </w:p>
        </w:tc>
        <w:tc>
          <w:tcPr>
            <w:tcW w:w="596" w:type="pct"/>
            <w:tcBorders>
              <w:top w:val="nil"/>
              <w:left w:val="nil"/>
              <w:bottom w:val="single" w:sz="4" w:space="0" w:color="auto"/>
              <w:right w:val="single" w:sz="4" w:space="0" w:color="auto"/>
            </w:tcBorders>
            <w:shd w:val="clear" w:color="000000" w:fill="FFFFFF"/>
            <w:vAlign w:val="center"/>
            <w:hideMark/>
          </w:tcPr>
          <w:p w14:paraId="7E21D79A"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73592B79"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3EE5BCF7" w14:textId="77777777" w:rsidR="00373F08" w:rsidRPr="00680AF5" w:rsidRDefault="00373F08" w:rsidP="00373F08">
            <w:pPr>
              <w:jc w:val="center"/>
              <w:rPr>
                <w:sz w:val="18"/>
                <w:szCs w:val="18"/>
              </w:rPr>
            </w:pPr>
            <w:r w:rsidRPr="00680AF5">
              <w:rPr>
                <w:sz w:val="18"/>
                <w:szCs w:val="18"/>
              </w:rPr>
              <w:t>653 513</w:t>
            </w:r>
          </w:p>
        </w:tc>
      </w:tr>
      <w:tr w:rsidR="00373F08" w:rsidRPr="00680AF5" w14:paraId="5F5D6F81"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3073110" w14:textId="77777777" w:rsidR="00373F08" w:rsidRPr="00680AF5" w:rsidRDefault="00373F08" w:rsidP="00373F08">
            <w:pPr>
              <w:jc w:val="center"/>
              <w:rPr>
                <w:color w:val="000000"/>
                <w:sz w:val="20"/>
                <w:szCs w:val="20"/>
              </w:rPr>
            </w:pPr>
            <w:r w:rsidRPr="00680AF5">
              <w:rPr>
                <w:color w:val="000000"/>
                <w:sz w:val="20"/>
                <w:szCs w:val="20"/>
              </w:rPr>
              <w:t>14</w:t>
            </w:r>
          </w:p>
        </w:tc>
        <w:tc>
          <w:tcPr>
            <w:tcW w:w="658" w:type="pct"/>
            <w:tcBorders>
              <w:top w:val="nil"/>
              <w:left w:val="nil"/>
              <w:bottom w:val="single" w:sz="4" w:space="0" w:color="auto"/>
              <w:right w:val="single" w:sz="4" w:space="0" w:color="auto"/>
            </w:tcBorders>
            <w:shd w:val="clear" w:color="auto" w:fill="auto"/>
            <w:noWrap/>
            <w:vAlign w:val="center"/>
            <w:hideMark/>
          </w:tcPr>
          <w:p w14:paraId="65F1E7EF" w14:textId="77777777" w:rsidR="00373F08" w:rsidRPr="00680AF5" w:rsidRDefault="00373F08" w:rsidP="00373F08">
            <w:pPr>
              <w:jc w:val="center"/>
              <w:rPr>
                <w:b/>
                <w:bCs/>
                <w:color w:val="000000"/>
                <w:sz w:val="20"/>
                <w:szCs w:val="20"/>
              </w:rPr>
            </w:pPr>
            <w:r w:rsidRPr="00680AF5">
              <w:rPr>
                <w:b/>
                <w:bCs/>
                <w:color w:val="000000"/>
                <w:sz w:val="20"/>
                <w:szCs w:val="20"/>
              </w:rPr>
              <w:t>19.</w:t>
            </w:r>
          </w:p>
        </w:tc>
        <w:tc>
          <w:tcPr>
            <w:tcW w:w="349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C5BB3B7" w14:textId="77777777" w:rsidR="00373F08" w:rsidRPr="00680AF5" w:rsidRDefault="00373F08" w:rsidP="00373F08">
            <w:pPr>
              <w:rPr>
                <w:b/>
                <w:bCs/>
                <w:color w:val="000000"/>
                <w:sz w:val="20"/>
                <w:szCs w:val="20"/>
              </w:rPr>
            </w:pPr>
            <w:r w:rsidRPr="00680AF5">
              <w:rPr>
                <w:b/>
                <w:bCs/>
                <w:color w:val="000000"/>
                <w:sz w:val="20"/>
                <w:szCs w:val="20"/>
              </w:rPr>
              <w:t>Устройство наружных электрических сетей и линий связи</w:t>
            </w:r>
          </w:p>
        </w:tc>
        <w:tc>
          <w:tcPr>
            <w:tcW w:w="592" w:type="pct"/>
            <w:tcBorders>
              <w:top w:val="nil"/>
              <w:left w:val="nil"/>
              <w:bottom w:val="nil"/>
              <w:right w:val="single" w:sz="4" w:space="0" w:color="auto"/>
            </w:tcBorders>
            <w:shd w:val="clear" w:color="auto" w:fill="auto"/>
            <w:noWrap/>
            <w:vAlign w:val="center"/>
            <w:hideMark/>
          </w:tcPr>
          <w:p w14:paraId="350A1892" w14:textId="77777777" w:rsidR="00373F08" w:rsidRPr="00680AF5" w:rsidRDefault="00373F08" w:rsidP="00373F08">
            <w:pPr>
              <w:jc w:val="center"/>
              <w:rPr>
                <w:sz w:val="18"/>
                <w:szCs w:val="18"/>
              </w:rPr>
            </w:pPr>
            <w:r w:rsidRPr="00680AF5">
              <w:rPr>
                <w:sz w:val="18"/>
                <w:szCs w:val="18"/>
              </w:rPr>
              <w:t> </w:t>
            </w:r>
          </w:p>
        </w:tc>
      </w:tr>
      <w:tr w:rsidR="00373F08" w:rsidRPr="00680AF5" w14:paraId="4E18F387"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12"/>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1E8B993B"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center"/>
            <w:hideMark/>
          </w:tcPr>
          <w:p w14:paraId="6C823F74"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5BC928DE" w14:textId="77777777" w:rsidR="00373F08" w:rsidRPr="00680AF5" w:rsidRDefault="00373F08" w:rsidP="00373F08">
            <w:pPr>
              <w:rPr>
                <w:color w:val="000000"/>
                <w:sz w:val="20"/>
                <w:szCs w:val="20"/>
              </w:rPr>
            </w:pPr>
            <w:r w:rsidRPr="00680AF5">
              <w:rPr>
                <w:color w:val="000000"/>
                <w:sz w:val="20"/>
                <w:szCs w:val="20"/>
              </w:rPr>
              <w:t>ЛС № 04-01-01 "Наружные сети 0,4кВ от ВРУ здания дома-интерната до ДГУ"</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4F31C3DC"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4333A863" w14:textId="77777777" w:rsidR="00373F08" w:rsidRPr="00680AF5" w:rsidRDefault="00373F08" w:rsidP="00373F08">
            <w:pPr>
              <w:jc w:val="center"/>
              <w:rPr>
                <w:sz w:val="20"/>
                <w:szCs w:val="20"/>
              </w:rPr>
            </w:pPr>
            <w:r w:rsidRPr="00680AF5">
              <w:rPr>
                <w:sz w:val="20"/>
                <w:szCs w:val="20"/>
              </w:rPr>
              <w:t>1</w:t>
            </w:r>
          </w:p>
        </w:tc>
        <w:tc>
          <w:tcPr>
            <w:tcW w:w="592" w:type="pct"/>
            <w:tcBorders>
              <w:top w:val="single" w:sz="4" w:space="0" w:color="auto"/>
              <w:left w:val="nil"/>
              <w:bottom w:val="single" w:sz="4" w:space="0" w:color="auto"/>
              <w:right w:val="single" w:sz="4" w:space="0" w:color="auto"/>
            </w:tcBorders>
            <w:shd w:val="clear" w:color="auto" w:fill="auto"/>
            <w:noWrap/>
            <w:vAlign w:val="center"/>
            <w:hideMark/>
          </w:tcPr>
          <w:p w14:paraId="2FCFB329" w14:textId="77777777" w:rsidR="00373F08" w:rsidRPr="00680AF5" w:rsidRDefault="00373F08" w:rsidP="00373F08">
            <w:pPr>
              <w:jc w:val="center"/>
              <w:rPr>
                <w:sz w:val="18"/>
                <w:szCs w:val="18"/>
              </w:rPr>
            </w:pPr>
            <w:r w:rsidRPr="00680AF5">
              <w:rPr>
                <w:sz w:val="18"/>
                <w:szCs w:val="18"/>
              </w:rPr>
              <w:t>636 873</w:t>
            </w:r>
          </w:p>
        </w:tc>
      </w:tr>
      <w:tr w:rsidR="00373F08" w:rsidRPr="00680AF5" w14:paraId="34E185AA"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E434E65"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center"/>
            <w:hideMark/>
          </w:tcPr>
          <w:p w14:paraId="6723560D"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51A91700" w14:textId="77777777" w:rsidR="00373F08" w:rsidRPr="00680AF5" w:rsidRDefault="00373F08" w:rsidP="00373F08">
            <w:pPr>
              <w:rPr>
                <w:color w:val="000000"/>
                <w:sz w:val="20"/>
                <w:szCs w:val="20"/>
              </w:rPr>
            </w:pPr>
            <w:r w:rsidRPr="00680AF5">
              <w:rPr>
                <w:color w:val="000000"/>
                <w:sz w:val="20"/>
                <w:szCs w:val="20"/>
              </w:rPr>
              <w:t>ЛС № 04-01-02 "Наружные сети 0,4кВ от ВРУ здания дома-интерната до здания котельной"</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5EE43284"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7372D1C9"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16E6F213" w14:textId="77777777" w:rsidR="00373F08" w:rsidRPr="00680AF5" w:rsidRDefault="00373F08" w:rsidP="00373F08">
            <w:pPr>
              <w:jc w:val="center"/>
              <w:rPr>
                <w:sz w:val="18"/>
                <w:szCs w:val="18"/>
              </w:rPr>
            </w:pPr>
            <w:r w:rsidRPr="00680AF5">
              <w:rPr>
                <w:sz w:val="18"/>
                <w:szCs w:val="18"/>
              </w:rPr>
              <w:t>184 174</w:t>
            </w:r>
          </w:p>
        </w:tc>
      </w:tr>
      <w:tr w:rsidR="00373F08" w:rsidRPr="00680AF5" w14:paraId="4DF49EAD"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4AD19E87"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center"/>
            <w:hideMark/>
          </w:tcPr>
          <w:p w14:paraId="66BB7DBA"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41D33CDC" w14:textId="77777777" w:rsidR="00373F08" w:rsidRPr="00680AF5" w:rsidRDefault="00373F08" w:rsidP="00373F08">
            <w:pPr>
              <w:rPr>
                <w:color w:val="000000"/>
                <w:sz w:val="20"/>
                <w:szCs w:val="20"/>
              </w:rPr>
            </w:pPr>
            <w:r w:rsidRPr="00680AF5">
              <w:rPr>
                <w:color w:val="000000"/>
                <w:sz w:val="20"/>
                <w:szCs w:val="20"/>
              </w:rPr>
              <w:t>ЛС № 04-01-03 "Наружные сети 0,4кВ от  ДГУ до здания котельной"</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5FD29A2A"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2D7119B9"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66F4873A" w14:textId="77777777" w:rsidR="00373F08" w:rsidRPr="00680AF5" w:rsidRDefault="00373F08" w:rsidP="00373F08">
            <w:pPr>
              <w:jc w:val="center"/>
              <w:rPr>
                <w:sz w:val="18"/>
                <w:szCs w:val="18"/>
              </w:rPr>
            </w:pPr>
            <w:r w:rsidRPr="00680AF5">
              <w:rPr>
                <w:sz w:val="18"/>
                <w:szCs w:val="18"/>
              </w:rPr>
              <w:t>109 230</w:t>
            </w:r>
          </w:p>
        </w:tc>
      </w:tr>
      <w:tr w:rsidR="00373F08" w:rsidRPr="00680AF5" w14:paraId="4CED6886"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3C782E30"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center"/>
            <w:hideMark/>
          </w:tcPr>
          <w:p w14:paraId="6990AB05"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6DFDD8DF" w14:textId="77777777" w:rsidR="00373F08" w:rsidRPr="00680AF5" w:rsidRDefault="00373F08" w:rsidP="00373F08">
            <w:pPr>
              <w:rPr>
                <w:color w:val="000000"/>
                <w:sz w:val="20"/>
                <w:szCs w:val="20"/>
              </w:rPr>
            </w:pPr>
            <w:r w:rsidRPr="00680AF5">
              <w:rPr>
                <w:color w:val="000000"/>
                <w:sz w:val="20"/>
                <w:szCs w:val="20"/>
              </w:rPr>
              <w:t>ЛС № 04-01-04 "Наружные сети 0,4кВ от  здания дома-интерната до автоматических ворот"</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3E75DF18"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4AFC6DC4"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510BCE12" w14:textId="77777777" w:rsidR="00373F08" w:rsidRPr="00680AF5" w:rsidRDefault="00373F08" w:rsidP="00373F08">
            <w:pPr>
              <w:jc w:val="center"/>
              <w:rPr>
                <w:sz w:val="18"/>
                <w:szCs w:val="18"/>
              </w:rPr>
            </w:pPr>
            <w:r w:rsidRPr="00680AF5">
              <w:rPr>
                <w:sz w:val="18"/>
                <w:szCs w:val="18"/>
              </w:rPr>
              <w:t>179 300</w:t>
            </w:r>
          </w:p>
        </w:tc>
      </w:tr>
      <w:tr w:rsidR="00373F08" w:rsidRPr="00680AF5" w14:paraId="1D90FBF3"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4ACFAA4E"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center"/>
            <w:hideMark/>
          </w:tcPr>
          <w:p w14:paraId="1BC55312"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7C10A01E" w14:textId="77777777" w:rsidR="00373F08" w:rsidRPr="00680AF5" w:rsidRDefault="00373F08" w:rsidP="00373F08">
            <w:pPr>
              <w:rPr>
                <w:color w:val="000000"/>
                <w:sz w:val="20"/>
                <w:szCs w:val="20"/>
              </w:rPr>
            </w:pPr>
            <w:r w:rsidRPr="00680AF5">
              <w:rPr>
                <w:color w:val="000000"/>
                <w:sz w:val="20"/>
                <w:szCs w:val="20"/>
              </w:rPr>
              <w:t xml:space="preserve">ЛС № 04-01-05 "Наружные сети 0,4кВ от  ящиков коммерческого учета электрической энергии </w:t>
            </w:r>
            <w:proofErr w:type="gramStart"/>
            <w:r w:rsidRPr="00680AF5">
              <w:rPr>
                <w:color w:val="000000"/>
                <w:sz w:val="20"/>
                <w:szCs w:val="20"/>
              </w:rPr>
              <w:t>до ВРУ</w:t>
            </w:r>
            <w:proofErr w:type="gramEnd"/>
            <w:r w:rsidRPr="00680AF5">
              <w:rPr>
                <w:color w:val="000000"/>
                <w:sz w:val="20"/>
                <w:szCs w:val="20"/>
              </w:rPr>
              <w:t xml:space="preserve"> здания дома-интерната"</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24DBA326"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190EB336"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63FDE041" w14:textId="77777777" w:rsidR="00373F08" w:rsidRPr="00680AF5" w:rsidRDefault="00373F08" w:rsidP="00373F08">
            <w:pPr>
              <w:jc w:val="center"/>
              <w:rPr>
                <w:sz w:val="18"/>
                <w:szCs w:val="18"/>
              </w:rPr>
            </w:pPr>
            <w:r w:rsidRPr="00680AF5">
              <w:rPr>
                <w:sz w:val="18"/>
                <w:szCs w:val="18"/>
              </w:rPr>
              <w:t>3 941 593</w:t>
            </w:r>
          </w:p>
        </w:tc>
      </w:tr>
      <w:tr w:rsidR="00373F08" w:rsidRPr="00680AF5" w14:paraId="68DDCD4E"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E1E670D"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center"/>
            <w:hideMark/>
          </w:tcPr>
          <w:p w14:paraId="4F644C64"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55D37D08" w14:textId="77777777" w:rsidR="00373F08" w:rsidRPr="00680AF5" w:rsidRDefault="00373F08" w:rsidP="00373F08">
            <w:pPr>
              <w:rPr>
                <w:color w:val="000000"/>
                <w:sz w:val="20"/>
                <w:szCs w:val="20"/>
              </w:rPr>
            </w:pPr>
            <w:r w:rsidRPr="00680AF5">
              <w:rPr>
                <w:color w:val="000000"/>
                <w:sz w:val="20"/>
                <w:szCs w:val="20"/>
              </w:rPr>
              <w:t>ЛС № 04-01-06 "Наружные сети 0,4кВ от здания дома-интерната до шкафа управления пожарными насосами в резервуарах"</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2D707A8B"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4F19E9C8"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302A7BD8" w14:textId="77777777" w:rsidR="00373F08" w:rsidRPr="00680AF5" w:rsidRDefault="00373F08" w:rsidP="00373F08">
            <w:pPr>
              <w:jc w:val="center"/>
              <w:rPr>
                <w:sz w:val="18"/>
                <w:szCs w:val="18"/>
              </w:rPr>
            </w:pPr>
            <w:r w:rsidRPr="00680AF5">
              <w:rPr>
                <w:sz w:val="18"/>
                <w:szCs w:val="18"/>
              </w:rPr>
              <w:t>187 108</w:t>
            </w:r>
          </w:p>
        </w:tc>
      </w:tr>
      <w:tr w:rsidR="00373F08" w:rsidRPr="00680AF5" w14:paraId="7EC63A8F"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01A2040"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2553F4D8"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20E4C1C9" w14:textId="77777777" w:rsidR="00373F08" w:rsidRPr="00680AF5" w:rsidRDefault="00373F08" w:rsidP="00373F08">
            <w:pPr>
              <w:rPr>
                <w:color w:val="000000"/>
                <w:sz w:val="20"/>
                <w:szCs w:val="20"/>
              </w:rPr>
            </w:pPr>
            <w:r w:rsidRPr="00680AF5">
              <w:rPr>
                <w:color w:val="000000"/>
                <w:sz w:val="20"/>
                <w:szCs w:val="20"/>
              </w:rPr>
              <w:t>ЛС № 04-01-07 "Наружные сети 0,4кВ от здания дома-интерната до здания станции биологической очистки сточных вод"</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02EB0228"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0CBE6C9C"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0059595F" w14:textId="77777777" w:rsidR="00373F08" w:rsidRPr="00680AF5" w:rsidRDefault="00373F08" w:rsidP="00373F08">
            <w:pPr>
              <w:jc w:val="center"/>
              <w:rPr>
                <w:sz w:val="18"/>
                <w:szCs w:val="18"/>
              </w:rPr>
            </w:pPr>
            <w:r w:rsidRPr="00680AF5">
              <w:rPr>
                <w:sz w:val="18"/>
                <w:szCs w:val="18"/>
              </w:rPr>
              <w:t>50 079</w:t>
            </w:r>
          </w:p>
        </w:tc>
      </w:tr>
      <w:tr w:rsidR="00373F08" w:rsidRPr="00680AF5" w14:paraId="2DD805A2"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15C18594"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3C2E42E0"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55C8697C" w14:textId="77777777" w:rsidR="00373F08" w:rsidRPr="00680AF5" w:rsidRDefault="00373F08" w:rsidP="00373F08">
            <w:pPr>
              <w:rPr>
                <w:color w:val="000000"/>
                <w:sz w:val="20"/>
                <w:szCs w:val="20"/>
              </w:rPr>
            </w:pPr>
            <w:r w:rsidRPr="00680AF5">
              <w:rPr>
                <w:color w:val="000000"/>
                <w:sz w:val="20"/>
                <w:szCs w:val="20"/>
              </w:rPr>
              <w:t>ЛС № 04-02-01 "Наружное освещение"</w:t>
            </w:r>
          </w:p>
        </w:tc>
        <w:tc>
          <w:tcPr>
            <w:tcW w:w="596" w:type="pct"/>
            <w:tcBorders>
              <w:top w:val="nil"/>
              <w:left w:val="nil"/>
              <w:bottom w:val="single" w:sz="4" w:space="0" w:color="auto"/>
              <w:right w:val="single" w:sz="4" w:space="0" w:color="auto"/>
            </w:tcBorders>
            <w:shd w:val="clear" w:color="000000" w:fill="FFFFFF"/>
            <w:vAlign w:val="center"/>
            <w:hideMark/>
          </w:tcPr>
          <w:p w14:paraId="04839949"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479C33D3"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4E7D093B" w14:textId="77777777" w:rsidR="00373F08" w:rsidRPr="00680AF5" w:rsidRDefault="00373F08" w:rsidP="00373F08">
            <w:pPr>
              <w:jc w:val="center"/>
              <w:rPr>
                <w:sz w:val="18"/>
                <w:szCs w:val="18"/>
              </w:rPr>
            </w:pPr>
            <w:r w:rsidRPr="00680AF5">
              <w:rPr>
                <w:sz w:val="18"/>
                <w:szCs w:val="18"/>
              </w:rPr>
              <w:t>4 165 404</w:t>
            </w:r>
          </w:p>
        </w:tc>
      </w:tr>
      <w:tr w:rsidR="00373F08" w:rsidRPr="00680AF5" w14:paraId="36347463"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35CF297" w14:textId="77777777" w:rsidR="00373F08" w:rsidRPr="00680AF5" w:rsidRDefault="00373F08" w:rsidP="00373F08">
            <w:pPr>
              <w:rPr>
                <w:color w:val="000000"/>
                <w:sz w:val="20"/>
                <w:szCs w:val="20"/>
              </w:rPr>
            </w:pPr>
            <w:r w:rsidRPr="00680AF5">
              <w:rPr>
                <w:color w:val="000000"/>
                <w:sz w:val="20"/>
                <w:szCs w:val="20"/>
              </w:rPr>
              <w:lastRenderedPageBreak/>
              <w:t> </w:t>
            </w:r>
          </w:p>
        </w:tc>
        <w:tc>
          <w:tcPr>
            <w:tcW w:w="658" w:type="pct"/>
            <w:tcBorders>
              <w:top w:val="nil"/>
              <w:left w:val="nil"/>
              <w:bottom w:val="single" w:sz="4" w:space="0" w:color="auto"/>
              <w:right w:val="single" w:sz="4" w:space="0" w:color="auto"/>
            </w:tcBorders>
            <w:shd w:val="clear" w:color="auto" w:fill="auto"/>
            <w:noWrap/>
            <w:vAlign w:val="bottom"/>
            <w:hideMark/>
          </w:tcPr>
          <w:p w14:paraId="2FD3636C"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noWrap/>
            <w:vAlign w:val="bottom"/>
            <w:hideMark/>
          </w:tcPr>
          <w:p w14:paraId="5B99F488" w14:textId="77777777" w:rsidR="00373F08" w:rsidRPr="00680AF5" w:rsidRDefault="00373F08" w:rsidP="00373F08">
            <w:pPr>
              <w:rPr>
                <w:color w:val="000000"/>
                <w:sz w:val="20"/>
                <w:szCs w:val="20"/>
              </w:rPr>
            </w:pPr>
            <w:r w:rsidRPr="00680AF5">
              <w:rPr>
                <w:color w:val="000000"/>
                <w:sz w:val="20"/>
                <w:szCs w:val="20"/>
              </w:rPr>
              <w:t>ЛС № 04-02-02 "Фундаменты опор  электроосвещения"</w:t>
            </w:r>
          </w:p>
        </w:tc>
        <w:tc>
          <w:tcPr>
            <w:tcW w:w="596" w:type="pct"/>
            <w:tcBorders>
              <w:top w:val="nil"/>
              <w:left w:val="nil"/>
              <w:bottom w:val="single" w:sz="4" w:space="0" w:color="auto"/>
              <w:right w:val="single" w:sz="4" w:space="0" w:color="auto"/>
            </w:tcBorders>
            <w:shd w:val="clear" w:color="000000" w:fill="FFFFFF"/>
            <w:vAlign w:val="center"/>
            <w:hideMark/>
          </w:tcPr>
          <w:p w14:paraId="3C46FE7E"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0A9DEFA2"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67FED4BE" w14:textId="77777777" w:rsidR="00373F08" w:rsidRPr="00680AF5" w:rsidRDefault="00373F08" w:rsidP="00373F08">
            <w:pPr>
              <w:jc w:val="center"/>
              <w:rPr>
                <w:sz w:val="18"/>
                <w:szCs w:val="18"/>
              </w:rPr>
            </w:pPr>
            <w:r w:rsidRPr="00680AF5">
              <w:rPr>
                <w:sz w:val="18"/>
                <w:szCs w:val="18"/>
              </w:rPr>
              <w:t>395 590</w:t>
            </w:r>
          </w:p>
        </w:tc>
      </w:tr>
      <w:tr w:rsidR="00373F08" w:rsidRPr="00680AF5" w14:paraId="4CA9A43D"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1561BB01"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614FE250"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bottom"/>
            <w:hideMark/>
          </w:tcPr>
          <w:p w14:paraId="50AA05CE" w14:textId="77777777" w:rsidR="00373F08" w:rsidRPr="00680AF5" w:rsidRDefault="00373F08" w:rsidP="00373F08">
            <w:pPr>
              <w:rPr>
                <w:color w:val="000000"/>
                <w:sz w:val="20"/>
                <w:szCs w:val="20"/>
              </w:rPr>
            </w:pPr>
            <w:r w:rsidRPr="00680AF5">
              <w:rPr>
                <w:color w:val="000000"/>
                <w:sz w:val="20"/>
                <w:szCs w:val="20"/>
              </w:rPr>
              <w:t>ЛС № 04-03-01 "Многофункциональное заземление и молниезащита здания интерната"</w:t>
            </w:r>
          </w:p>
        </w:tc>
        <w:tc>
          <w:tcPr>
            <w:tcW w:w="596" w:type="pct"/>
            <w:tcBorders>
              <w:top w:val="nil"/>
              <w:left w:val="nil"/>
              <w:bottom w:val="single" w:sz="4" w:space="0" w:color="auto"/>
              <w:right w:val="single" w:sz="4" w:space="0" w:color="auto"/>
            </w:tcBorders>
            <w:shd w:val="clear" w:color="000000" w:fill="FFFFFF"/>
            <w:vAlign w:val="center"/>
            <w:hideMark/>
          </w:tcPr>
          <w:p w14:paraId="25AD9B83"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1033A4BE"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2843D0AF" w14:textId="77777777" w:rsidR="00373F08" w:rsidRPr="00680AF5" w:rsidRDefault="00373F08" w:rsidP="00373F08">
            <w:pPr>
              <w:jc w:val="center"/>
              <w:rPr>
                <w:sz w:val="18"/>
                <w:szCs w:val="18"/>
              </w:rPr>
            </w:pPr>
            <w:r w:rsidRPr="00680AF5">
              <w:rPr>
                <w:sz w:val="18"/>
                <w:szCs w:val="18"/>
              </w:rPr>
              <w:t>477 018</w:t>
            </w:r>
          </w:p>
        </w:tc>
      </w:tr>
      <w:tr w:rsidR="00373F08" w:rsidRPr="00680AF5" w14:paraId="69410975"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30E89C2"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7FC7A9E5"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bottom"/>
            <w:hideMark/>
          </w:tcPr>
          <w:p w14:paraId="29CDAEE7" w14:textId="77777777" w:rsidR="00373F08" w:rsidRPr="00680AF5" w:rsidRDefault="00373F08" w:rsidP="00373F08">
            <w:pPr>
              <w:rPr>
                <w:color w:val="000000"/>
                <w:sz w:val="20"/>
                <w:szCs w:val="20"/>
              </w:rPr>
            </w:pPr>
            <w:r w:rsidRPr="00680AF5">
              <w:rPr>
                <w:color w:val="000000"/>
                <w:sz w:val="20"/>
                <w:szCs w:val="20"/>
              </w:rPr>
              <w:t>ЛС № 04-03-02 "Многофункциональное заземление и молниезащита здания котельной"</w:t>
            </w:r>
          </w:p>
        </w:tc>
        <w:tc>
          <w:tcPr>
            <w:tcW w:w="596" w:type="pct"/>
            <w:tcBorders>
              <w:top w:val="nil"/>
              <w:left w:val="nil"/>
              <w:bottom w:val="single" w:sz="4" w:space="0" w:color="auto"/>
              <w:right w:val="single" w:sz="4" w:space="0" w:color="auto"/>
            </w:tcBorders>
            <w:shd w:val="clear" w:color="000000" w:fill="FFFFFF"/>
            <w:vAlign w:val="center"/>
            <w:hideMark/>
          </w:tcPr>
          <w:p w14:paraId="52BB9F5F"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02DDD5FC"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1366C931" w14:textId="77777777" w:rsidR="00373F08" w:rsidRPr="00680AF5" w:rsidRDefault="00373F08" w:rsidP="00373F08">
            <w:pPr>
              <w:jc w:val="center"/>
              <w:rPr>
                <w:sz w:val="18"/>
                <w:szCs w:val="18"/>
              </w:rPr>
            </w:pPr>
            <w:r w:rsidRPr="00680AF5">
              <w:rPr>
                <w:sz w:val="18"/>
                <w:szCs w:val="18"/>
              </w:rPr>
              <w:t>89 592</w:t>
            </w:r>
          </w:p>
        </w:tc>
      </w:tr>
      <w:tr w:rsidR="00373F08" w:rsidRPr="00680AF5" w14:paraId="04BD3B05"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7F14C83C"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5B5293DD"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bottom"/>
            <w:hideMark/>
          </w:tcPr>
          <w:p w14:paraId="09FF7F0C" w14:textId="77777777" w:rsidR="00373F08" w:rsidRPr="00680AF5" w:rsidRDefault="00373F08" w:rsidP="00373F08">
            <w:pPr>
              <w:rPr>
                <w:color w:val="000000"/>
                <w:sz w:val="20"/>
                <w:szCs w:val="20"/>
              </w:rPr>
            </w:pPr>
            <w:r w:rsidRPr="00680AF5">
              <w:rPr>
                <w:color w:val="000000"/>
                <w:sz w:val="20"/>
                <w:szCs w:val="20"/>
              </w:rPr>
              <w:t>ЛС № 04-03-03 "Многофункциональное заземление и молниезащита здания ДГУ"</w:t>
            </w:r>
          </w:p>
        </w:tc>
        <w:tc>
          <w:tcPr>
            <w:tcW w:w="596" w:type="pct"/>
            <w:tcBorders>
              <w:top w:val="nil"/>
              <w:left w:val="nil"/>
              <w:bottom w:val="single" w:sz="4" w:space="0" w:color="auto"/>
              <w:right w:val="single" w:sz="4" w:space="0" w:color="auto"/>
            </w:tcBorders>
            <w:shd w:val="clear" w:color="000000" w:fill="FFFFFF"/>
            <w:vAlign w:val="center"/>
            <w:hideMark/>
          </w:tcPr>
          <w:p w14:paraId="29B9A935"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529D126C"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6ED88D9A" w14:textId="77777777" w:rsidR="00373F08" w:rsidRPr="00680AF5" w:rsidRDefault="00373F08" w:rsidP="00373F08">
            <w:pPr>
              <w:jc w:val="center"/>
              <w:rPr>
                <w:sz w:val="18"/>
                <w:szCs w:val="18"/>
              </w:rPr>
            </w:pPr>
            <w:r w:rsidRPr="00680AF5">
              <w:rPr>
                <w:sz w:val="18"/>
                <w:szCs w:val="18"/>
              </w:rPr>
              <w:t>132 283</w:t>
            </w:r>
          </w:p>
        </w:tc>
      </w:tr>
      <w:tr w:rsidR="00373F08" w:rsidRPr="00680AF5" w14:paraId="5942C079"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6A8DDBD9"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5F37F40A"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bottom"/>
            <w:hideMark/>
          </w:tcPr>
          <w:p w14:paraId="009A062B" w14:textId="77777777" w:rsidR="00373F08" w:rsidRPr="00680AF5" w:rsidRDefault="00373F08" w:rsidP="00373F08">
            <w:pPr>
              <w:rPr>
                <w:color w:val="000000"/>
                <w:sz w:val="20"/>
                <w:szCs w:val="20"/>
              </w:rPr>
            </w:pPr>
            <w:r w:rsidRPr="00680AF5">
              <w:rPr>
                <w:color w:val="000000"/>
                <w:sz w:val="20"/>
                <w:szCs w:val="20"/>
              </w:rPr>
              <w:t>ЛС № 04-03-04 "Многофункциональное заземление и молниезащита здания станции биологической очистки"</w:t>
            </w:r>
          </w:p>
        </w:tc>
        <w:tc>
          <w:tcPr>
            <w:tcW w:w="596" w:type="pct"/>
            <w:tcBorders>
              <w:top w:val="nil"/>
              <w:left w:val="nil"/>
              <w:bottom w:val="single" w:sz="4" w:space="0" w:color="auto"/>
              <w:right w:val="single" w:sz="4" w:space="0" w:color="auto"/>
            </w:tcBorders>
            <w:shd w:val="clear" w:color="000000" w:fill="FFFFFF"/>
            <w:vAlign w:val="center"/>
            <w:hideMark/>
          </w:tcPr>
          <w:p w14:paraId="2FEB4DA1"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710DE131"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3C8519FD" w14:textId="77777777" w:rsidR="00373F08" w:rsidRPr="00680AF5" w:rsidRDefault="00373F08" w:rsidP="00373F08">
            <w:pPr>
              <w:jc w:val="center"/>
              <w:rPr>
                <w:sz w:val="18"/>
                <w:szCs w:val="18"/>
              </w:rPr>
            </w:pPr>
            <w:r w:rsidRPr="00680AF5">
              <w:rPr>
                <w:sz w:val="18"/>
                <w:szCs w:val="18"/>
              </w:rPr>
              <w:t>23 096</w:t>
            </w:r>
          </w:p>
        </w:tc>
      </w:tr>
      <w:tr w:rsidR="00373F08" w:rsidRPr="00680AF5" w14:paraId="741C1162"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70DEB952"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2B78770D"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noWrap/>
            <w:vAlign w:val="bottom"/>
            <w:hideMark/>
          </w:tcPr>
          <w:p w14:paraId="477BF5BB" w14:textId="77777777" w:rsidR="00373F08" w:rsidRPr="00680AF5" w:rsidRDefault="00373F08" w:rsidP="00373F08">
            <w:pPr>
              <w:rPr>
                <w:color w:val="000000"/>
                <w:sz w:val="20"/>
                <w:szCs w:val="20"/>
              </w:rPr>
            </w:pPr>
            <w:r w:rsidRPr="00680AF5">
              <w:rPr>
                <w:color w:val="000000"/>
                <w:sz w:val="20"/>
                <w:szCs w:val="20"/>
              </w:rPr>
              <w:t>ЛС № 05-01 "Наружные сети связи"</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798ECFC3"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76C55AF5"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0C3F513C" w14:textId="77777777" w:rsidR="00373F08" w:rsidRPr="00680AF5" w:rsidRDefault="00373F08" w:rsidP="00373F08">
            <w:pPr>
              <w:jc w:val="center"/>
              <w:rPr>
                <w:sz w:val="18"/>
                <w:szCs w:val="18"/>
              </w:rPr>
            </w:pPr>
            <w:r w:rsidRPr="00680AF5">
              <w:rPr>
                <w:sz w:val="18"/>
                <w:szCs w:val="18"/>
              </w:rPr>
              <w:t>69 970</w:t>
            </w:r>
          </w:p>
        </w:tc>
      </w:tr>
      <w:tr w:rsidR="00373F08" w:rsidRPr="00680AF5" w14:paraId="2B5D7A33"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73D3CB58" w14:textId="77777777" w:rsidR="00373F08" w:rsidRPr="00680AF5" w:rsidRDefault="00373F08" w:rsidP="00373F08">
            <w:pPr>
              <w:jc w:val="center"/>
              <w:rPr>
                <w:color w:val="000000"/>
                <w:sz w:val="20"/>
                <w:szCs w:val="20"/>
              </w:rPr>
            </w:pPr>
            <w:r w:rsidRPr="00680AF5">
              <w:rPr>
                <w:color w:val="000000"/>
                <w:sz w:val="20"/>
                <w:szCs w:val="20"/>
              </w:rPr>
              <w:t>15</w:t>
            </w:r>
          </w:p>
        </w:tc>
        <w:tc>
          <w:tcPr>
            <w:tcW w:w="658" w:type="pct"/>
            <w:tcBorders>
              <w:top w:val="nil"/>
              <w:left w:val="nil"/>
              <w:bottom w:val="single" w:sz="4" w:space="0" w:color="auto"/>
              <w:right w:val="single" w:sz="4" w:space="0" w:color="auto"/>
            </w:tcBorders>
            <w:shd w:val="clear" w:color="auto" w:fill="auto"/>
            <w:noWrap/>
            <w:vAlign w:val="center"/>
            <w:hideMark/>
          </w:tcPr>
          <w:p w14:paraId="1F2CDACB" w14:textId="77777777" w:rsidR="00373F08" w:rsidRPr="00680AF5" w:rsidRDefault="00373F08" w:rsidP="00373F08">
            <w:pPr>
              <w:jc w:val="center"/>
              <w:rPr>
                <w:b/>
                <w:bCs/>
                <w:color w:val="000000"/>
                <w:sz w:val="20"/>
                <w:szCs w:val="20"/>
              </w:rPr>
            </w:pPr>
            <w:r w:rsidRPr="00680AF5">
              <w:rPr>
                <w:b/>
                <w:bCs/>
                <w:color w:val="000000"/>
                <w:sz w:val="20"/>
                <w:szCs w:val="20"/>
              </w:rPr>
              <w:t>20.</w:t>
            </w:r>
          </w:p>
        </w:tc>
        <w:tc>
          <w:tcPr>
            <w:tcW w:w="349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6D25FE9" w14:textId="77777777" w:rsidR="00373F08" w:rsidRPr="00680AF5" w:rsidRDefault="00373F08" w:rsidP="00373F08">
            <w:pPr>
              <w:rPr>
                <w:b/>
                <w:bCs/>
                <w:color w:val="000000"/>
                <w:sz w:val="20"/>
                <w:szCs w:val="20"/>
              </w:rPr>
            </w:pPr>
            <w:r w:rsidRPr="00680AF5">
              <w:rPr>
                <w:b/>
                <w:bCs/>
                <w:color w:val="000000"/>
                <w:sz w:val="20"/>
                <w:szCs w:val="20"/>
              </w:rPr>
              <w:t>Устройство наружных сетей канализации</w:t>
            </w:r>
          </w:p>
        </w:tc>
        <w:tc>
          <w:tcPr>
            <w:tcW w:w="592" w:type="pct"/>
            <w:tcBorders>
              <w:top w:val="nil"/>
              <w:left w:val="nil"/>
              <w:bottom w:val="single" w:sz="4" w:space="0" w:color="auto"/>
              <w:right w:val="single" w:sz="4" w:space="0" w:color="auto"/>
            </w:tcBorders>
            <w:shd w:val="clear" w:color="auto" w:fill="auto"/>
            <w:noWrap/>
            <w:vAlign w:val="bottom"/>
            <w:hideMark/>
          </w:tcPr>
          <w:p w14:paraId="1FB63009" w14:textId="77777777" w:rsidR="00373F08" w:rsidRPr="00680AF5" w:rsidRDefault="00373F08" w:rsidP="00373F08">
            <w:pPr>
              <w:rPr>
                <w:sz w:val="18"/>
                <w:szCs w:val="18"/>
              </w:rPr>
            </w:pPr>
            <w:r w:rsidRPr="00680AF5">
              <w:rPr>
                <w:sz w:val="18"/>
                <w:szCs w:val="18"/>
              </w:rPr>
              <w:t> </w:t>
            </w:r>
          </w:p>
        </w:tc>
      </w:tr>
      <w:tr w:rsidR="00373F08" w:rsidRPr="00680AF5" w14:paraId="408562B0"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3C25C175"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0F7B718F"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bottom"/>
            <w:hideMark/>
          </w:tcPr>
          <w:p w14:paraId="0DC03C71" w14:textId="77777777" w:rsidR="00373F08" w:rsidRPr="00680AF5" w:rsidRDefault="00373F08" w:rsidP="00373F08">
            <w:pPr>
              <w:rPr>
                <w:color w:val="000000"/>
                <w:sz w:val="20"/>
                <w:szCs w:val="20"/>
              </w:rPr>
            </w:pPr>
            <w:r w:rsidRPr="00680AF5">
              <w:rPr>
                <w:color w:val="000000"/>
                <w:sz w:val="20"/>
                <w:szCs w:val="20"/>
              </w:rPr>
              <w:t>ЛС № 06-04 "Наружные сети бытовой канализации"</w:t>
            </w:r>
          </w:p>
        </w:tc>
        <w:tc>
          <w:tcPr>
            <w:tcW w:w="596" w:type="pct"/>
            <w:tcBorders>
              <w:top w:val="nil"/>
              <w:left w:val="nil"/>
              <w:bottom w:val="single" w:sz="4" w:space="0" w:color="auto"/>
              <w:right w:val="single" w:sz="4" w:space="0" w:color="auto"/>
            </w:tcBorders>
            <w:shd w:val="clear" w:color="000000" w:fill="FFFFFF"/>
            <w:vAlign w:val="center"/>
            <w:hideMark/>
          </w:tcPr>
          <w:p w14:paraId="22DB6516"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55C1D302"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07C8E1A6" w14:textId="77777777" w:rsidR="00373F08" w:rsidRPr="00680AF5" w:rsidRDefault="00373F08" w:rsidP="00373F08">
            <w:pPr>
              <w:jc w:val="center"/>
              <w:rPr>
                <w:sz w:val="18"/>
                <w:szCs w:val="18"/>
              </w:rPr>
            </w:pPr>
            <w:r w:rsidRPr="00680AF5">
              <w:rPr>
                <w:sz w:val="18"/>
                <w:szCs w:val="18"/>
              </w:rPr>
              <w:t>1 526 516</w:t>
            </w:r>
          </w:p>
        </w:tc>
      </w:tr>
      <w:tr w:rsidR="00373F08" w:rsidRPr="00680AF5" w14:paraId="486FF66F"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827DB6B"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0C197DC7"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bottom"/>
            <w:hideMark/>
          </w:tcPr>
          <w:p w14:paraId="48FAEFF8" w14:textId="77777777" w:rsidR="00373F08" w:rsidRPr="00680AF5" w:rsidRDefault="00373F08" w:rsidP="00373F08">
            <w:pPr>
              <w:rPr>
                <w:color w:val="000000"/>
                <w:sz w:val="20"/>
                <w:szCs w:val="20"/>
              </w:rPr>
            </w:pPr>
            <w:r w:rsidRPr="00680AF5">
              <w:rPr>
                <w:color w:val="000000"/>
                <w:sz w:val="20"/>
                <w:szCs w:val="20"/>
              </w:rPr>
              <w:t>ЛС № 06-05 "Дождевая канализация К 2"</w:t>
            </w:r>
          </w:p>
        </w:tc>
        <w:tc>
          <w:tcPr>
            <w:tcW w:w="596" w:type="pct"/>
            <w:tcBorders>
              <w:top w:val="nil"/>
              <w:left w:val="nil"/>
              <w:bottom w:val="single" w:sz="4" w:space="0" w:color="auto"/>
              <w:right w:val="single" w:sz="4" w:space="0" w:color="auto"/>
            </w:tcBorders>
            <w:shd w:val="clear" w:color="000000" w:fill="FFFFFF"/>
            <w:vAlign w:val="center"/>
            <w:hideMark/>
          </w:tcPr>
          <w:p w14:paraId="5DD4CB2B"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478314CD"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0AC1D0B2" w14:textId="77777777" w:rsidR="00373F08" w:rsidRPr="00680AF5" w:rsidRDefault="00373F08" w:rsidP="00373F08">
            <w:pPr>
              <w:jc w:val="center"/>
              <w:rPr>
                <w:sz w:val="18"/>
                <w:szCs w:val="18"/>
              </w:rPr>
            </w:pPr>
            <w:r w:rsidRPr="00680AF5">
              <w:rPr>
                <w:sz w:val="18"/>
                <w:szCs w:val="18"/>
              </w:rPr>
              <w:t>1 647 284</w:t>
            </w:r>
          </w:p>
        </w:tc>
      </w:tr>
      <w:tr w:rsidR="00373F08" w:rsidRPr="00680AF5" w14:paraId="4D6479A4"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A4DDBE4"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67F96BF4"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noWrap/>
            <w:vAlign w:val="bottom"/>
            <w:hideMark/>
          </w:tcPr>
          <w:p w14:paraId="66AF5D55" w14:textId="77777777" w:rsidR="00373F08" w:rsidRPr="00680AF5" w:rsidRDefault="00373F08" w:rsidP="00373F08">
            <w:pPr>
              <w:rPr>
                <w:color w:val="000000"/>
                <w:sz w:val="20"/>
                <w:szCs w:val="20"/>
              </w:rPr>
            </w:pPr>
            <w:r w:rsidRPr="00680AF5">
              <w:rPr>
                <w:color w:val="000000"/>
                <w:sz w:val="20"/>
                <w:szCs w:val="20"/>
              </w:rPr>
              <w:t>ЛС № 06-06 "Общесплавная канализация"</w:t>
            </w:r>
          </w:p>
        </w:tc>
        <w:tc>
          <w:tcPr>
            <w:tcW w:w="596" w:type="pct"/>
            <w:tcBorders>
              <w:top w:val="nil"/>
              <w:left w:val="nil"/>
              <w:bottom w:val="single" w:sz="4" w:space="0" w:color="auto"/>
              <w:right w:val="single" w:sz="4" w:space="0" w:color="auto"/>
            </w:tcBorders>
            <w:shd w:val="clear" w:color="000000" w:fill="FFFFFF"/>
            <w:vAlign w:val="center"/>
            <w:hideMark/>
          </w:tcPr>
          <w:p w14:paraId="709C8315"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3F5DAA79"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0761C8E4" w14:textId="77777777" w:rsidR="00373F08" w:rsidRPr="00680AF5" w:rsidRDefault="00373F08" w:rsidP="00373F08">
            <w:pPr>
              <w:jc w:val="center"/>
              <w:rPr>
                <w:sz w:val="18"/>
                <w:szCs w:val="18"/>
              </w:rPr>
            </w:pPr>
            <w:r w:rsidRPr="00680AF5">
              <w:rPr>
                <w:sz w:val="18"/>
                <w:szCs w:val="18"/>
              </w:rPr>
              <w:t>619 768</w:t>
            </w:r>
          </w:p>
        </w:tc>
      </w:tr>
      <w:tr w:rsidR="00373F08" w:rsidRPr="00680AF5" w14:paraId="50481BCD"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29B65DE"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3E9FAE98"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0EF9D8DC" w14:textId="77777777" w:rsidR="00373F08" w:rsidRPr="00680AF5" w:rsidRDefault="00373F08" w:rsidP="00373F08">
            <w:pPr>
              <w:rPr>
                <w:color w:val="000000"/>
                <w:sz w:val="20"/>
                <w:szCs w:val="20"/>
              </w:rPr>
            </w:pPr>
            <w:r w:rsidRPr="00680AF5">
              <w:rPr>
                <w:color w:val="000000"/>
                <w:sz w:val="20"/>
                <w:szCs w:val="20"/>
              </w:rPr>
              <w:t>ЛС № 06-07-04 "Биологические очистные сооружения"</w:t>
            </w:r>
          </w:p>
        </w:tc>
        <w:tc>
          <w:tcPr>
            <w:tcW w:w="596" w:type="pct"/>
            <w:tcBorders>
              <w:top w:val="nil"/>
              <w:left w:val="nil"/>
              <w:bottom w:val="single" w:sz="4" w:space="0" w:color="auto"/>
              <w:right w:val="single" w:sz="4" w:space="0" w:color="auto"/>
            </w:tcBorders>
            <w:shd w:val="clear" w:color="auto" w:fill="auto"/>
            <w:vAlign w:val="center"/>
            <w:hideMark/>
          </w:tcPr>
          <w:p w14:paraId="22012905" w14:textId="77777777" w:rsidR="00373F08" w:rsidRPr="00680AF5" w:rsidRDefault="00373F08" w:rsidP="00373F08">
            <w:pPr>
              <w:jc w:val="center"/>
              <w:rPr>
                <w:color w:val="000000"/>
                <w:sz w:val="20"/>
                <w:szCs w:val="20"/>
              </w:rPr>
            </w:pPr>
            <w:proofErr w:type="spellStart"/>
            <w:r w:rsidRPr="00680AF5">
              <w:rPr>
                <w:color w:val="000000"/>
                <w:sz w:val="20"/>
                <w:szCs w:val="20"/>
              </w:rPr>
              <w:t>шт</w:t>
            </w:r>
            <w:proofErr w:type="spellEnd"/>
          </w:p>
        </w:tc>
        <w:tc>
          <w:tcPr>
            <w:tcW w:w="593" w:type="pct"/>
            <w:tcBorders>
              <w:top w:val="nil"/>
              <w:left w:val="nil"/>
              <w:bottom w:val="single" w:sz="4" w:space="0" w:color="auto"/>
              <w:right w:val="single" w:sz="4" w:space="0" w:color="auto"/>
            </w:tcBorders>
            <w:shd w:val="clear" w:color="auto" w:fill="auto"/>
            <w:vAlign w:val="center"/>
            <w:hideMark/>
          </w:tcPr>
          <w:p w14:paraId="218F6807" w14:textId="77777777" w:rsidR="00373F08" w:rsidRPr="00680AF5" w:rsidRDefault="00373F08" w:rsidP="00373F08">
            <w:pPr>
              <w:jc w:val="center"/>
              <w:rPr>
                <w:color w:val="000000"/>
                <w:sz w:val="20"/>
                <w:szCs w:val="20"/>
              </w:rPr>
            </w:pPr>
            <w:r w:rsidRPr="00680AF5">
              <w:rPr>
                <w:color w:val="000000"/>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1596ABC3" w14:textId="77777777" w:rsidR="00373F08" w:rsidRPr="00680AF5" w:rsidRDefault="00373F08" w:rsidP="00373F08">
            <w:pPr>
              <w:jc w:val="center"/>
              <w:rPr>
                <w:sz w:val="18"/>
                <w:szCs w:val="18"/>
              </w:rPr>
            </w:pPr>
            <w:r w:rsidRPr="00680AF5">
              <w:rPr>
                <w:sz w:val="18"/>
                <w:szCs w:val="18"/>
              </w:rPr>
              <w:t>11 126 233</w:t>
            </w:r>
          </w:p>
        </w:tc>
      </w:tr>
      <w:tr w:rsidR="00373F08" w:rsidRPr="00680AF5" w14:paraId="0093D44E"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795F57A5" w14:textId="77777777" w:rsidR="00373F08" w:rsidRPr="00680AF5" w:rsidRDefault="00373F08" w:rsidP="00373F08">
            <w:pPr>
              <w:jc w:val="center"/>
              <w:rPr>
                <w:color w:val="000000"/>
                <w:sz w:val="20"/>
                <w:szCs w:val="20"/>
              </w:rPr>
            </w:pPr>
            <w:r w:rsidRPr="00680AF5">
              <w:rPr>
                <w:color w:val="000000"/>
                <w:sz w:val="20"/>
                <w:szCs w:val="20"/>
              </w:rPr>
              <w:t>16</w:t>
            </w:r>
          </w:p>
        </w:tc>
        <w:tc>
          <w:tcPr>
            <w:tcW w:w="658" w:type="pct"/>
            <w:tcBorders>
              <w:top w:val="nil"/>
              <w:left w:val="nil"/>
              <w:bottom w:val="single" w:sz="4" w:space="0" w:color="auto"/>
              <w:right w:val="single" w:sz="4" w:space="0" w:color="auto"/>
            </w:tcBorders>
            <w:shd w:val="clear" w:color="auto" w:fill="auto"/>
            <w:noWrap/>
            <w:vAlign w:val="bottom"/>
            <w:hideMark/>
          </w:tcPr>
          <w:p w14:paraId="59B23C6B" w14:textId="77777777" w:rsidR="00373F08" w:rsidRPr="00680AF5" w:rsidRDefault="00373F08" w:rsidP="00373F08">
            <w:pPr>
              <w:jc w:val="center"/>
              <w:rPr>
                <w:b/>
                <w:bCs/>
                <w:color w:val="000000"/>
                <w:sz w:val="20"/>
                <w:szCs w:val="20"/>
              </w:rPr>
            </w:pPr>
            <w:r w:rsidRPr="00680AF5">
              <w:rPr>
                <w:b/>
                <w:bCs/>
                <w:color w:val="000000"/>
                <w:sz w:val="20"/>
                <w:szCs w:val="20"/>
              </w:rPr>
              <w:t>21.</w:t>
            </w:r>
          </w:p>
        </w:tc>
        <w:tc>
          <w:tcPr>
            <w:tcW w:w="349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5C4A8DE" w14:textId="77777777" w:rsidR="00373F08" w:rsidRPr="00680AF5" w:rsidRDefault="00373F08" w:rsidP="00373F08">
            <w:pPr>
              <w:rPr>
                <w:b/>
                <w:bCs/>
                <w:color w:val="000000"/>
                <w:sz w:val="20"/>
                <w:szCs w:val="20"/>
              </w:rPr>
            </w:pPr>
            <w:r w:rsidRPr="00680AF5">
              <w:rPr>
                <w:b/>
                <w:bCs/>
                <w:color w:val="000000"/>
                <w:sz w:val="20"/>
                <w:szCs w:val="20"/>
              </w:rPr>
              <w:t>Устройство наружных сетей водоснабжения</w:t>
            </w:r>
          </w:p>
        </w:tc>
        <w:tc>
          <w:tcPr>
            <w:tcW w:w="592" w:type="pct"/>
            <w:tcBorders>
              <w:top w:val="nil"/>
              <w:left w:val="nil"/>
              <w:bottom w:val="single" w:sz="4" w:space="0" w:color="auto"/>
              <w:right w:val="single" w:sz="4" w:space="0" w:color="auto"/>
            </w:tcBorders>
            <w:shd w:val="clear" w:color="auto" w:fill="auto"/>
            <w:noWrap/>
            <w:vAlign w:val="center"/>
            <w:hideMark/>
          </w:tcPr>
          <w:p w14:paraId="048F17E1" w14:textId="77777777" w:rsidR="00373F08" w:rsidRPr="00680AF5" w:rsidRDefault="00373F08" w:rsidP="00373F08">
            <w:pPr>
              <w:jc w:val="center"/>
              <w:rPr>
                <w:sz w:val="18"/>
                <w:szCs w:val="18"/>
              </w:rPr>
            </w:pPr>
            <w:r w:rsidRPr="00680AF5">
              <w:rPr>
                <w:sz w:val="18"/>
                <w:szCs w:val="18"/>
              </w:rPr>
              <w:t> </w:t>
            </w:r>
          </w:p>
        </w:tc>
      </w:tr>
      <w:tr w:rsidR="00373F08" w:rsidRPr="00680AF5" w14:paraId="0060FDCB"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42446557"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54F08C81"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2B4B0443" w14:textId="77777777" w:rsidR="00373F08" w:rsidRPr="00680AF5" w:rsidRDefault="00373F08" w:rsidP="00373F08">
            <w:pPr>
              <w:rPr>
                <w:color w:val="000000"/>
                <w:sz w:val="20"/>
                <w:szCs w:val="20"/>
              </w:rPr>
            </w:pPr>
            <w:r w:rsidRPr="00680AF5">
              <w:rPr>
                <w:color w:val="000000"/>
                <w:sz w:val="20"/>
                <w:szCs w:val="20"/>
              </w:rPr>
              <w:t>ЛС № 06-01 "Наружные сети хозяйственно-питьевого водопровода"</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77EF382E"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2F4B459B"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75BA1FC0" w14:textId="77777777" w:rsidR="00373F08" w:rsidRPr="00680AF5" w:rsidRDefault="00373F08" w:rsidP="00373F08">
            <w:pPr>
              <w:jc w:val="center"/>
              <w:rPr>
                <w:sz w:val="18"/>
                <w:szCs w:val="18"/>
              </w:rPr>
            </w:pPr>
            <w:r w:rsidRPr="00680AF5">
              <w:rPr>
                <w:sz w:val="18"/>
                <w:szCs w:val="18"/>
              </w:rPr>
              <w:t>233 691</w:t>
            </w:r>
          </w:p>
        </w:tc>
      </w:tr>
      <w:tr w:rsidR="00373F08" w:rsidRPr="00680AF5" w14:paraId="2054970A"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3F4FDBC"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08B6D67D"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694F3C52" w14:textId="77777777" w:rsidR="00373F08" w:rsidRPr="00680AF5" w:rsidRDefault="00373F08" w:rsidP="00373F08">
            <w:pPr>
              <w:rPr>
                <w:color w:val="000000"/>
                <w:sz w:val="20"/>
                <w:szCs w:val="20"/>
              </w:rPr>
            </w:pPr>
            <w:r w:rsidRPr="00680AF5">
              <w:rPr>
                <w:color w:val="000000"/>
                <w:sz w:val="20"/>
                <w:szCs w:val="20"/>
              </w:rPr>
              <w:t>ЛС № 06-02 "Наружные сети противопожарного водопровода"</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1FC9F77F"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22289795"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0A4BFDCF" w14:textId="77777777" w:rsidR="00373F08" w:rsidRPr="00680AF5" w:rsidRDefault="00373F08" w:rsidP="00373F08">
            <w:pPr>
              <w:jc w:val="center"/>
              <w:rPr>
                <w:sz w:val="18"/>
                <w:szCs w:val="18"/>
              </w:rPr>
            </w:pPr>
            <w:r w:rsidRPr="00680AF5">
              <w:rPr>
                <w:sz w:val="18"/>
                <w:szCs w:val="18"/>
              </w:rPr>
              <w:t>1 761 275</w:t>
            </w:r>
          </w:p>
        </w:tc>
      </w:tr>
      <w:tr w:rsidR="00373F08" w:rsidRPr="00680AF5" w14:paraId="1A4D9174"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68330DE2" w14:textId="77777777" w:rsidR="00373F08" w:rsidRPr="00680AF5" w:rsidRDefault="00373F08" w:rsidP="00373F08">
            <w:pPr>
              <w:jc w:val="center"/>
              <w:rPr>
                <w:color w:val="000000"/>
                <w:sz w:val="20"/>
                <w:szCs w:val="20"/>
              </w:rPr>
            </w:pPr>
            <w:r w:rsidRPr="00680AF5">
              <w:rPr>
                <w:color w:val="000000"/>
                <w:sz w:val="20"/>
                <w:szCs w:val="20"/>
              </w:rPr>
              <w:t>17</w:t>
            </w:r>
          </w:p>
        </w:tc>
        <w:tc>
          <w:tcPr>
            <w:tcW w:w="658" w:type="pct"/>
            <w:tcBorders>
              <w:top w:val="nil"/>
              <w:left w:val="nil"/>
              <w:bottom w:val="single" w:sz="4" w:space="0" w:color="auto"/>
              <w:right w:val="single" w:sz="4" w:space="0" w:color="auto"/>
            </w:tcBorders>
            <w:shd w:val="clear" w:color="auto" w:fill="auto"/>
            <w:noWrap/>
            <w:vAlign w:val="bottom"/>
            <w:hideMark/>
          </w:tcPr>
          <w:p w14:paraId="09A87A3C" w14:textId="77777777" w:rsidR="00373F08" w:rsidRPr="00680AF5" w:rsidRDefault="00373F08" w:rsidP="00373F08">
            <w:pPr>
              <w:jc w:val="center"/>
              <w:rPr>
                <w:b/>
                <w:bCs/>
                <w:color w:val="000000"/>
                <w:sz w:val="20"/>
                <w:szCs w:val="20"/>
              </w:rPr>
            </w:pPr>
            <w:r w:rsidRPr="00680AF5">
              <w:rPr>
                <w:b/>
                <w:bCs/>
                <w:color w:val="000000"/>
                <w:sz w:val="20"/>
                <w:szCs w:val="20"/>
              </w:rPr>
              <w:t>22.</w:t>
            </w:r>
          </w:p>
        </w:tc>
        <w:tc>
          <w:tcPr>
            <w:tcW w:w="349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F660F30" w14:textId="77777777" w:rsidR="00373F08" w:rsidRPr="00680AF5" w:rsidRDefault="00373F08" w:rsidP="00373F08">
            <w:pPr>
              <w:rPr>
                <w:b/>
                <w:bCs/>
                <w:color w:val="000000"/>
                <w:sz w:val="20"/>
                <w:szCs w:val="20"/>
              </w:rPr>
            </w:pPr>
            <w:r w:rsidRPr="00680AF5">
              <w:rPr>
                <w:b/>
                <w:bCs/>
                <w:color w:val="000000"/>
                <w:sz w:val="20"/>
                <w:szCs w:val="20"/>
              </w:rPr>
              <w:t>Устройство наружных сетей теплоснабжения</w:t>
            </w:r>
          </w:p>
        </w:tc>
        <w:tc>
          <w:tcPr>
            <w:tcW w:w="592" w:type="pct"/>
            <w:tcBorders>
              <w:top w:val="nil"/>
              <w:left w:val="nil"/>
              <w:bottom w:val="single" w:sz="4" w:space="0" w:color="auto"/>
              <w:right w:val="single" w:sz="4" w:space="0" w:color="auto"/>
            </w:tcBorders>
            <w:shd w:val="clear" w:color="auto" w:fill="auto"/>
            <w:noWrap/>
            <w:vAlign w:val="center"/>
            <w:hideMark/>
          </w:tcPr>
          <w:p w14:paraId="2961718A" w14:textId="77777777" w:rsidR="00373F08" w:rsidRPr="00680AF5" w:rsidRDefault="00373F08" w:rsidP="00373F08">
            <w:pPr>
              <w:jc w:val="center"/>
              <w:rPr>
                <w:sz w:val="18"/>
                <w:szCs w:val="18"/>
              </w:rPr>
            </w:pPr>
            <w:r w:rsidRPr="00680AF5">
              <w:rPr>
                <w:sz w:val="18"/>
                <w:szCs w:val="18"/>
              </w:rPr>
              <w:t> </w:t>
            </w:r>
          </w:p>
        </w:tc>
      </w:tr>
      <w:tr w:rsidR="00373F08" w:rsidRPr="00680AF5" w14:paraId="08E57D73"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CD1CC35"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0793E885"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504BF2EF" w14:textId="77777777" w:rsidR="00373F08" w:rsidRPr="00680AF5" w:rsidRDefault="00373F08" w:rsidP="00373F08">
            <w:pPr>
              <w:rPr>
                <w:color w:val="000000"/>
                <w:sz w:val="20"/>
                <w:szCs w:val="20"/>
              </w:rPr>
            </w:pPr>
            <w:r w:rsidRPr="00680AF5">
              <w:rPr>
                <w:color w:val="000000"/>
                <w:sz w:val="20"/>
                <w:szCs w:val="20"/>
              </w:rPr>
              <w:t>ЛС № 06-08 "Тепловые сети"</w:t>
            </w:r>
          </w:p>
        </w:tc>
        <w:tc>
          <w:tcPr>
            <w:tcW w:w="596" w:type="pct"/>
            <w:tcBorders>
              <w:top w:val="nil"/>
              <w:left w:val="nil"/>
              <w:bottom w:val="single" w:sz="4" w:space="0" w:color="auto"/>
              <w:right w:val="single" w:sz="4" w:space="0" w:color="auto"/>
            </w:tcBorders>
            <w:shd w:val="clear" w:color="000000" w:fill="FFFFFF"/>
            <w:vAlign w:val="center"/>
            <w:hideMark/>
          </w:tcPr>
          <w:p w14:paraId="0CB392A5"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600D72EB"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7EFE9D4D" w14:textId="77777777" w:rsidR="00373F08" w:rsidRPr="00680AF5" w:rsidRDefault="00373F08" w:rsidP="00373F08">
            <w:pPr>
              <w:jc w:val="center"/>
              <w:rPr>
                <w:sz w:val="18"/>
                <w:szCs w:val="18"/>
              </w:rPr>
            </w:pPr>
            <w:r w:rsidRPr="00680AF5">
              <w:rPr>
                <w:sz w:val="18"/>
                <w:szCs w:val="18"/>
              </w:rPr>
              <w:t>2 507 844</w:t>
            </w:r>
          </w:p>
        </w:tc>
      </w:tr>
      <w:tr w:rsidR="00373F08" w:rsidRPr="00680AF5" w14:paraId="2A594E51"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670A5C99" w14:textId="77777777" w:rsidR="00373F08" w:rsidRPr="00680AF5" w:rsidRDefault="00373F08" w:rsidP="00373F08">
            <w:pPr>
              <w:jc w:val="center"/>
              <w:rPr>
                <w:color w:val="000000"/>
                <w:sz w:val="20"/>
                <w:szCs w:val="20"/>
              </w:rPr>
            </w:pPr>
            <w:r w:rsidRPr="00680AF5">
              <w:rPr>
                <w:color w:val="000000"/>
                <w:sz w:val="20"/>
                <w:szCs w:val="20"/>
              </w:rPr>
              <w:t>18</w:t>
            </w:r>
          </w:p>
        </w:tc>
        <w:tc>
          <w:tcPr>
            <w:tcW w:w="658" w:type="pct"/>
            <w:tcBorders>
              <w:top w:val="nil"/>
              <w:left w:val="nil"/>
              <w:bottom w:val="single" w:sz="4" w:space="0" w:color="auto"/>
              <w:right w:val="single" w:sz="4" w:space="0" w:color="auto"/>
            </w:tcBorders>
            <w:shd w:val="clear" w:color="auto" w:fill="auto"/>
            <w:noWrap/>
            <w:vAlign w:val="center"/>
            <w:hideMark/>
          </w:tcPr>
          <w:p w14:paraId="138F3FCA" w14:textId="77777777" w:rsidR="00373F08" w:rsidRPr="00680AF5" w:rsidRDefault="00373F08" w:rsidP="00373F08">
            <w:pPr>
              <w:jc w:val="center"/>
              <w:rPr>
                <w:b/>
                <w:bCs/>
                <w:color w:val="000000"/>
                <w:sz w:val="20"/>
                <w:szCs w:val="20"/>
              </w:rPr>
            </w:pPr>
            <w:r w:rsidRPr="00680AF5">
              <w:rPr>
                <w:b/>
                <w:bCs/>
                <w:color w:val="000000"/>
                <w:sz w:val="20"/>
                <w:szCs w:val="20"/>
              </w:rPr>
              <w:t>34.</w:t>
            </w:r>
          </w:p>
        </w:tc>
        <w:tc>
          <w:tcPr>
            <w:tcW w:w="349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98ED290" w14:textId="77777777" w:rsidR="00373F08" w:rsidRPr="00680AF5" w:rsidRDefault="00373F08" w:rsidP="00373F08">
            <w:pPr>
              <w:rPr>
                <w:b/>
                <w:bCs/>
                <w:color w:val="000000"/>
                <w:sz w:val="20"/>
                <w:szCs w:val="20"/>
              </w:rPr>
            </w:pPr>
            <w:r w:rsidRPr="00680AF5">
              <w:rPr>
                <w:b/>
                <w:bCs/>
                <w:color w:val="000000"/>
                <w:sz w:val="20"/>
                <w:szCs w:val="20"/>
              </w:rPr>
              <w:t xml:space="preserve">Благоустройство </w:t>
            </w:r>
          </w:p>
        </w:tc>
        <w:tc>
          <w:tcPr>
            <w:tcW w:w="592" w:type="pct"/>
            <w:tcBorders>
              <w:top w:val="nil"/>
              <w:left w:val="nil"/>
              <w:bottom w:val="single" w:sz="4" w:space="0" w:color="auto"/>
              <w:right w:val="single" w:sz="4" w:space="0" w:color="auto"/>
            </w:tcBorders>
            <w:shd w:val="clear" w:color="auto" w:fill="auto"/>
            <w:noWrap/>
            <w:vAlign w:val="bottom"/>
            <w:hideMark/>
          </w:tcPr>
          <w:p w14:paraId="7730E8A1" w14:textId="77777777" w:rsidR="00373F08" w:rsidRPr="00680AF5" w:rsidRDefault="00373F08" w:rsidP="00373F08">
            <w:pPr>
              <w:rPr>
                <w:sz w:val="18"/>
                <w:szCs w:val="18"/>
              </w:rPr>
            </w:pPr>
            <w:r w:rsidRPr="00680AF5">
              <w:rPr>
                <w:sz w:val="18"/>
                <w:szCs w:val="18"/>
              </w:rPr>
              <w:t> </w:t>
            </w:r>
          </w:p>
        </w:tc>
      </w:tr>
      <w:tr w:rsidR="00373F08" w:rsidRPr="00680AF5" w14:paraId="619B5E25"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3F1E4D92" w14:textId="77777777" w:rsidR="00373F08" w:rsidRPr="00680AF5" w:rsidRDefault="00373F08" w:rsidP="00373F08">
            <w:pPr>
              <w:ind w:firstLineChars="100" w:firstLine="200"/>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center"/>
            <w:hideMark/>
          </w:tcPr>
          <w:p w14:paraId="0892B335"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noWrap/>
            <w:vAlign w:val="center"/>
            <w:hideMark/>
          </w:tcPr>
          <w:p w14:paraId="7EF1B192" w14:textId="77777777" w:rsidR="00373F08" w:rsidRPr="00680AF5" w:rsidRDefault="00373F08" w:rsidP="00373F08">
            <w:pPr>
              <w:rPr>
                <w:color w:val="000000"/>
                <w:sz w:val="20"/>
                <w:szCs w:val="20"/>
              </w:rPr>
            </w:pPr>
            <w:r w:rsidRPr="00680AF5">
              <w:rPr>
                <w:color w:val="000000"/>
                <w:sz w:val="20"/>
                <w:szCs w:val="20"/>
              </w:rPr>
              <w:t>ЛС № 07-01 "Вертикальная планировка"</w:t>
            </w:r>
          </w:p>
        </w:tc>
        <w:tc>
          <w:tcPr>
            <w:tcW w:w="596" w:type="pct"/>
            <w:tcBorders>
              <w:top w:val="nil"/>
              <w:left w:val="single" w:sz="4" w:space="0" w:color="auto"/>
              <w:bottom w:val="single" w:sz="4" w:space="0" w:color="auto"/>
              <w:right w:val="single" w:sz="4" w:space="0" w:color="auto"/>
            </w:tcBorders>
            <w:shd w:val="clear" w:color="auto" w:fill="auto"/>
            <w:noWrap/>
            <w:vAlign w:val="center"/>
            <w:hideMark/>
          </w:tcPr>
          <w:p w14:paraId="19362C85" w14:textId="77777777" w:rsidR="00373F08" w:rsidRPr="00680AF5" w:rsidRDefault="00373F08" w:rsidP="00373F08">
            <w:pPr>
              <w:jc w:val="center"/>
              <w:rPr>
                <w:color w:val="000000"/>
                <w:sz w:val="20"/>
                <w:szCs w:val="20"/>
              </w:rPr>
            </w:pPr>
            <w:r w:rsidRPr="00680AF5">
              <w:rPr>
                <w:color w:val="000000"/>
                <w:sz w:val="20"/>
                <w:szCs w:val="20"/>
              </w:rPr>
              <w:t>м2</w:t>
            </w:r>
          </w:p>
        </w:tc>
        <w:tc>
          <w:tcPr>
            <w:tcW w:w="593" w:type="pct"/>
            <w:tcBorders>
              <w:top w:val="nil"/>
              <w:left w:val="nil"/>
              <w:bottom w:val="single" w:sz="4" w:space="0" w:color="auto"/>
              <w:right w:val="single" w:sz="4" w:space="0" w:color="auto"/>
            </w:tcBorders>
            <w:shd w:val="clear" w:color="auto" w:fill="auto"/>
            <w:noWrap/>
            <w:vAlign w:val="center"/>
            <w:hideMark/>
          </w:tcPr>
          <w:p w14:paraId="4E56B52B" w14:textId="77777777" w:rsidR="00373F08" w:rsidRPr="00680AF5" w:rsidRDefault="00373F08" w:rsidP="00373F08">
            <w:pPr>
              <w:jc w:val="center"/>
              <w:rPr>
                <w:color w:val="000000"/>
                <w:sz w:val="20"/>
                <w:szCs w:val="20"/>
              </w:rPr>
            </w:pPr>
            <w:r w:rsidRPr="00680AF5">
              <w:rPr>
                <w:color w:val="000000"/>
                <w:sz w:val="20"/>
                <w:szCs w:val="20"/>
              </w:rPr>
              <w:t>9 246.3</w:t>
            </w:r>
          </w:p>
        </w:tc>
        <w:tc>
          <w:tcPr>
            <w:tcW w:w="592" w:type="pct"/>
            <w:tcBorders>
              <w:top w:val="nil"/>
              <w:left w:val="nil"/>
              <w:bottom w:val="single" w:sz="4" w:space="0" w:color="auto"/>
              <w:right w:val="single" w:sz="4" w:space="0" w:color="auto"/>
            </w:tcBorders>
            <w:shd w:val="clear" w:color="auto" w:fill="auto"/>
            <w:noWrap/>
            <w:vAlign w:val="center"/>
            <w:hideMark/>
          </w:tcPr>
          <w:p w14:paraId="6F711E11" w14:textId="77777777" w:rsidR="00373F08" w:rsidRPr="00680AF5" w:rsidRDefault="00373F08" w:rsidP="00373F08">
            <w:pPr>
              <w:jc w:val="center"/>
              <w:rPr>
                <w:sz w:val="18"/>
                <w:szCs w:val="18"/>
              </w:rPr>
            </w:pPr>
            <w:r w:rsidRPr="00680AF5">
              <w:rPr>
                <w:sz w:val="18"/>
                <w:szCs w:val="18"/>
              </w:rPr>
              <w:t>308 335</w:t>
            </w:r>
          </w:p>
        </w:tc>
      </w:tr>
      <w:tr w:rsidR="00373F08" w:rsidRPr="00680AF5" w14:paraId="3A989102"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2077A7E8" w14:textId="77777777" w:rsidR="00373F08" w:rsidRPr="00680AF5" w:rsidRDefault="00373F08" w:rsidP="00373F08">
            <w:pPr>
              <w:ind w:firstLineChars="100" w:firstLine="200"/>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center"/>
            <w:hideMark/>
          </w:tcPr>
          <w:p w14:paraId="2971296D"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noWrap/>
            <w:vAlign w:val="center"/>
            <w:hideMark/>
          </w:tcPr>
          <w:p w14:paraId="754F12A3" w14:textId="77777777" w:rsidR="00373F08" w:rsidRPr="00680AF5" w:rsidRDefault="00373F08" w:rsidP="00373F08">
            <w:pPr>
              <w:rPr>
                <w:color w:val="000000"/>
                <w:sz w:val="20"/>
                <w:szCs w:val="20"/>
              </w:rPr>
            </w:pPr>
            <w:r w:rsidRPr="00680AF5">
              <w:rPr>
                <w:color w:val="000000"/>
                <w:sz w:val="20"/>
                <w:szCs w:val="20"/>
              </w:rPr>
              <w:t>ЛС № 07-02 "Благоустройство"</w:t>
            </w:r>
          </w:p>
        </w:tc>
        <w:tc>
          <w:tcPr>
            <w:tcW w:w="596" w:type="pct"/>
            <w:tcBorders>
              <w:top w:val="nil"/>
              <w:left w:val="single" w:sz="4" w:space="0" w:color="auto"/>
              <w:bottom w:val="single" w:sz="4" w:space="0" w:color="auto"/>
              <w:right w:val="single" w:sz="4" w:space="0" w:color="auto"/>
            </w:tcBorders>
            <w:shd w:val="clear" w:color="auto" w:fill="auto"/>
            <w:noWrap/>
            <w:vAlign w:val="center"/>
            <w:hideMark/>
          </w:tcPr>
          <w:p w14:paraId="758AE176" w14:textId="77777777" w:rsidR="00373F08" w:rsidRPr="00680AF5" w:rsidRDefault="00373F08" w:rsidP="00373F08">
            <w:pPr>
              <w:jc w:val="center"/>
              <w:rPr>
                <w:color w:val="000000"/>
                <w:sz w:val="20"/>
                <w:szCs w:val="20"/>
              </w:rPr>
            </w:pPr>
            <w:r w:rsidRPr="00680AF5">
              <w:rPr>
                <w:color w:val="000000"/>
                <w:sz w:val="20"/>
                <w:szCs w:val="20"/>
              </w:rPr>
              <w:t>комплекс</w:t>
            </w:r>
          </w:p>
        </w:tc>
        <w:tc>
          <w:tcPr>
            <w:tcW w:w="593" w:type="pct"/>
            <w:tcBorders>
              <w:top w:val="nil"/>
              <w:left w:val="nil"/>
              <w:bottom w:val="single" w:sz="4" w:space="0" w:color="auto"/>
              <w:right w:val="single" w:sz="4" w:space="0" w:color="auto"/>
            </w:tcBorders>
            <w:shd w:val="clear" w:color="auto" w:fill="auto"/>
            <w:noWrap/>
            <w:vAlign w:val="center"/>
            <w:hideMark/>
          </w:tcPr>
          <w:p w14:paraId="6BF85B95" w14:textId="77777777" w:rsidR="00373F08" w:rsidRPr="00680AF5" w:rsidRDefault="00373F08" w:rsidP="00373F08">
            <w:pPr>
              <w:jc w:val="center"/>
              <w:rPr>
                <w:color w:val="000000"/>
                <w:sz w:val="20"/>
                <w:szCs w:val="20"/>
              </w:rPr>
            </w:pPr>
            <w:r w:rsidRPr="00680AF5">
              <w:rPr>
                <w:color w:val="000000"/>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31DE5CBD" w14:textId="77777777" w:rsidR="00373F08" w:rsidRPr="00680AF5" w:rsidRDefault="00373F08" w:rsidP="00373F08">
            <w:pPr>
              <w:jc w:val="center"/>
              <w:rPr>
                <w:sz w:val="18"/>
                <w:szCs w:val="18"/>
              </w:rPr>
            </w:pPr>
            <w:r w:rsidRPr="00680AF5">
              <w:rPr>
                <w:sz w:val="18"/>
                <w:szCs w:val="18"/>
              </w:rPr>
              <w:t>16 103 087</w:t>
            </w:r>
          </w:p>
        </w:tc>
      </w:tr>
      <w:tr w:rsidR="00373F08" w:rsidRPr="00680AF5" w14:paraId="2D64A399"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09FFC51C" w14:textId="77777777" w:rsidR="00373F08" w:rsidRPr="00680AF5" w:rsidRDefault="00373F08" w:rsidP="00373F08">
            <w:pPr>
              <w:ind w:firstLineChars="100" w:firstLine="200"/>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center"/>
            <w:hideMark/>
          </w:tcPr>
          <w:p w14:paraId="34396C4F"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noWrap/>
            <w:vAlign w:val="center"/>
            <w:hideMark/>
          </w:tcPr>
          <w:p w14:paraId="19FCE1D3" w14:textId="77777777" w:rsidR="00373F08" w:rsidRPr="00680AF5" w:rsidRDefault="00373F08" w:rsidP="00373F08">
            <w:pPr>
              <w:rPr>
                <w:color w:val="000000"/>
                <w:sz w:val="20"/>
                <w:szCs w:val="20"/>
              </w:rPr>
            </w:pPr>
            <w:r w:rsidRPr="00680AF5">
              <w:rPr>
                <w:color w:val="000000"/>
                <w:sz w:val="20"/>
                <w:szCs w:val="20"/>
              </w:rPr>
              <w:t>ЛС № 07-03 "Озеленение"</w:t>
            </w:r>
          </w:p>
        </w:tc>
        <w:tc>
          <w:tcPr>
            <w:tcW w:w="596" w:type="pct"/>
            <w:tcBorders>
              <w:top w:val="nil"/>
              <w:left w:val="single" w:sz="4" w:space="0" w:color="auto"/>
              <w:bottom w:val="single" w:sz="4" w:space="0" w:color="auto"/>
              <w:right w:val="single" w:sz="4" w:space="0" w:color="auto"/>
            </w:tcBorders>
            <w:shd w:val="clear" w:color="auto" w:fill="auto"/>
            <w:noWrap/>
            <w:vAlign w:val="center"/>
            <w:hideMark/>
          </w:tcPr>
          <w:p w14:paraId="15702E4D" w14:textId="77777777" w:rsidR="00373F08" w:rsidRPr="00680AF5" w:rsidRDefault="00373F08" w:rsidP="00373F08">
            <w:pPr>
              <w:jc w:val="center"/>
              <w:rPr>
                <w:color w:val="000000"/>
                <w:sz w:val="20"/>
                <w:szCs w:val="20"/>
              </w:rPr>
            </w:pPr>
            <w:r w:rsidRPr="00680AF5">
              <w:rPr>
                <w:color w:val="000000"/>
                <w:sz w:val="20"/>
                <w:szCs w:val="20"/>
              </w:rPr>
              <w:t>комплекс</w:t>
            </w:r>
          </w:p>
        </w:tc>
        <w:tc>
          <w:tcPr>
            <w:tcW w:w="593" w:type="pct"/>
            <w:tcBorders>
              <w:top w:val="nil"/>
              <w:left w:val="nil"/>
              <w:bottom w:val="single" w:sz="4" w:space="0" w:color="auto"/>
              <w:right w:val="single" w:sz="4" w:space="0" w:color="auto"/>
            </w:tcBorders>
            <w:shd w:val="clear" w:color="auto" w:fill="auto"/>
            <w:noWrap/>
            <w:vAlign w:val="center"/>
            <w:hideMark/>
          </w:tcPr>
          <w:p w14:paraId="0BAD00DD" w14:textId="77777777" w:rsidR="00373F08" w:rsidRPr="00680AF5" w:rsidRDefault="00373F08" w:rsidP="00373F08">
            <w:pPr>
              <w:jc w:val="center"/>
              <w:rPr>
                <w:color w:val="000000"/>
                <w:sz w:val="20"/>
                <w:szCs w:val="20"/>
              </w:rPr>
            </w:pPr>
            <w:r w:rsidRPr="00680AF5">
              <w:rPr>
                <w:color w:val="000000"/>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0706DD4E" w14:textId="77777777" w:rsidR="00373F08" w:rsidRPr="00680AF5" w:rsidRDefault="00373F08" w:rsidP="00373F08">
            <w:pPr>
              <w:jc w:val="center"/>
              <w:rPr>
                <w:sz w:val="18"/>
                <w:szCs w:val="18"/>
              </w:rPr>
            </w:pPr>
            <w:r w:rsidRPr="00680AF5">
              <w:rPr>
                <w:sz w:val="18"/>
                <w:szCs w:val="18"/>
              </w:rPr>
              <w:t>727 361</w:t>
            </w:r>
          </w:p>
        </w:tc>
      </w:tr>
      <w:tr w:rsidR="00373F08" w:rsidRPr="00680AF5" w14:paraId="4BFE74ED"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08E4E925" w14:textId="77777777" w:rsidR="00373F08" w:rsidRPr="00680AF5" w:rsidRDefault="00373F08" w:rsidP="00373F08">
            <w:pPr>
              <w:ind w:firstLineChars="100" w:firstLine="200"/>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center"/>
            <w:hideMark/>
          </w:tcPr>
          <w:p w14:paraId="50D0EBA2"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noWrap/>
            <w:vAlign w:val="center"/>
            <w:hideMark/>
          </w:tcPr>
          <w:p w14:paraId="79EC92B8" w14:textId="77777777" w:rsidR="00373F08" w:rsidRPr="00680AF5" w:rsidRDefault="00373F08" w:rsidP="00373F08">
            <w:pPr>
              <w:rPr>
                <w:color w:val="000000"/>
                <w:sz w:val="20"/>
                <w:szCs w:val="20"/>
              </w:rPr>
            </w:pPr>
            <w:r w:rsidRPr="00680AF5">
              <w:rPr>
                <w:color w:val="000000"/>
                <w:sz w:val="20"/>
                <w:szCs w:val="20"/>
              </w:rPr>
              <w:t>ЛС № 07-04 "МАФ"</w:t>
            </w:r>
          </w:p>
        </w:tc>
        <w:tc>
          <w:tcPr>
            <w:tcW w:w="596" w:type="pct"/>
            <w:tcBorders>
              <w:top w:val="nil"/>
              <w:left w:val="single" w:sz="4" w:space="0" w:color="auto"/>
              <w:bottom w:val="single" w:sz="4" w:space="0" w:color="auto"/>
              <w:right w:val="single" w:sz="4" w:space="0" w:color="auto"/>
            </w:tcBorders>
            <w:shd w:val="clear" w:color="auto" w:fill="auto"/>
            <w:noWrap/>
            <w:vAlign w:val="center"/>
            <w:hideMark/>
          </w:tcPr>
          <w:p w14:paraId="03C59A21" w14:textId="77777777" w:rsidR="00373F08" w:rsidRPr="00680AF5" w:rsidRDefault="00373F08" w:rsidP="00373F08">
            <w:pPr>
              <w:jc w:val="center"/>
              <w:rPr>
                <w:color w:val="000000"/>
                <w:sz w:val="20"/>
                <w:szCs w:val="20"/>
              </w:rPr>
            </w:pPr>
            <w:r w:rsidRPr="00680AF5">
              <w:rPr>
                <w:color w:val="000000"/>
                <w:sz w:val="20"/>
                <w:szCs w:val="20"/>
              </w:rPr>
              <w:t>комплекс</w:t>
            </w:r>
          </w:p>
        </w:tc>
        <w:tc>
          <w:tcPr>
            <w:tcW w:w="593" w:type="pct"/>
            <w:tcBorders>
              <w:top w:val="nil"/>
              <w:left w:val="nil"/>
              <w:bottom w:val="single" w:sz="4" w:space="0" w:color="auto"/>
              <w:right w:val="single" w:sz="4" w:space="0" w:color="auto"/>
            </w:tcBorders>
            <w:shd w:val="clear" w:color="auto" w:fill="auto"/>
            <w:noWrap/>
            <w:vAlign w:val="center"/>
            <w:hideMark/>
          </w:tcPr>
          <w:p w14:paraId="4EB68C13" w14:textId="77777777" w:rsidR="00373F08" w:rsidRPr="00680AF5" w:rsidRDefault="00373F08" w:rsidP="00373F08">
            <w:pPr>
              <w:jc w:val="center"/>
              <w:rPr>
                <w:color w:val="000000"/>
                <w:sz w:val="20"/>
                <w:szCs w:val="20"/>
              </w:rPr>
            </w:pPr>
            <w:r w:rsidRPr="00680AF5">
              <w:rPr>
                <w:color w:val="000000"/>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4C28958F" w14:textId="77777777" w:rsidR="00373F08" w:rsidRPr="00680AF5" w:rsidRDefault="00373F08" w:rsidP="00373F08">
            <w:pPr>
              <w:jc w:val="center"/>
              <w:rPr>
                <w:sz w:val="18"/>
                <w:szCs w:val="18"/>
              </w:rPr>
            </w:pPr>
            <w:r w:rsidRPr="00680AF5">
              <w:rPr>
                <w:sz w:val="18"/>
                <w:szCs w:val="18"/>
              </w:rPr>
              <w:t>1 173 372</w:t>
            </w:r>
          </w:p>
        </w:tc>
      </w:tr>
      <w:tr w:rsidR="00373F08" w:rsidRPr="00680AF5" w14:paraId="5F6A9CFF"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7BD88A1A" w14:textId="77777777" w:rsidR="00373F08" w:rsidRPr="00680AF5" w:rsidRDefault="00373F08" w:rsidP="00373F08">
            <w:pPr>
              <w:ind w:firstLineChars="100" w:firstLine="200"/>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center"/>
            <w:hideMark/>
          </w:tcPr>
          <w:p w14:paraId="3D36F7C3"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noWrap/>
            <w:vAlign w:val="center"/>
            <w:hideMark/>
          </w:tcPr>
          <w:p w14:paraId="00CBD879" w14:textId="77777777" w:rsidR="00373F08" w:rsidRPr="00680AF5" w:rsidRDefault="00373F08" w:rsidP="00373F08">
            <w:pPr>
              <w:rPr>
                <w:color w:val="000000"/>
                <w:sz w:val="20"/>
                <w:szCs w:val="20"/>
              </w:rPr>
            </w:pPr>
            <w:r w:rsidRPr="00680AF5">
              <w:rPr>
                <w:color w:val="000000"/>
                <w:sz w:val="20"/>
                <w:szCs w:val="20"/>
              </w:rPr>
              <w:t>ЛС № 07-05 "Ограждение"</w:t>
            </w:r>
          </w:p>
        </w:tc>
        <w:tc>
          <w:tcPr>
            <w:tcW w:w="596" w:type="pct"/>
            <w:tcBorders>
              <w:top w:val="nil"/>
              <w:left w:val="single" w:sz="4" w:space="0" w:color="auto"/>
              <w:bottom w:val="single" w:sz="4" w:space="0" w:color="auto"/>
              <w:right w:val="single" w:sz="4" w:space="0" w:color="auto"/>
            </w:tcBorders>
            <w:shd w:val="clear" w:color="auto" w:fill="auto"/>
            <w:noWrap/>
            <w:vAlign w:val="center"/>
            <w:hideMark/>
          </w:tcPr>
          <w:p w14:paraId="273C4B43" w14:textId="77777777" w:rsidR="00373F08" w:rsidRPr="00680AF5" w:rsidRDefault="00373F08" w:rsidP="00373F08">
            <w:pPr>
              <w:jc w:val="center"/>
              <w:rPr>
                <w:color w:val="000000"/>
                <w:sz w:val="20"/>
                <w:szCs w:val="20"/>
              </w:rPr>
            </w:pPr>
            <w:r w:rsidRPr="00680AF5">
              <w:rPr>
                <w:color w:val="000000"/>
                <w:sz w:val="20"/>
                <w:szCs w:val="20"/>
              </w:rPr>
              <w:t>комплекс</w:t>
            </w:r>
          </w:p>
        </w:tc>
        <w:tc>
          <w:tcPr>
            <w:tcW w:w="593" w:type="pct"/>
            <w:tcBorders>
              <w:top w:val="nil"/>
              <w:left w:val="nil"/>
              <w:bottom w:val="single" w:sz="4" w:space="0" w:color="auto"/>
              <w:right w:val="single" w:sz="4" w:space="0" w:color="auto"/>
            </w:tcBorders>
            <w:shd w:val="clear" w:color="auto" w:fill="auto"/>
            <w:noWrap/>
            <w:vAlign w:val="center"/>
            <w:hideMark/>
          </w:tcPr>
          <w:p w14:paraId="4F2010BF" w14:textId="77777777" w:rsidR="00373F08" w:rsidRPr="00680AF5" w:rsidRDefault="00373F08" w:rsidP="00373F08">
            <w:pPr>
              <w:jc w:val="center"/>
              <w:rPr>
                <w:color w:val="000000"/>
                <w:sz w:val="20"/>
                <w:szCs w:val="20"/>
              </w:rPr>
            </w:pPr>
            <w:r w:rsidRPr="00680AF5">
              <w:rPr>
                <w:color w:val="000000"/>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1C2F58B3" w14:textId="77777777" w:rsidR="00373F08" w:rsidRPr="00680AF5" w:rsidRDefault="00373F08" w:rsidP="00373F08">
            <w:pPr>
              <w:jc w:val="center"/>
              <w:rPr>
                <w:sz w:val="18"/>
                <w:szCs w:val="18"/>
              </w:rPr>
            </w:pPr>
            <w:r w:rsidRPr="00680AF5">
              <w:rPr>
                <w:sz w:val="18"/>
                <w:szCs w:val="18"/>
              </w:rPr>
              <w:t>2 833 805</w:t>
            </w:r>
          </w:p>
        </w:tc>
      </w:tr>
      <w:tr w:rsidR="00373F08" w:rsidRPr="00680AF5" w14:paraId="26AF1C79"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1815D7E7" w14:textId="77777777" w:rsidR="00373F08" w:rsidRPr="00680AF5" w:rsidRDefault="00373F08" w:rsidP="00373F08">
            <w:pPr>
              <w:ind w:firstLineChars="100" w:firstLine="200"/>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center"/>
            <w:hideMark/>
          </w:tcPr>
          <w:p w14:paraId="190876A9"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noWrap/>
            <w:vAlign w:val="center"/>
            <w:hideMark/>
          </w:tcPr>
          <w:p w14:paraId="74BCFEA5" w14:textId="77777777" w:rsidR="00373F08" w:rsidRPr="00680AF5" w:rsidRDefault="00373F08" w:rsidP="00373F08">
            <w:pPr>
              <w:rPr>
                <w:color w:val="000000"/>
                <w:sz w:val="20"/>
                <w:szCs w:val="20"/>
              </w:rPr>
            </w:pPr>
            <w:r w:rsidRPr="00680AF5">
              <w:rPr>
                <w:color w:val="000000"/>
                <w:sz w:val="20"/>
                <w:szCs w:val="20"/>
              </w:rPr>
              <w:t>ЛС № 07-06 "Дорожные знаки"</w:t>
            </w:r>
          </w:p>
        </w:tc>
        <w:tc>
          <w:tcPr>
            <w:tcW w:w="596" w:type="pct"/>
            <w:tcBorders>
              <w:top w:val="nil"/>
              <w:left w:val="single" w:sz="4" w:space="0" w:color="auto"/>
              <w:bottom w:val="single" w:sz="4" w:space="0" w:color="auto"/>
              <w:right w:val="single" w:sz="4" w:space="0" w:color="auto"/>
            </w:tcBorders>
            <w:shd w:val="clear" w:color="auto" w:fill="auto"/>
            <w:noWrap/>
            <w:vAlign w:val="center"/>
            <w:hideMark/>
          </w:tcPr>
          <w:p w14:paraId="1181E433" w14:textId="77777777" w:rsidR="00373F08" w:rsidRPr="00680AF5" w:rsidRDefault="00373F08" w:rsidP="00373F08">
            <w:pPr>
              <w:jc w:val="center"/>
              <w:rPr>
                <w:color w:val="000000"/>
                <w:sz w:val="20"/>
                <w:szCs w:val="20"/>
              </w:rPr>
            </w:pPr>
            <w:r w:rsidRPr="00680AF5">
              <w:rPr>
                <w:color w:val="000000"/>
                <w:sz w:val="20"/>
                <w:szCs w:val="20"/>
              </w:rPr>
              <w:t>комплекс</w:t>
            </w:r>
          </w:p>
        </w:tc>
        <w:tc>
          <w:tcPr>
            <w:tcW w:w="593" w:type="pct"/>
            <w:tcBorders>
              <w:top w:val="nil"/>
              <w:left w:val="nil"/>
              <w:bottom w:val="single" w:sz="4" w:space="0" w:color="auto"/>
              <w:right w:val="single" w:sz="4" w:space="0" w:color="auto"/>
            </w:tcBorders>
            <w:shd w:val="clear" w:color="auto" w:fill="auto"/>
            <w:noWrap/>
            <w:vAlign w:val="center"/>
            <w:hideMark/>
          </w:tcPr>
          <w:p w14:paraId="3F1C2D81" w14:textId="77777777" w:rsidR="00373F08" w:rsidRPr="00680AF5" w:rsidRDefault="00373F08" w:rsidP="00373F08">
            <w:pPr>
              <w:jc w:val="center"/>
              <w:rPr>
                <w:color w:val="000000"/>
                <w:sz w:val="20"/>
                <w:szCs w:val="20"/>
              </w:rPr>
            </w:pPr>
            <w:r w:rsidRPr="00680AF5">
              <w:rPr>
                <w:color w:val="000000"/>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370A7173" w14:textId="77777777" w:rsidR="00373F08" w:rsidRPr="00680AF5" w:rsidRDefault="00373F08" w:rsidP="00373F08">
            <w:pPr>
              <w:jc w:val="center"/>
              <w:rPr>
                <w:sz w:val="18"/>
                <w:szCs w:val="18"/>
              </w:rPr>
            </w:pPr>
            <w:r w:rsidRPr="00680AF5">
              <w:rPr>
                <w:sz w:val="18"/>
                <w:szCs w:val="18"/>
              </w:rPr>
              <w:t>20 436</w:t>
            </w:r>
          </w:p>
        </w:tc>
      </w:tr>
      <w:tr w:rsidR="00373F08" w:rsidRPr="00680AF5" w14:paraId="23F762AD"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6E423AD"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193975E6"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bottom"/>
            <w:hideMark/>
          </w:tcPr>
          <w:p w14:paraId="4C6CA80F" w14:textId="77777777" w:rsidR="00373F08" w:rsidRPr="00680AF5" w:rsidRDefault="00373F08" w:rsidP="00373F08">
            <w:pPr>
              <w:jc w:val="right"/>
              <w:rPr>
                <w:b/>
                <w:bCs/>
                <w:color w:val="000000"/>
                <w:sz w:val="20"/>
                <w:szCs w:val="20"/>
              </w:rPr>
            </w:pPr>
            <w:r w:rsidRPr="00680AF5">
              <w:rPr>
                <w:b/>
                <w:bCs/>
                <w:color w:val="000000"/>
                <w:sz w:val="20"/>
                <w:szCs w:val="20"/>
              </w:rPr>
              <w:t>ИТОГО:</w:t>
            </w:r>
          </w:p>
        </w:tc>
        <w:tc>
          <w:tcPr>
            <w:tcW w:w="596" w:type="pct"/>
            <w:tcBorders>
              <w:top w:val="nil"/>
              <w:left w:val="nil"/>
              <w:bottom w:val="single" w:sz="4" w:space="0" w:color="auto"/>
              <w:right w:val="single" w:sz="4" w:space="0" w:color="auto"/>
            </w:tcBorders>
            <w:shd w:val="clear" w:color="auto" w:fill="auto"/>
            <w:noWrap/>
            <w:vAlign w:val="center"/>
            <w:hideMark/>
          </w:tcPr>
          <w:p w14:paraId="7F78276E" w14:textId="77777777" w:rsidR="00373F08" w:rsidRPr="00680AF5" w:rsidRDefault="00373F08" w:rsidP="00373F08">
            <w:pPr>
              <w:jc w:val="center"/>
              <w:rPr>
                <w:color w:val="000000"/>
                <w:sz w:val="20"/>
                <w:szCs w:val="20"/>
              </w:rPr>
            </w:pPr>
            <w:r w:rsidRPr="00680AF5">
              <w:rPr>
                <w:color w:val="000000"/>
                <w:sz w:val="20"/>
                <w:szCs w:val="20"/>
              </w:rPr>
              <w:t> </w:t>
            </w:r>
          </w:p>
        </w:tc>
        <w:tc>
          <w:tcPr>
            <w:tcW w:w="593" w:type="pct"/>
            <w:tcBorders>
              <w:top w:val="nil"/>
              <w:left w:val="nil"/>
              <w:bottom w:val="single" w:sz="4" w:space="0" w:color="auto"/>
              <w:right w:val="single" w:sz="4" w:space="0" w:color="auto"/>
            </w:tcBorders>
            <w:shd w:val="clear" w:color="auto" w:fill="auto"/>
            <w:noWrap/>
            <w:vAlign w:val="center"/>
            <w:hideMark/>
          </w:tcPr>
          <w:p w14:paraId="3F8D9AF3" w14:textId="77777777" w:rsidR="00373F08" w:rsidRPr="00680AF5" w:rsidRDefault="00373F08" w:rsidP="00373F08">
            <w:pPr>
              <w:jc w:val="center"/>
              <w:rPr>
                <w:color w:val="000000"/>
                <w:sz w:val="20"/>
                <w:szCs w:val="20"/>
              </w:rPr>
            </w:pPr>
            <w:r w:rsidRPr="00680AF5">
              <w:rPr>
                <w:color w:val="000000"/>
                <w:sz w:val="20"/>
                <w:szCs w:val="20"/>
              </w:rPr>
              <w:t> </w:t>
            </w:r>
          </w:p>
        </w:tc>
        <w:tc>
          <w:tcPr>
            <w:tcW w:w="592" w:type="pct"/>
            <w:tcBorders>
              <w:top w:val="nil"/>
              <w:left w:val="nil"/>
              <w:bottom w:val="single" w:sz="4" w:space="0" w:color="auto"/>
              <w:right w:val="single" w:sz="4" w:space="0" w:color="auto"/>
            </w:tcBorders>
            <w:shd w:val="clear" w:color="auto" w:fill="auto"/>
            <w:noWrap/>
            <w:vAlign w:val="bottom"/>
            <w:hideMark/>
          </w:tcPr>
          <w:p w14:paraId="367E3D03" w14:textId="77777777" w:rsidR="00373F08" w:rsidRPr="00680AF5" w:rsidRDefault="00373F08" w:rsidP="00373F08">
            <w:pPr>
              <w:jc w:val="center"/>
              <w:rPr>
                <w:b/>
                <w:bCs/>
                <w:sz w:val="18"/>
                <w:szCs w:val="18"/>
              </w:rPr>
            </w:pPr>
            <w:r w:rsidRPr="00680AF5">
              <w:rPr>
                <w:b/>
                <w:bCs/>
                <w:sz w:val="18"/>
                <w:szCs w:val="18"/>
              </w:rPr>
              <w:t>442 599 915</w:t>
            </w:r>
          </w:p>
        </w:tc>
      </w:tr>
      <w:tr w:rsidR="00373F08" w:rsidRPr="00680AF5" w14:paraId="64E7928F" w14:textId="77777777" w:rsidTr="00373F08">
        <w:trPr>
          <w:trHeight w:val="329"/>
        </w:trPr>
        <w:tc>
          <w:tcPr>
            <w:tcW w:w="251" w:type="pct"/>
            <w:tcBorders>
              <w:top w:val="single" w:sz="4" w:space="0" w:color="auto"/>
              <w:left w:val="single" w:sz="4" w:space="0" w:color="auto"/>
              <w:bottom w:val="single" w:sz="4" w:space="0" w:color="auto"/>
              <w:right w:val="single" w:sz="4" w:space="0" w:color="auto"/>
            </w:tcBorders>
            <w:vAlign w:val="center"/>
          </w:tcPr>
          <w:p w14:paraId="64913E5E" w14:textId="77777777" w:rsidR="00373F08" w:rsidRPr="00680AF5" w:rsidRDefault="00373F08" w:rsidP="00373F08">
            <w:pPr>
              <w:rPr>
                <w:sz w:val="20"/>
                <w:szCs w:val="20"/>
              </w:rPr>
            </w:pPr>
          </w:p>
        </w:tc>
        <w:tc>
          <w:tcPr>
            <w:tcW w:w="658" w:type="pct"/>
            <w:tcBorders>
              <w:top w:val="single" w:sz="4" w:space="0" w:color="auto"/>
              <w:left w:val="single" w:sz="4" w:space="0" w:color="auto"/>
              <w:bottom w:val="single" w:sz="4" w:space="0" w:color="auto"/>
              <w:right w:val="single" w:sz="4" w:space="0" w:color="auto"/>
            </w:tcBorders>
            <w:vAlign w:val="center"/>
          </w:tcPr>
          <w:p w14:paraId="33128CD7" w14:textId="77777777" w:rsidR="00373F08" w:rsidRPr="00680AF5" w:rsidRDefault="00373F08" w:rsidP="00373F08">
            <w:pPr>
              <w:rPr>
                <w:sz w:val="20"/>
                <w:szCs w:val="20"/>
              </w:rPr>
            </w:pPr>
          </w:p>
        </w:tc>
        <w:tc>
          <w:tcPr>
            <w:tcW w:w="2311" w:type="pct"/>
            <w:tcBorders>
              <w:top w:val="single" w:sz="4" w:space="0" w:color="auto"/>
              <w:left w:val="single" w:sz="4" w:space="0" w:color="auto"/>
              <w:bottom w:val="single" w:sz="4" w:space="0" w:color="auto"/>
              <w:right w:val="single" w:sz="4" w:space="0" w:color="auto"/>
            </w:tcBorders>
            <w:vAlign w:val="center"/>
          </w:tcPr>
          <w:p w14:paraId="69B1F523" w14:textId="77777777" w:rsidR="00373F08" w:rsidRPr="00680AF5" w:rsidRDefault="00373F08" w:rsidP="00373F08">
            <w:pPr>
              <w:rPr>
                <w:sz w:val="20"/>
                <w:szCs w:val="20"/>
              </w:rPr>
            </w:pPr>
          </w:p>
        </w:tc>
        <w:tc>
          <w:tcPr>
            <w:tcW w:w="596" w:type="pct"/>
            <w:tcBorders>
              <w:top w:val="single" w:sz="4" w:space="0" w:color="auto"/>
              <w:left w:val="single" w:sz="4" w:space="0" w:color="auto"/>
              <w:bottom w:val="single" w:sz="4" w:space="0" w:color="auto"/>
              <w:right w:val="single" w:sz="4" w:space="0" w:color="auto"/>
            </w:tcBorders>
            <w:vAlign w:val="center"/>
          </w:tcPr>
          <w:p w14:paraId="6B16222B" w14:textId="77777777" w:rsidR="00373F08" w:rsidRPr="00680AF5" w:rsidRDefault="00373F08" w:rsidP="00373F08">
            <w:pPr>
              <w:rPr>
                <w:sz w:val="20"/>
                <w:szCs w:val="20"/>
              </w:rPr>
            </w:pPr>
          </w:p>
        </w:tc>
        <w:tc>
          <w:tcPr>
            <w:tcW w:w="593" w:type="pct"/>
            <w:tcBorders>
              <w:top w:val="single" w:sz="4" w:space="0" w:color="auto"/>
              <w:left w:val="single" w:sz="4" w:space="0" w:color="auto"/>
              <w:bottom w:val="single" w:sz="4" w:space="0" w:color="auto"/>
              <w:right w:val="single" w:sz="4" w:space="0" w:color="auto"/>
            </w:tcBorders>
            <w:vAlign w:val="center"/>
          </w:tcPr>
          <w:p w14:paraId="4B29BF63" w14:textId="77777777" w:rsidR="00373F08" w:rsidRPr="00680AF5" w:rsidRDefault="00373F08" w:rsidP="00373F08">
            <w:pPr>
              <w:rPr>
                <w:sz w:val="20"/>
                <w:szCs w:val="20"/>
              </w:rPr>
            </w:pPr>
          </w:p>
        </w:tc>
        <w:tc>
          <w:tcPr>
            <w:tcW w:w="592" w:type="pct"/>
            <w:tcBorders>
              <w:top w:val="single" w:sz="4" w:space="0" w:color="auto"/>
              <w:left w:val="single" w:sz="4" w:space="0" w:color="auto"/>
              <w:bottom w:val="single" w:sz="4" w:space="0" w:color="auto"/>
              <w:right w:val="single" w:sz="4" w:space="0" w:color="auto"/>
            </w:tcBorders>
          </w:tcPr>
          <w:p w14:paraId="1BA004DF" w14:textId="77777777" w:rsidR="00373F08" w:rsidRPr="00680AF5" w:rsidRDefault="00373F08" w:rsidP="00373F08">
            <w:pPr>
              <w:rPr>
                <w:sz w:val="20"/>
                <w:szCs w:val="20"/>
              </w:rPr>
            </w:pPr>
          </w:p>
        </w:tc>
      </w:tr>
    </w:tbl>
    <w:p w14:paraId="22EE76F4" w14:textId="77777777" w:rsidR="00373F08" w:rsidRDefault="00373F08" w:rsidP="00373F08"/>
    <w:tbl>
      <w:tblPr>
        <w:tblW w:w="4914" w:type="pct"/>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2"/>
        <w:gridCol w:w="5386"/>
      </w:tblGrid>
      <w:tr w:rsidR="00373F08" w:rsidRPr="00A10E3E" w14:paraId="19532804" w14:textId="77777777" w:rsidTr="00373F08">
        <w:tc>
          <w:tcPr>
            <w:tcW w:w="2471" w:type="pct"/>
            <w:tcBorders>
              <w:top w:val="nil"/>
              <w:left w:val="nil"/>
              <w:bottom w:val="nil"/>
              <w:right w:val="nil"/>
            </w:tcBorders>
            <w:shd w:val="clear" w:color="auto" w:fill="FFFFFF"/>
          </w:tcPr>
          <w:p w14:paraId="315643E9" w14:textId="77777777" w:rsidR="00373F08" w:rsidRPr="00A10E3E" w:rsidRDefault="00373F08" w:rsidP="00373F08"/>
          <w:p w14:paraId="5578103E" w14:textId="77777777" w:rsidR="00373F08" w:rsidRPr="00A10E3E" w:rsidRDefault="00373F08" w:rsidP="00373F08"/>
          <w:p w14:paraId="7A14091D" w14:textId="77777777" w:rsidR="00373F08" w:rsidRPr="00A10E3E" w:rsidRDefault="00373F08" w:rsidP="00373F08"/>
          <w:p w14:paraId="6DAEA1A2" w14:textId="77777777" w:rsidR="00373F08" w:rsidRPr="00A10E3E" w:rsidRDefault="00373F08" w:rsidP="00373F08"/>
          <w:p w14:paraId="5F7BA6AE" w14:textId="77777777" w:rsidR="00373F08" w:rsidRPr="00A10E3E" w:rsidRDefault="00373F08" w:rsidP="00373F08"/>
          <w:p w14:paraId="25B65188" w14:textId="77777777" w:rsidR="00373F08" w:rsidRPr="00A10E3E" w:rsidRDefault="00373F08" w:rsidP="00373F08">
            <w:r w:rsidRPr="00A10E3E">
              <w:t>Заказчик:</w:t>
            </w:r>
          </w:p>
          <w:p w14:paraId="5E628C98" w14:textId="77777777" w:rsidR="00373F08" w:rsidRPr="00A10E3E" w:rsidRDefault="00373F08" w:rsidP="00373F08"/>
        </w:tc>
        <w:tc>
          <w:tcPr>
            <w:tcW w:w="2529" w:type="pct"/>
            <w:tcBorders>
              <w:top w:val="nil"/>
              <w:left w:val="nil"/>
              <w:bottom w:val="nil"/>
              <w:right w:val="nil"/>
            </w:tcBorders>
            <w:shd w:val="clear" w:color="auto" w:fill="FFFFFF"/>
          </w:tcPr>
          <w:p w14:paraId="05B89A49" w14:textId="77777777" w:rsidR="00373F08" w:rsidRPr="00A10E3E" w:rsidRDefault="00373F08" w:rsidP="00373F08"/>
          <w:p w14:paraId="160387B0" w14:textId="77777777" w:rsidR="00373F08" w:rsidRPr="00A10E3E" w:rsidRDefault="00373F08" w:rsidP="00373F08"/>
          <w:p w14:paraId="20792203" w14:textId="77777777" w:rsidR="00373F08" w:rsidRPr="00A10E3E" w:rsidRDefault="00373F08" w:rsidP="00373F08"/>
          <w:p w14:paraId="621A93F8" w14:textId="77777777" w:rsidR="00373F08" w:rsidRPr="00A10E3E" w:rsidRDefault="00373F08" w:rsidP="00373F08"/>
          <w:p w14:paraId="30AB8ADA" w14:textId="77777777" w:rsidR="00373F08" w:rsidRPr="00A10E3E" w:rsidRDefault="00373F08" w:rsidP="00373F08"/>
          <w:p w14:paraId="3FFAAD67" w14:textId="77777777" w:rsidR="00373F08" w:rsidRPr="00A10E3E" w:rsidRDefault="00373F08" w:rsidP="00373F08">
            <w:r w:rsidRPr="00A10E3E">
              <w:t>Подрядчик:</w:t>
            </w:r>
          </w:p>
          <w:p w14:paraId="0EDB2AF4" w14:textId="77777777" w:rsidR="00373F08" w:rsidRPr="00A10E3E" w:rsidRDefault="00373F08" w:rsidP="00373F08"/>
          <w:p w14:paraId="090B80A6" w14:textId="77777777" w:rsidR="00373F08" w:rsidRPr="00A10E3E" w:rsidRDefault="00373F08" w:rsidP="00373F08"/>
        </w:tc>
      </w:tr>
      <w:tr w:rsidR="00373F08" w:rsidRPr="00A10E3E" w14:paraId="6796B5E6" w14:textId="77777777" w:rsidTr="00373F08">
        <w:tc>
          <w:tcPr>
            <w:tcW w:w="2471" w:type="pct"/>
            <w:tcBorders>
              <w:top w:val="nil"/>
              <w:left w:val="nil"/>
              <w:bottom w:val="nil"/>
              <w:right w:val="nil"/>
            </w:tcBorders>
            <w:shd w:val="clear" w:color="auto" w:fill="FFFFFF"/>
            <w:hideMark/>
          </w:tcPr>
          <w:p w14:paraId="2632CE69" w14:textId="77777777" w:rsidR="00373F08" w:rsidRPr="00A10E3E" w:rsidRDefault="00373F08" w:rsidP="00373F08">
            <w:r w:rsidRPr="00A10E3E">
              <w:t>_________________/</w:t>
            </w:r>
            <w:r>
              <w:t>С.А. Баринов</w:t>
            </w:r>
            <w:r w:rsidRPr="00A10E3E">
              <w:t>/</w:t>
            </w:r>
          </w:p>
          <w:p w14:paraId="06256B63" w14:textId="77777777" w:rsidR="00373F08" w:rsidRPr="00A10E3E" w:rsidRDefault="00373F08" w:rsidP="00373F08">
            <w:r w:rsidRPr="00A10E3E">
              <w:t>М.П.</w:t>
            </w:r>
          </w:p>
        </w:tc>
        <w:tc>
          <w:tcPr>
            <w:tcW w:w="2529" w:type="pct"/>
            <w:tcBorders>
              <w:top w:val="nil"/>
              <w:left w:val="nil"/>
              <w:bottom w:val="nil"/>
              <w:right w:val="nil"/>
            </w:tcBorders>
            <w:shd w:val="clear" w:color="auto" w:fill="FFFFFF"/>
            <w:hideMark/>
          </w:tcPr>
          <w:p w14:paraId="64957540" w14:textId="77777777" w:rsidR="00373F08" w:rsidRPr="00A10E3E" w:rsidRDefault="00373F08" w:rsidP="00373F08">
            <w:r w:rsidRPr="00A10E3E">
              <w:t>__________/</w:t>
            </w:r>
            <w:r>
              <w:t>А.Н. Пономарев</w:t>
            </w:r>
            <w:r w:rsidRPr="00A10E3E">
              <w:t xml:space="preserve"> /</w:t>
            </w:r>
          </w:p>
          <w:p w14:paraId="54C0129B" w14:textId="77777777" w:rsidR="00373F08" w:rsidRPr="00A10E3E" w:rsidRDefault="00373F08" w:rsidP="00373F08">
            <w:r w:rsidRPr="00A10E3E">
              <w:t>М.П. (при наличии печати)</w:t>
            </w:r>
          </w:p>
        </w:tc>
      </w:tr>
    </w:tbl>
    <w:p w14:paraId="4031A5A3" w14:textId="77777777" w:rsidR="00563C21" w:rsidRDefault="00563C21" w:rsidP="00E14D57">
      <w:pPr>
        <w:pStyle w:val="2"/>
        <w:spacing w:before="0" w:after="0" w:line="240" w:lineRule="exact"/>
        <w:ind w:left="11624"/>
        <w:rPr>
          <w:rFonts w:ascii="Times New Roman" w:hAnsi="Times New Roman"/>
          <w:b w:val="0"/>
          <w:i w:val="0"/>
          <w:sz w:val="20"/>
          <w:szCs w:val="20"/>
          <w:lang w:val="ru-RU"/>
        </w:rPr>
      </w:pPr>
    </w:p>
    <w:p w14:paraId="68D765B1" w14:textId="77777777" w:rsidR="00373F08" w:rsidRDefault="00373F08">
      <w:pPr>
        <w:spacing w:after="160" w:line="259" w:lineRule="auto"/>
        <w:rPr>
          <w:bCs/>
          <w:iCs/>
          <w:sz w:val="20"/>
        </w:rPr>
      </w:pPr>
      <w:r>
        <w:rPr>
          <w:bCs/>
          <w:iCs/>
          <w:sz w:val="20"/>
        </w:rPr>
        <w:br w:type="page"/>
      </w:r>
    </w:p>
    <w:p w14:paraId="4BAC4132" w14:textId="7965C5A2" w:rsidR="00563C21" w:rsidRDefault="00563C21" w:rsidP="007A2EB7">
      <w:pPr>
        <w:keepNext/>
        <w:spacing w:before="240" w:after="60"/>
        <w:ind w:left="7371"/>
        <w:outlineLvl w:val="1"/>
        <w:rPr>
          <w:b/>
          <w:bCs/>
          <w:iCs/>
        </w:rPr>
      </w:pPr>
      <w:r>
        <w:rPr>
          <w:bCs/>
          <w:iCs/>
          <w:sz w:val="20"/>
        </w:rPr>
        <w:lastRenderedPageBreak/>
        <w:t>Приложение №3 к Контракту</w:t>
      </w:r>
      <w:r>
        <w:rPr>
          <w:bCs/>
          <w:iCs/>
          <w:sz w:val="20"/>
        </w:rPr>
        <w:br/>
        <w:t xml:space="preserve">от «__»__________2025 г. № </w:t>
      </w:r>
      <w:r w:rsidR="00373F08">
        <w:rPr>
          <w:bCs/>
          <w:iCs/>
          <w:sz w:val="20"/>
        </w:rPr>
        <w:t xml:space="preserve">33-05/25 </w:t>
      </w:r>
    </w:p>
    <w:p w14:paraId="2A4DF2FB" w14:textId="77777777" w:rsidR="00563C21" w:rsidRDefault="00563C21" w:rsidP="00563C21">
      <w:pPr>
        <w:keepNext/>
        <w:spacing w:before="240" w:after="60"/>
        <w:jc w:val="center"/>
        <w:outlineLvl w:val="1"/>
        <w:rPr>
          <w:rFonts w:eastAsia="Calibri"/>
          <w:b/>
          <w:bCs/>
          <w:iCs/>
          <w:lang w:eastAsia="zh-CN"/>
        </w:rPr>
      </w:pPr>
      <w:r>
        <w:rPr>
          <w:b/>
          <w:bCs/>
          <w:iCs/>
        </w:rPr>
        <w:t xml:space="preserve">Декларация о </w:t>
      </w:r>
      <w:r>
        <w:rPr>
          <w:b/>
          <w:bCs/>
          <w:iCs/>
          <w:lang w:eastAsia="zh-CN"/>
        </w:rPr>
        <w:t>принадлежности субподрядчика к субъектам малого предпринимательства, социально ориентированной некоммерческой организации</w:t>
      </w:r>
    </w:p>
    <w:tbl>
      <w:tblPr>
        <w:tblW w:w="0" w:type="auto"/>
        <w:tblLayout w:type="fixed"/>
        <w:tblLook w:val="04A0" w:firstRow="1" w:lastRow="0" w:firstColumn="1" w:lastColumn="0" w:noHBand="0" w:noVBand="1"/>
      </w:tblPr>
      <w:tblGrid>
        <w:gridCol w:w="5485"/>
        <w:gridCol w:w="4792"/>
      </w:tblGrid>
      <w:tr w:rsidR="00563C21" w14:paraId="33E25725" w14:textId="77777777" w:rsidTr="00563C21">
        <w:tc>
          <w:tcPr>
            <w:tcW w:w="5485" w:type="dxa"/>
            <w:shd w:val="clear" w:color="auto" w:fill="FFFFFF"/>
          </w:tcPr>
          <w:p w14:paraId="0B6F5C88" w14:textId="77777777" w:rsidR="00563C21" w:rsidRDefault="00563C21">
            <w:pPr>
              <w:suppressAutoHyphens/>
              <w:spacing w:line="100" w:lineRule="atLeast"/>
              <w:jc w:val="center"/>
              <w:rPr>
                <w:lang w:eastAsia="en-US"/>
              </w:rPr>
            </w:pPr>
          </w:p>
        </w:tc>
        <w:tc>
          <w:tcPr>
            <w:tcW w:w="4792" w:type="dxa"/>
            <w:shd w:val="clear" w:color="auto" w:fill="FFFFFF"/>
          </w:tcPr>
          <w:p w14:paraId="4A3D7C9C" w14:textId="77777777" w:rsidR="00563C21" w:rsidRDefault="00563C21">
            <w:pPr>
              <w:suppressAutoHyphens/>
              <w:spacing w:line="100" w:lineRule="atLeast"/>
              <w:jc w:val="center"/>
              <w:rPr>
                <w:b/>
                <w:lang w:eastAsia="zh-CN"/>
              </w:rPr>
            </w:pPr>
          </w:p>
        </w:tc>
      </w:tr>
    </w:tbl>
    <w:p w14:paraId="0D36048E" w14:textId="77777777" w:rsidR="00563C21" w:rsidRDefault="00563C21" w:rsidP="00563C21">
      <w:pPr>
        <w:suppressAutoHyphens/>
        <w:jc w:val="center"/>
        <w:rPr>
          <w:b/>
          <w:lang w:eastAsia="zh-CN"/>
        </w:rPr>
      </w:pPr>
      <w:r>
        <w:rPr>
          <w:rFonts w:eastAsia="Calibri"/>
          <w:lang w:eastAsia="zh-CN"/>
        </w:rPr>
        <w:t>На бланке организации</w:t>
      </w:r>
    </w:p>
    <w:p w14:paraId="6C597474" w14:textId="77777777" w:rsidR="00563C21" w:rsidRDefault="00563C21" w:rsidP="00563C21">
      <w:pPr>
        <w:suppressAutoHyphens/>
        <w:ind w:firstLine="540"/>
        <w:jc w:val="both"/>
        <w:rPr>
          <w:lang w:eastAsia="zh-CN"/>
        </w:rPr>
      </w:pPr>
    </w:p>
    <w:p w14:paraId="3ED5812C" w14:textId="77777777" w:rsidR="00563C21" w:rsidRDefault="00563C21" w:rsidP="00563C21">
      <w:pPr>
        <w:suppressAutoHyphens/>
        <w:ind w:firstLine="539"/>
        <w:jc w:val="both"/>
        <w:rPr>
          <w:lang w:eastAsia="zh-CN"/>
        </w:rPr>
      </w:pPr>
      <w:r>
        <w:rPr>
          <w:lang w:eastAsia="zh-CN"/>
        </w:rPr>
        <w:t>Информация предоставляется по контракту от ______________ № __________________________, предмет контракта _________________________________________.</w:t>
      </w:r>
    </w:p>
    <w:p w14:paraId="1FC958B7" w14:textId="77777777" w:rsidR="00563C21" w:rsidRDefault="00563C21" w:rsidP="00563C21">
      <w:pPr>
        <w:suppressAutoHyphens/>
        <w:spacing w:line="100" w:lineRule="atLeast"/>
        <w:ind w:firstLine="709"/>
        <w:jc w:val="both"/>
        <w:rPr>
          <w:lang w:eastAsia="zh-CN"/>
        </w:rPr>
      </w:pPr>
      <w:r>
        <w:rPr>
          <w:lang w:eastAsia="zh-CN"/>
        </w:rPr>
        <w:t xml:space="preserve">1. В соответствии с п. </w:t>
      </w:r>
      <w:r>
        <w:rPr>
          <w:b/>
          <w:lang w:eastAsia="zh-CN"/>
        </w:rPr>
        <w:t>7.1.14.2</w:t>
      </w:r>
      <w:r>
        <w:rPr>
          <w:lang w:eastAsia="zh-CN"/>
        </w:rPr>
        <w:t xml:space="preserve"> контракта от ______________ №__________________ субподрядчик _______________ </w:t>
      </w:r>
      <w:r>
        <w:rPr>
          <w:i/>
          <w:lang w:eastAsia="zh-CN"/>
        </w:rPr>
        <w:t>(наименование субподрядчика</w:t>
      </w:r>
      <w:r>
        <w:rPr>
          <w:lang w:eastAsia="zh-CN"/>
        </w:rPr>
        <w:t>) _______________ (</w:t>
      </w:r>
      <w:r>
        <w:rPr>
          <w:i/>
          <w:lang w:eastAsia="zh-CN"/>
        </w:rPr>
        <w:t>ИНН субподрядчика</w:t>
      </w:r>
      <w:r>
        <w:rPr>
          <w:lang w:eastAsia="zh-CN"/>
        </w:rPr>
        <w:t>) подтверждает свою принадлежность к субъектам малого предпринимательства/социально ориентированной некоммерческой организации.</w:t>
      </w:r>
    </w:p>
    <w:p w14:paraId="0A5D3542" w14:textId="77777777" w:rsidR="00563C21" w:rsidRDefault="00563C21" w:rsidP="00563C21">
      <w:pPr>
        <w:suppressAutoHyphens/>
        <w:spacing w:line="100" w:lineRule="atLeast"/>
        <w:jc w:val="both"/>
        <w:rPr>
          <w:lang w:eastAsia="zh-CN"/>
        </w:rPr>
      </w:pPr>
    </w:p>
    <w:p w14:paraId="34D0D11C" w14:textId="77777777" w:rsidR="00563C21" w:rsidRDefault="00563C21" w:rsidP="00563C21">
      <w:pPr>
        <w:suppressAutoHyphens/>
        <w:spacing w:line="100" w:lineRule="atLeast"/>
        <w:jc w:val="both"/>
        <w:rPr>
          <w:lang w:eastAsia="zh-CN"/>
        </w:rPr>
      </w:pPr>
    </w:p>
    <w:p w14:paraId="49F2F87C" w14:textId="77777777" w:rsidR="00563C21" w:rsidRDefault="00563C21" w:rsidP="00563C21">
      <w:pPr>
        <w:suppressAutoHyphens/>
        <w:spacing w:line="100" w:lineRule="atLeast"/>
        <w:jc w:val="both"/>
        <w:rPr>
          <w:lang w:eastAsia="zh-CN"/>
        </w:rPr>
      </w:pPr>
      <w:r>
        <w:rPr>
          <w:lang w:eastAsia="zh-CN"/>
        </w:rPr>
        <w:t>Приложение:</w:t>
      </w:r>
    </w:p>
    <w:p w14:paraId="09339AAC" w14:textId="77777777" w:rsidR="00563C21" w:rsidRDefault="00563C21" w:rsidP="00563C21">
      <w:pPr>
        <w:suppressAutoHyphens/>
        <w:ind w:firstLine="539"/>
        <w:jc w:val="both"/>
        <w:rPr>
          <w:lang w:eastAsia="zh-CN"/>
        </w:rPr>
      </w:pPr>
    </w:p>
    <w:p w14:paraId="1BC161FF" w14:textId="77777777" w:rsidR="00563C21" w:rsidRDefault="00563C21" w:rsidP="00563C21">
      <w:pPr>
        <w:suppressAutoHyphens/>
        <w:ind w:firstLine="539"/>
        <w:jc w:val="both"/>
        <w:rPr>
          <w:lang w:eastAsia="zh-CN"/>
        </w:rPr>
      </w:pPr>
    </w:p>
    <w:tbl>
      <w:tblPr>
        <w:tblpPr w:leftFromText="180" w:rightFromText="180" w:bottomFromText="160" w:vertAnchor="text" w:horzAnchor="margin" w:tblpX="-142" w:tblpY="-21"/>
        <w:tblW w:w="11430" w:type="dxa"/>
        <w:tblLayout w:type="fixed"/>
        <w:tblLook w:val="04A0" w:firstRow="1" w:lastRow="0" w:firstColumn="1" w:lastColumn="0" w:noHBand="0" w:noVBand="1"/>
      </w:tblPr>
      <w:tblGrid>
        <w:gridCol w:w="3428"/>
        <w:gridCol w:w="4620"/>
        <w:gridCol w:w="3382"/>
      </w:tblGrid>
      <w:tr w:rsidR="00563C21" w14:paraId="33DD8889" w14:textId="77777777" w:rsidTr="00563C21">
        <w:tc>
          <w:tcPr>
            <w:tcW w:w="3427" w:type="dxa"/>
            <w:shd w:val="clear" w:color="auto" w:fill="FFFFFF"/>
            <w:hideMark/>
          </w:tcPr>
          <w:p w14:paraId="64D93F3D" w14:textId="77777777" w:rsidR="00563C21" w:rsidRDefault="00563C21">
            <w:pPr>
              <w:suppressAutoHyphens/>
              <w:spacing w:line="100" w:lineRule="atLeast"/>
              <w:jc w:val="both"/>
              <w:rPr>
                <w:lang w:eastAsia="zh-CN"/>
              </w:rPr>
            </w:pPr>
            <w:r>
              <w:rPr>
                <w:rFonts w:eastAsia="Calibri"/>
                <w:lang w:eastAsia="zh-CN"/>
              </w:rPr>
              <w:t>Руководитель</w:t>
            </w:r>
            <w:r>
              <w:rPr>
                <w:rFonts w:eastAsia="Calibri"/>
                <w:lang w:eastAsia="zh-CN"/>
              </w:rPr>
              <w:br/>
              <w:t xml:space="preserve">(или уполномоченное лицо) </w:t>
            </w:r>
          </w:p>
        </w:tc>
        <w:tc>
          <w:tcPr>
            <w:tcW w:w="4619" w:type="dxa"/>
            <w:shd w:val="clear" w:color="auto" w:fill="FFFFFF"/>
            <w:hideMark/>
          </w:tcPr>
          <w:p w14:paraId="7D5BEB90" w14:textId="77777777" w:rsidR="00563C21" w:rsidRDefault="00563C21">
            <w:pPr>
              <w:suppressAutoHyphens/>
              <w:spacing w:line="100" w:lineRule="atLeast"/>
              <w:jc w:val="center"/>
              <w:rPr>
                <w:lang w:eastAsia="zh-CN"/>
              </w:rPr>
            </w:pPr>
            <w:r>
              <w:rPr>
                <w:rFonts w:eastAsia="Calibri"/>
                <w:lang w:eastAsia="zh-CN"/>
              </w:rPr>
              <w:t>_____________________</w:t>
            </w:r>
            <w:r>
              <w:rPr>
                <w:rFonts w:eastAsia="Calibri"/>
                <w:lang w:eastAsia="zh-CN"/>
              </w:rPr>
              <w:br/>
              <w:t xml:space="preserve">(подпись) </w:t>
            </w:r>
            <w:r>
              <w:rPr>
                <w:lang w:eastAsia="zh-CN"/>
              </w:rPr>
              <w:t>М.П. (при наличии печати)</w:t>
            </w:r>
          </w:p>
        </w:tc>
        <w:tc>
          <w:tcPr>
            <w:tcW w:w="3381" w:type="dxa"/>
            <w:shd w:val="clear" w:color="auto" w:fill="FFFFFF"/>
            <w:hideMark/>
          </w:tcPr>
          <w:p w14:paraId="4A68DC70" w14:textId="77777777" w:rsidR="00563C21" w:rsidRDefault="00563C21">
            <w:pPr>
              <w:suppressAutoHyphens/>
              <w:spacing w:line="100" w:lineRule="atLeast"/>
              <w:jc w:val="center"/>
              <w:rPr>
                <w:lang w:eastAsia="zh-CN"/>
              </w:rPr>
            </w:pPr>
            <w:r>
              <w:rPr>
                <w:rFonts w:eastAsia="Calibri"/>
                <w:lang w:eastAsia="zh-CN"/>
              </w:rPr>
              <w:t>Ф.И.О.</w:t>
            </w:r>
          </w:p>
        </w:tc>
      </w:tr>
    </w:tbl>
    <w:p w14:paraId="54CBAD0F" w14:textId="77777777" w:rsidR="00563C21" w:rsidRDefault="00563C21" w:rsidP="00563C21">
      <w:pPr>
        <w:suppressAutoHyphens/>
        <w:ind w:firstLine="539"/>
        <w:jc w:val="both"/>
        <w:rPr>
          <w:lang w:eastAsia="zh-CN"/>
        </w:rPr>
      </w:pPr>
    </w:p>
    <w:p w14:paraId="24BB089E" w14:textId="77777777" w:rsidR="00563C21" w:rsidRDefault="00563C21" w:rsidP="00563C21">
      <w:pPr>
        <w:widowControl w:val="0"/>
        <w:suppressAutoHyphens/>
        <w:spacing w:line="100" w:lineRule="atLeast"/>
        <w:ind w:firstLine="709"/>
        <w:jc w:val="center"/>
        <w:rPr>
          <w:lang w:eastAsia="zh-CN"/>
        </w:rPr>
      </w:pPr>
    </w:p>
    <w:p w14:paraId="36466C04" w14:textId="77777777" w:rsidR="00563C21" w:rsidRDefault="00563C21" w:rsidP="00563C21">
      <w:pPr>
        <w:widowControl w:val="0"/>
        <w:suppressAutoHyphens/>
        <w:spacing w:line="100" w:lineRule="atLeast"/>
        <w:jc w:val="center"/>
        <w:rPr>
          <w:b/>
          <w:lang w:eastAsia="zh-CN"/>
        </w:rPr>
      </w:pPr>
      <w:r>
        <w:rPr>
          <w:b/>
          <w:lang w:eastAsia="zh-CN"/>
        </w:rPr>
        <w:t>ФОРМА согласована сторонами:</w:t>
      </w:r>
    </w:p>
    <w:p w14:paraId="46AAAE65" w14:textId="77777777" w:rsidR="00563C21" w:rsidRDefault="00563C21" w:rsidP="00563C21">
      <w:pPr>
        <w:widowControl w:val="0"/>
        <w:suppressAutoHyphens/>
        <w:spacing w:line="100" w:lineRule="atLeast"/>
        <w:ind w:firstLine="709"/>
        <w:jc w:val="center"/>
        <w:rPr>
          <w:b/>
          <w:lang w:eastAsia="zh-CN"/>
        </w:rPr>
      </w:pPr>
    </w:p>
    <w:tbl>
      <w:tblPr>
        <w:tblW w:w="0" w:type="auto"/>
        <w:jc w:val="center"/>
        <w:tblLayout w:type="fixed"/>
        <w:tblLook w:val="04A0" w:firstRow="1" w:lastRow="0" w:firstColumn="1" w:lastColumn="0" w:noHBand="0" w:noVBand="1"/>
      </w:tblPr>
      <w:tblGrid>
        <w:gridCol w:w="5101"/>
        <w:gridCol w:w="4962"/>
      </w:tblGrid>
      <w:tr w:rsidR="00563C21" w14:paraId="51E914B7" w14:textId="77777777" w:rsidTr="00563C21">
        <w:trPr>
          <w:jc w:val="center"/>
        </w:trPr>
        <w:tc>
          <w:tcPr>
            <w:tcW w:w="5101" w:type="dxa"/>
            <w:shd w:val="clear" w:color="auto" w:fill="FFFFFF"/>
          </w:tcPr>
          <w:p w14:paraId="1CF12379" w14:textId="77777777" w:rsidR="00563C21" w:rsidRDefault="00563C21">
            <w:pPr>
              <w:spacing w:line="256" w:lineRule="auto"/>
              <w:ind w:left="-108"/>
              <w:rPr>
                <w:b/>
                <w:lang w:eastAsia="en-US"/>
              </w:rPr>
            </w:pPr>
            <w:r>
              <w:rPr>
                <w:b/>
                <w:lang w:eastAsia="en-US"/>
              </w:rPr>
              <w:t>Заказчик:</w:t>
            </w:r>
          </w:p>
          <w:p w14:paraId="69EA9712" w14:textId="77777777" w:rsidR="00563C21" w:rsidRDefault="00563C21">
            <w:pPr>
              <w:spacing w:line="256" w:lineRule="auto"/>
              <w:ind w:left="-108"/>
              <w:jc w:val="both"/>
              <w:rPr>
                <w:lang w:eastAsia="en-US"/>
              </w:rPr>
            </w:pPr>
          </w:p>
          <w:p w14:paraId="67B27DA1" w14:textId="77777777" w:rsidR="00563C21" w:rsidRDefault="00563C21">
            <w:pPr>
              <w:keepNext/>
              <w:keepLines/>
              <w:snapToGrid w:val="0"/>
              <w:spacing w:line="100" w:lineRule="atLeast"/>
              <w:rPr>
                <w:b/>
                <w:lang w:eastAsia="zh-CN"/>
              </w:rPr>
            </w:pPr>
          </w:p>
        </w:tc>
        <w:tc>
          <w:tcPr>
            <w:tcW w:w="4962" w:type="dxa"/>
            <w:shd w:val="clear" w:color="auto" w:fill="FFFFFF"/>
          </w:tcPr>
          <w:p w14:paraId="458A7F80" w14:textId="77777777" w:rsidR="00563C21" w:rsidRDefault="00563C21">
            <w:pPr>
              <w:spacing w:line="256" w:lineRule="auto"/>
              <w:rPr>
                <w:b/>
                <w:lang w:eastAsia="en-US"/>
              </w:rPr>
            </w:pPr>
            <w:r>
              <w:rPr>
                <w:b/>
                <w:lang w:eastAsia="en-US"/>
              </w:rPr>
              <w:t>Подрядчик:</w:t>
            </w:r>
          </w:p>
          <w:p w14:paraId="6D4A2E8F" w14:textId="77777777" w:rsidR="00563C21" w:rsidRDefault="00563C21">
            <w:pPr>
              <w:keepNext/>
              <w:keepLines/>
              <w:snapToGrid w:val="0"/>
              <w:spacing w:line="100" w:lineRule="atLeast"/>
              <w:rPr>
                <w:b/>
                <w:lang w:eastAsia="zh-CN"/>
              </w:rPr>
            </w:pPr>
          </w:p>
        </w:tc>
      </w:tr>
      <w:tr w:rsidR="00563C21" w14:paraId="269811E7" w14:textId="77777777" w:rsidTr="00563C21">
        <w:trPr>
          <w:jc w:val="center"/>
        </w:trPr>
        <w:tc>
          <w:tcPr>
            <w:tcW w:w="5101" w:type="dxa"/>
            <w:shd w:val="clear" w:color="auto" w:fill="FFFFFF"/>
            <w:hideMark/>
          </w:tcPr>
          <w:p w14:paraId="75CC988E" w14:textId="04CC768D" w:rsidR="00563C21" w:rsidRDefault="00563C21">
            <w:pPr>
              <w:spacing w:line="256" w:lineRule="auto"/>
              <w:ind w:left="-108"/>
              <w:rPr>
                <w:lang w:eastAsia="en-US"/>
              </w:rPr>
            </w:pPr>
            <w:r>
              <w:rPr>
                <w:lang w:eastAsia="en-US"/>
              </w:rPr>
              <w:t>_________________/</w:t>
            </w:r>
            <w:r w:rsidR="00373F08">
              <w:rPr>
                <w:lang w:eastAsia="en-US"/>
              </w:rPr>
              <w:t>С.А. Баринов</w:t>
            </w:r>
            <w:r>
              <w:rPr>
                <w:lang w:eastAsia="en-US"/>
              </w:rPr>
              <w:t>/</w:t>
            </w:r>
          </w:p>
          <w:p w14:paraId="450564E4" w14:textId="77777777" w:rsidR="00563C21" w:rsidRDefault="00563C21">
            <w:pPr>
              <w:keepNext/>
              <w:keepLines/>
              <w:snapToGrid w:val="0"/>
              <w:spacing w:line="100" w:lineRule="atLeast"/>
              <w:rPr>
                <w:lang w:eastAsia="zh-CN"/>
              </w:rPr>
            </w:pPr>
            <w:r>
              <w:rPr>
                <w:lang w:eastAsia="en-US"/>
              </w:rPr>
              <w:t>М.П.</w:t>
            </w:r>
          </w:p>
        </w:tc>
        <w:tc>
          <w:tcPr>
            <w:tcW w:w="4962" w:type="dxa"/>
            <w:shd w:val="clear" w:color="auto" w:fill="FFFFFF"/>
            <w:hideMark/>
          </w:tcPr>
          <w:p w14:paraId="7AFC487B" w14:textId="2BF3F8FE" w:rsidR="00563C21" w:rsidRDefault="00563C21">
            <w:pPr>
              <w:spacing w:line="256" w:lineRule="auto"/>
              <w:rPr>
                <w:lang w:eastAsia="en-US"/>
              </w:rPr>
            </w:pPr>
            <w:r>
              <w:rPr>
                <w:lang w:eastAsia="en-US"/>
              </w:rPr>
              <w:t>_________________/</w:t>
            </w:r>
            <w:r w:rsidR="00373F08">
              <w:rPr>
                <w:lang w:eastAsia="en-US"/>
              </w:rPr>
              <w:t>А.Н. Пономарев</w:t>
            </w:r>
            <w:r>
              <w:rPr>
                <w:lang w:eastAsia="en-US"/>
              </w:rPr>
              <w:t xml:space="preserve"> /</w:t>
            </w:r>
          </w:p>
          <w:p w14:paraId="3B7585BA" w14:textId="77777777" w:rsidR="00563C21" w:rsidRDefault="00563C21">
            <w:pPr>
              <w:keepNext/>
              <w:keepLines/>
              <w:snapToGrid w:val="0"/>
              <w:spacing w:line="100" w:lineRule="atLeast"/>
              <w:rPr>
                <w:lang w:eastAsia="zh-CN"/>
              </w:rPr>
            </w:pPr>
            <w:r>
              <w:rPr>
                <w:lang w:eastAsia="en-US"/>
              </w:rPr>
              <w:t>М.П. (при наличии печати)</w:t>
            </w:r>
          </w:p>
        </w:tc>
      </w:tr>
      <w:tr w:rsidR="00563C21" w14:paraId="29A1CBEE" w14:textId="77777777" w:rsidTr="00563C21">
        <w:trPr>
          <w:jc w:val="center"/>
        </w:trPr>
        <w:tc>
          <w:tcPr>
            <w:tcW w:w="5101" w:type="dxa"/>
            <w:shd w:val="clear" w:color="auto" w:fill="FFFFFF"/>
          </w:tcPr>
          <w:p w14:paraId="32F3A2E3" w14:textId="77777777" w:rsidR="00563C21" w:rsidRDefault="00563C21">
            <w:pPr>
              <w:keepNext/>
              <w:keepLines/>
              <w:snapToGrid w:val="0"/>
              <w:spacing w:line="100" w:lineRule="atLeast"/>
              <w:jc w:val="both"/>
              <w:rPr>
                <w:lang w:eastAsia="zh-CN"/>
              </w:rPr>
            </w:pPr>
          </w:p>
        </w:tc>
        <w:tc>
          <w:tcPr>
            <w:tcW w:w="4962" w:type="dxa"/>
            <w:shd w:val="clear" w:color="auto" w:fill="FFFFFF"/>
          </w:tcPr>
          <w:p w14:paraId="47BC9B62" w14:textId="77777777" w:rsidR="00563C21" w:rsidRDefault="00563C21">
            <w:pPr>
              <w:keepNext/>
              <w:keepLines/>
              <w:snapToGrid w:val="0"/>
              <w:spacing w:line="100" w:lineRule="atLeast"/>
              <w:jc w:val="both"/>
              <w:rPr>
                <w:lang w:eastAsia="zh-CN"/>
              </w:rPr>
            </w:pPr>
          </w:p>
        </w:tc>
      </w:tr>
    </w:tbl>
    <w:p w14:paraId="3F192E52" w14:textId="77777777" w:rsidR="00563C21" w:rsidRDefault="00563C21" w:rsidP="00563C21">
      <w:pPr>
        <w:tabs>
          <w:tab w:val="left" w:pos="1395"/>
        </w:tabs>
        <w:spacing w:after="160" w:line="259" w:lineRule="auto"/>
        <w:rPr>
          <w:bCs/>
          <w:iCs/>
          <w:sz w:val="20"/>
          <w:szCs w:val="20"/>
          <w:lang w:eastAsia="x-none"/>
        </w:rPr>
      </w:pPr>
    </w:p>
    <w:p w14:paraId="4412D6DB" w14:textId="77777777" w:rsidR="00563C21" w:rsidRDefault="00563C21" w:rsidP="00563C21">
      <w:pPr>
        <w:rPr>
          <w:bCs/>
          <w:iCs/>
          <w:sz w:val="20"/>
          <w:szCs w:val="20"/>
          <w:lang w:eastAsia="x-none"/>
        </w:rPr>
      </w:pPr>
    </w:p>
    <w:p w14:paraId="21C96BF3" w14:textId="77777777" w:rsidR="00563C21" w:rsidRPr="00563C21" w:rsidRDefault="00563C21" w:rsidP="00563C21">
      <w:pPr>
        <w:rPr>
          <w:sz w:val="20"/>
          <w:szCs w:val="20"/>
        </w:rPr>
        <w:sectPr w:rsidR="00563C21" w:rsidRPr="00563C21" w:rsidSect="00563C21">
          <w:pgSz w:w="11906" w:h="16838"/>
          <w:pgMar w:top="568" w:right="851" w:bottom="851" w:left="437" w:header="708" w:footer="708" w:gutter="0"/>
          <w:cols w:space="708"/>
          <w:docGrid w:linePitch="360"/>
        </w:sectPr>
      </w:pPr>
    </w:p>
    <w:p w14:paraId="473EFB54" w14:textId="77777777" w:rsidR="00563C21" w:rsidRDefault="00563C21">
      <w:pPr>
        <w:spacing w:after="160" w:line="259" w:lineRule="auto"/>
        <w:rPr>
          <w:bCs/>
          <w:iCs/>
          <w:sz w:val="20"/>
          <w:szCs w:val="20"/>
          <w:lang w:eastAsia="x-none"/>
        </w:rPr>
      </w:pPr>
    </w:p>
    <w:p w14:paraId="563CAC3E" w14:textId="77777777" w:rsidR="00B30BFE" w:rsidRPr="00E14D57" w:rsidRDefault="00B30BFE" w:rsidP="007A2EB7">
      <w:pPr>
        <w:pStyle w:val="2"/>
        <w:spacing w:before="0" w:after="0" w:line="240" w:lineRule="exact"/>
        <w:ind w:left="11624"/>
        <w:rPr>
          <w:sz w:val="20"/>
          <w:szCs w:val="20"/>
        </w:rPr>
      </w:pPr>
      <w:r w:rsidRPr="00E14D57">
        <w:rPr>
          <w:rFonts w:ascii="Times New Roman" w:hAnsi="Times New Roman"/>
          <w:b w:val="0"/>
          <w:i w:val="0"/>
          <w:sz w:val="20"/>
          <w:szCs w:val="20"/>
          <w:lang w:val="ru-RU"/>
        </w:rPr>
        <w:t>Приложение №</w:t>
      </w:r>
      <w:r w:rsidR="00EB12D3">
        <w:rPr>
          <w:rFonts w:ascii="Times New Roman" w:hAnsi="Times New Roman"/>
          <w:b w:val="0"/>
          <w:i w:val="0"/>
          <w:sz w:val="20"/>
          <w:szCs w:val="20"/>
          <w:lang w:val="ru-RU"/>
        </w:rPr>
        <w:t>4</w:t>
      </w:r>
      <w:r w:rsidR="007A2EB7">
        <w:rPr>
          <w:rFonts w:ascii="Times New Roman" w:hAnsi="Times New Roman"/>
          <w:b w:val="0"/>
          <w:i w:val="0"/>
          <w:sz w:val="20"/>
          <w:szCs w:val="20"/>
          <w:lang w:val="ru-RU"/>
        </w:rPr>
        <w:t xml:space="preserve"> </w:t>
      </w:r>
      <w:r w:rsidRPr="007A2EB7">
        <w:rPr>
          <w:rFonts w:ascii="Times New Roman" w:hAnsi="Times New Roman"/>
          <w:b w:val="0"/>
          <w:bCs w:val="0"/>
          <w:i w:val="0"/>
          <w:iCs w:val="0"/>
          <w:sz w:val="20"/>
          <w:szCs w:val="20"/>
        </w:rPr>
        <w:t>к Контракту</w:t>
      </w:r>
    </w:p>
    <w:p w14:paraId="70A8A17C" w14:textId="241AEB4A" w:rsidR="00B30BFE" w:rsidRPr="00E14D57" w:rsidRDefault="00B30BFE" w:rsidP="00E14D57">
      <w:pPr>
        <w:suppressAutoHyphens/>
        <w:spacing w:line="240" w:lineRule="exact"/>
        <w:ind w:left="11624"/>
        <w:rPr>
          <w:sz w:val="20"/>
          <w:szCs w:val="20"/>
        </w:rPr>
      </w:pPr>
      <w:r w:rsidRPr="00E14D57">
        <w:rPr>
          <w:sz w:val="20"/>
          <w:szCs w:val="20"/>
        </w:rPr>
        <w:t>от «__» _________20</w:t>
      </w:r>
      <w:r w:rsidR="00A021FB" w:rsidRPr="00E14D57">
        <w:rPr>
          <w:sz w:val="20"/>
          <w:szCs w:val="20"/>
        </w:rPr>
        <w:t>2</w:t>
      </w:r>
      <w:r w:rsidR="00563C21">
        <w:rPr>
          <w:sz w:val="20"/>
          <w:szCs w:val="20"/>
        </w:rPr>
        <w:t>5</w:t>
      </w:r>
      <w:r w:rsidR="00A021FB" w:rsidRPr="00E14D57">
        <w:rPr>
          <w:sz w:val="20"/>
          <w:szCs w:val="20"/>
        </w:rPr>
        <w:t xml:space="preserve"> </w:t>
      </w:r>
      <w:r w:rsidRPr="00E14D57">
        <w:rPr>
          <w:sz w:val="20"/>
          <w:szCs w:val="20"/>
        </w:rPr>
        <w:t>г. №</w:t>
      </w:r>
      <w:r w:rsidR="00130927">
        <w:rPr>
          <w:sz w:val="20"/>
          <w:szCs w:val="20"/>
        </w:rPr>
        <w:t xml:space="preserve"> 33-05/25</w:t>
      </w:r>
    </w:p>
    <w:p w14:paraId="1047FF85" w14:textId="77777777" w:rsidR="00B30BFE" w:rsidRPr="00584F55" w:rsidRDefault="00B30BFE" w:rsidP="009E3881">
      <w:pPr>
        <w:autoSpaceDE w:val="0"/>
        <w:autoSpaceDN w:val="0"/>
        <w:adjustRightInd w:val="0"/>
        <w:spacing w:line="240" w:lineRule="exact"/>
        <w:jc w:val="right"/>
        <w:rPr>
          <w:rFonts w:eastAsia="Calibri"/>
          <w:lang w:eastAsia="en-US"/>
        </w:rPr>
      </w:pPr>
    </w:p>
    <w:p w14:paraId="6FA606A3" w14:textId="77777777" w:rsidR="009358E4" w:rsidRPr="00097381" w:rsidRDefault="009358E4" w:rsidP="00A01E94">
      <w:pPr>
        <w:pStyle w:val="2"/>
        <w:spacing w:before="100" w:beforeAutospacing="1" w:after="0"/>
        <w:jc w:val="center"/>
        <w:rPr>
          <w:rFonts w:ascii="Times New Roman" w:eastAsia="Calibri" w:hAnsi="Times New Roman"/>
          <w:i w:val="0"/>
          <w:sz w:val="22"/>
          <w:szCs w:val="22"/>
          <w:lang w:eastAsia="en-US"/>
        </w:rPr>
      </w:pPr>
      <w:r w:rsidRPr="00097381">
        <w:rPr>
          <w:rFonts w:ascii="Times New Roman" w:eastAsia="Calibri" w:hAnsi="Times New Roman"/>
          <w:i w:val="0"/>
          <w:sz w:val="22"/>
          <w:szCs w:val="22"/>
          <w:lang w:eastAsia="en-US"/>
        </w:rPr>
        <w:t>ГРАФИК ВЫПОЛНЕНИЯ СТРОИТЕЛЬНО-МОНТАЖНЫХ РАБОТ</w:t>
      </w:r>
    </w:p>
    <w:p w14:paraId="4F598CCE" w14:textId="77777777" w:rsidR="009358E4" w:rsidRPr="00097381" w:rsidRDefault="009358E4" w:rsidP="00A01E94">
      <w:pPr>
        <w:jc w:val="center"/>
        <w:rPr>
          <w:b/>
        </w:rPr>
      </w:pPr>
      <w:r w:rsidRPr="00097381">
        <w:rPr>
          <w:rFonts w:eastAsia="Calibri"/>
          <w:b/>
        </w:rPr>
        <w:t>Наименование объекта:</w:t>
      </w:r>
      <w:r w:rsidRPr="00097381">
        <w:rPr>
          <w:b/>
        </w:rPr>
        <w:t xml:space="preserve"> </w:t>
      </w:r>
      <w:r w:rsidRPr="008E4AFF">
        <w:rPr>
          <w:sz w:val="22"/>
          <w:szCs w:val="22"/>
        </w:rPr>
        <w:t>ОГБУ "Кологривский дом-интернат для престарелых и инвалидов", Костромская область, г.</w:t>
      </w:r>
      <w:r>
        <w:rPr>
          <w:sz w:val="22"/>
          <w:szCs w:val="22"/>
        </w:rPr>
        <w:t xml:space="preserve"> </w:t>
      </w:r>
      <w:r w:rsidRPr="008E4AFF">
        <w:rPr>
          <w:sz w:val="22"/>
          <w:szCs w:val="22"/>
        </w:rPr>
        <w:t>Кологрив, ул.</w:t>
      </w:r>
      <w:r>
        <w:rPr>
          <w:sz w:val="22"/>
          <w:szCs w:val="22"/>
        </w:rPr>
        <w:t xml:space="preserve"> </w:t>
      </w:r>
      <w:r w:rsidRPr="008E4AFF">
        <w:rPr>
          <w:sz w:val="22"/>
          <w:szCs w:val="22"/>
        </w:rPr>
        <w:t>Кирова, 9А. Строительство корпуса на 120 мест.</w:t>
      </w:r>
    </w:p>
    <w:tbl>
      <w:tblPr>
        <w:tblW w:w="15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1"/>
        <w:gridCol w:w="3000"/>
        <w:gridCol w:w="1921"/>
        <w:gridCol w:w="1819"/>
        <w:gridCol w:w="1940"/>
        <w:gridCol w:w="1157"/>
        <w:gridCol w:w="844"/>
        <w:gridCol w:w="936"/>
        <w:gridCol w:w="1746"/>
      </w:tblGrid>
      <w:tr w:rsidR="009358E4" w14:paraId="2ECF3A2E" w14:textId="77777777" w:rsidTr="00A01E94">
        <w:trPr>
          <w:cantSplit/>
          <w:trHeight w:val="20"/>
          <w:jc w:val="center"/>
        </w:trPr>
        <w:tc>
          <w:tcPr>
            <w:tcW w:w="1671" w:type="dxa"/>
            <w:vMerge w:val="restart"/>
            <w:tcBorders>
              <w:top w:val="single" w:sz="4" w:space="0" w:color="auto"/>
              <w:left w:val="single" w:sz="4" w:space="0" w:color="auto"/>
              <w:bottom w:val="single" w:sz="4" w:space="0" w:color="auto"/>
              <w:right w:val="single" w:sz="4" w:space="0" w:color="auto"/>
            </w:tcBorders>
            <w:vAlign w:val="center"/>
            <w:hideMark/>
          </w:tcPr>
          <w:p w14:paraId="397BA2C3" w14:textId="77777777" w:rsidR="009358E4" w:rsidRDefault="009358E4" w:rsidP="009358E4">
            <w:pPr>
              <w:spacing w:line="200" w:lineRule="exact"/>
              <w:jc w:val="center"/>
              <w:rPr>
                <w:sz w:val="20"/>
                <w:szCs w:val="20"/>
                <w:lang w:eastAsia="en-US"/>
              </w:rPr>
            </w:pPr>
            <w:r>
              <w:rPr>
                <w:sz w:val="20"/>
                <w:szCs w:val="20"/>
                <w:lang w:eastAsia="en-US"/>
              </w:rPr>
              <w:t>Порядковый номер этапа выполнения контракта и (или) комплекса работ и (или) вида работ и (или) части работ отдельного вида работ</w:t>
            </w:r>
          </w:p>
        </w:tc>
        <w:tc>
          <w:tcPr>
            <w:tcW w:w="3000" w:type="dxa"/>
            <w:vMerge w:val="restart"/>
            <w:tcBorders>
              <w:top w:val="single" w:sz="4" w:space="0" w:color="auto"/>
              <w:left w:val="single" w:sz="4" w:space="0" w:color="auto"/>
              <w:bottom w:val="single" w:sz="4" w:space="0" w:color="auto"/>
              <w:right w:val="single" w:sz="4" w:space="0" w:color="auto"/>
            </w:tcBorders>
            <w:vAlign w:val="center"/>
            <w:hideMark/>
          </w:tcPr>
          <w:p w14:paraId="571FEA35" w14:textId="77777777" w:rsidR="009358E4" w:rsidRDefault="009358E4" w:rsidP="009358E4">
            <w:pPr>
              <w:spacing w:line="200" w:lineRule="exact"/>
              <w:jc w:val="center"/>
              <w:rPr>
                <w:sz w:val="20"/>
                <w:szCs w:val="20"/>
                <w:lang w:eastAsia="en-US"/>
              </w:rPr>
            </w:pPr>
            <w:r>
              <w:rPr>
                <w:sz w:val="20"/>
                <w:szCs w:val="20"/>
                <w:lang w:eastAsia="en-US"/>
              </w:rPr>
              <w:t>Наименование этапа выполнения контракта и (или) комплекса работ и (или) вида работ и (или) части работ отдельного вида работ</w:t>
            </w:r>
          </w:p>
        </w:tc>
        <w:tc>
          <w:tcPr>
            <w:tcW w:w="3740" w:type="dxa"/>
            <w:gridSpan w:val="2"/>
            <w:tcBorders>
              <w:top w:val="single" w:sz="4" w:space="0" w:color="auto"/>
              <w:left w:val="single" w:sz="4" w:space="0" w:color="auto"/>
              <w:bottom w:val="single" w:sz="4" w:space="0" w:color="auto"/>
              <w:right w:val="single" w:sz="4" w:space="0" w:color="auto"/>
            </w:tcBorders>
            <w:vAlign w:val="center"/>
            <w:hideMark/>
          </w:tcPr>
          <w:p w14:paraId="7E68C526" w14:textId="77777777" w:rsidR="009358E4" w:rsidRDefault="009358E4" w:rsidP="009358E4">
            <w:pPr>
              <w:spacing w:line="200" w:lineRule="exact"/>
              <w:jc w:val="center"/>
              <w:rPr>
                <w:sz w:val="20"/>
                <w:szCs w:val="20"/>
                <w:lang w:eastAsia="en-US"/>
              </w:rPr>
            </w:pPr>
            <w:r>
              <w:rPr>
                <w:sz w:val="20"/>
                <w:szCs w:val="20"/>
                <w:lang w:eastAsia="en-US"/>
              </w:rPr>
              <w:t>Срок исполнения этапа выполнения контракта и (или) комплекса работ и (или) вида работ и (или) части работ отдельного вида работ</w:t>
            </w:r>
          </w:p>
        </w:tc>
        <w:tc>
          <w:tcPr>
            <w:tcW w:w="3097" w:type="dxa"/>
            <w:gridSpan w:val="2"/>
            <w:tcBorders>
              <w:top w:val="single" w:sz="4" w:space="0" w:color="auto"/>
              <w:left w:val="single" w:sz="4" w:space="0" w:color="auto"/>
              <w:bottom w:val="single" w:sz="4" w:space="0" w:color="auto"/>
              <w:right w:val="single" w:sz="4" w:space="0" w:color="auto"/>
            </w:tcBorders>
            <w:hideMark/>
          </w:tcPr>
          <w:p w14:paraId="1460311A" w14:textId="77777777" w:rsidR="009358E4" w:rsidRDefault="009358E4" w:rsidP="009358E4">
            <w:pPr>
              <w:spacing w:line="200" w:lineRule="exact"/>
              <w:jc w:val="center"/>
              <w:rPr>
                <w:sz w:val="20"/>
                <w:szCs w:val="20"/>
                <w:lang w:eastAsia="en-US"/>
              </w:rPr>
            </w:pPr>
            <w:r>
              <w:rPr>
                <w:sz w:val="20"/>
                <w:szCs w:val="20"/>
                <w:lang w:eastAsia="en-US"/>
              </w:rPr>
              <w:t>Срок исполнения отдельных этапов исполнения контракта (с учетом приемки и оплаты)</w:t>
            </w:r>
          </w:p>
        </w:tc>
        <w:tc>
          <w:tcPr>
            <w:tcW w:w="1780" w:type="dxa"/>
            <w:gridSpan w:val="2"/>
            <w:tcBorders>
              <w:top w:val="single" w:sz="4" w:space="0" w:color="auto"/>
              <w:left w:val="single" w:sz="4" w:space="0" w:color="auto"/>
              <w:bottom w:val="single" w:sz="4" w:space="0" w:color="auto"/>
              <w:right w:val="single" w:sz="4" w:space="0" w:color="auto"/>
            </w:tcBorders>
            <w:vAlign w:val="center"/>
            <w:hideMark/>
          </w:tcPr>
          <w:p w14:paraId="4948744F" w14:textId="77777777" w:rsidR="009358E4" w:rsidRDefault="009358E4" w:rsidP="009358E4">
            <w:pPr>
              <w:spacing w:line="200" w:lineRule="exact"/>
              <w:jc w:val="center"/>
              <w:rPr>
                <w:sz w:val="20"/>
                <w:szCs w:val="20"/>
                <w:lang w:eastAsia="en-US"/>
              </w:rPr>
            </w:pPr>
            <w:r>
              <w:rPr>
                <w:sz w:val="20"/>
                <w:szCs w:val="20"/>
                <w:lang w:eastAsia="en-US"/>
              </w:rPr>
              <w:t>Физический объем работ</w:t>
            </w:r>
          </w:p>
        </w:tc>
        <w:tc>
          <w:tcPr>
            <w:tcW w:w="1746" w:type="dxa"/>
            <w:vMerge w:val="restart"/>
            <w:tcBorders>
              <w:top w:val="single" w:sz="4" w:space="0" w:color="auto"/>
              <w:left w:val="single" w:sz="4" w:space="0" w:color="auto"/>
              <w:bottom w:val="single" w:sz="4" w:space="0" w:color="auto"/>
              <w:right w:val="single" w:sz="4" w:space="0" w:color="auto"/>
            </w:tcBorders>
            <w:vAlign w:val="center"/>
            <w:hideMark/>
          </w:tcPr>
          <w:p w14:paraId="7BA2C793" w14:textId="77777777" w:rsidR="009358E4" w:rsidRDefault="009358E4" w:rsidP="009358E4">
            <w:pPr>
              <w:spacing w:line="200" w:lineRule="exact"/>
              <w:jc w:val="center"/>
              <w:rPr>
                <w:sz w:val="20"/>
                <w:szCs w:val="20"/>
                <w:lang w:eastAsia="en-US"/>
              </w:rPr>
            </w:pPr>
            <w:r>
              <w:rPr>
                <w:sz w:val="20"/>
                <w:szCs w:val="20"/>
                <w:lang w:eastAsia="en-US"/>
              </w:rPr>
              <w:t>Сроки передачи строительных материалов, технологического оборудования заказчика</w:t>
            </w:r>
          </w:p>
        </w:tc>
      </w:tr>
      <w:tr w:rsidR="009358E4" w14:paraId="73369940" w14:textId="77777777" w:rsidTr="00A01E94">
        <w:trPr>
          <w:cantSplit/>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F7C037" w14:textId="77777777" w:rsidR="009358E4" w:rsidRDefault="009358E4" w:rsidP="009358E4">
            <w:pPr>
              <w:spacing w:line="256" w:lineRule="auto"/>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95DF16" w14:textId="77777777" w:rsidR="009358E4" w:rsidRDefault="009358E4" w:rsidP="009358E4">
            <w:pPr>
              <w:spacing w:line="256" w:lineRule="auto"/>
              <w:rPr>
                <w:sz w:val="20"/>
                <w:szCs w:val="20"/>
                <w:lang w:eastAsia="en-US"/>
              </w:rPr>
            </w:pPr>
          </w:p>
        </w:tc>
        <w:tc>
          <w:tcPr>
            <w:tcW w:w="1921" w:type="dxa"/>
            <w:tcBorders>
              <w:top w:val="single" w:sz="4" w:space="0" w:color="auto"/>
              <w:left w:val="single" w:sz="4" w:space="0" w:color="auto"/>
              <w:bottom w:val="single" w:sz="4" w:space="0" w:color="auto"/>
              <w:right w:val="single" w:sz="4" w:space="0" w:color="auto"/>
            </w:tcBorders>
            <w:vAlign w:val="center"/>
            <w:hideMark/>
          </w:tcPr>
          <w:p w14:paraId="4D9C386A" w14:textId="77777777" w:rsidR="009358E4" w:rsidRDefault="009358E4" w:rsidP="009358E4">
            <w:pPr>
              <w:spacing w:line="200" w:lineRule="exact"/>
              <w:jc w:val="center"/>
              <w:rPr>
                <w:sz w:val="20"/>
                <w:szCs w:val="20"/>
                <w:lang w:eastAsia="en-US"/>
              </w:rPr>
            </w:pPr>
            <w:r>
              <w:rPr>
                <w:sz w:val="20"/>
                <w:szCs w:val="20"/>
                <w:lang w:eastAsia="en-US"/>
              </w:rPr>
              <w:t>Начало</w:t>
            </w:r>
          </w:p>
        </w:tc>
        <w:tc>
          <w:tcPr>
            <w:tcW w:w="1819" w:type="dxa"/>
            <w:tcBorders>
              <w:top w:val="single" w:sz="4" w:space="0" w:color="auto"/>
              <w:left w:val="single" w:sz="4" w:space="0" w:color="auto"/>
              <w:bottom w:val="single" w:sz="4" w:space="0" w:color="auto"/>
              <w:right w:val="single" w:sz="4" w:space="0" w:color="auto"/>
            </w:tcBorders>
            <w:vAlign w:val="center"/>
            <w:hideMark/>
          </w:tcPr>
          <w:p w14:paraId="7D2D2A26" w14:textId="77777777" w:rsidR="009358E4" w:rsidRDefault="009358E4" w:rsidP="009358E4">
            <w:pPr>
              <w:spacing w:line="200" w:lineRule="exact"/>
              <w:jc w:val="center"/>
              <w:rPr>
                <w:sz w:val="20"/>
                <w:szCs w:val="20"/>
                <w:lang w:eastAsia="en-US"/>
              </w:rPr>
            </w:pPr>
            <w:r>
              <w:rPr>
                <w:sz w:val="20"/>
                <w:szCs w:val="20"/>
                <w:lang w:eastAsia="en-US"/>
              </w:rPr>
              <w:t>Окончание</w:t>
            </w:r>
          </w:p>
        </w:tc>
        <w:tc>
          <w:tcPr>
            <w:tcW w:w="1940" w:type="dxa"/>
            <w:tcBorders>
              <w:top w:val="single" w:sz="4" w:space="0" w:color="auto"/>
              <w:left w:val="single" w:sz="4" w:space="0" w:color="auto"/>
              <w:bottom w:val="single" w:sz="4" w:space="0" w:color="auto"/>
              <w:right w:val="single" w:sz="4" w:space="0" w:color="auto"/>
            </w:tcBorders>
            <w:vAlign w:val="center"/>
            <w:hideMark/>
          </w:tcPr>
          <w:p w14:paraId="48B6E65F" w14:textId="77777777" w:rsidR="009358E4" w:rsidRDefault="009358E4" w:rsidP="009358E4">
            <w:pPr>
              <w:spacing w:line="200" w:lineRule="exact"/>
              <w:jc w:val="center"/>
              <w:rPr>
                <w:sz w:val="20"/>
                <w:szCs w:val="20"/>
                <w:lang w:eastAsia="en-US"/>
              </w:rPr>
            </w:pPr>
            <w:r>
              <w:rPr>
                <w:sz w:val="20"/>
                <w:szCs w:val="20"/>
                <w:lang w:eastAsia="en-US"/>
              </w:rPr>
              <w:t>Начало</w:t>
            </w:r>
          </w:p>
        </w:tc>
        <w:tc>
          <w:tcPr>
            <w:tcW w:w="1157" w:type="dxa"/>
            <w:tcBorders>
              <w:top w:val="single" w:sz="4" w:space="0" w:color="auto"/>
              <w:left w:val="single" w:sz="4" w:space="0" w:color="auto"/>
              <w:bottom w:val="single" w:sz="4" w:space="0" w:color="auto"/>
              <w:right w:val="single" w:sz="4" w:space="0" w:color="auto"/>
            </w:tcBorders>
            <w:vAlign w:val="center"/>
            <w:hideMark/>
          </w:tcPr>
          <w:p w14:paraId="2BB09A03" w14:textId="77777777" w:rsidR="009358E4" w:rsidRDefault="009358E4" w:rsidP="009358E4">
            <w:pPr>
              <w:spacing w:line="200" w:lineRule="exact"/>
              <w:jc w:val="center"/>
              <w:rPr>
                <w:sz w:val="20"/>
                <w:szCs w:val="20"/>
                <w:lang w:eastAsia="en-US"/>
              </w:rPr>
            </w:pPr>
            <w:r>
              <w:rPr>
                <w:sz w:val="20"/>
                <w:szCs w:val="20"/>
                <w:lang w:eastAsia="en-US"/>
              </w:rPr>
              <w:t>Окончание</w:t>
            </w:r>
          </w:p>
        </w:tc>
        <w:tc>
          <w:tcPr>
            <w:tcW w:w="844" w:type="dxa"/>
            <w:tcBorders>
              <w:top w:val="single" w:sz="4" w:space="0" w:color="auto"/>
              <w:left w:val="single" w:sz="4" w:space="0" w:color="auto"/>
              <w:bottom w:val="single" w:sz="4" w:space="0" w:color="auto"/>
              <w:right w:val="single" w:sz="4" w:space="0" w:color="auto"/>
            </w:tcBorders>
            <w:vAlign w:val="center"/>
            <w:hideMark/>
          </w:tcPr>
          <w:p w14:paraId="31113437" w14:textId="77777777" w:rsidR="009358E4" w:rsidRDefault="009358E4" w:rsidP="009358E4">
            <w:pPr>
              <w:spacing w:line="200" w:lineRule="exact"/>
              <w:jc w:val="center"/>
              <w:rPr>
                <w:sz w:val="20"/>
                <w:szCs w:val="20"/>
                <w:lang w:eastAsia="en-US"/>
              </w:rPr>
            </w:pPr>
            <w:r>
              <w:rPr>
                <w:sz w:val="20"/>
                <w:szCs w:val="20"/>
                <w:lang w:eastAsia="en-US"/>
              </w:rPr>
              <w:t xml:space="preserve">ед. </w:t>
            </w:r>
            <w:proofErr w:type="spellStart"/>
            <w:r>
              <w:rPr>
                <w:sz w:val="20"/>
                <w:szCs w:val="20"/>
                <w:lang w:eastAsia="en-US"/>
              </w:rPr>
              <w:t>измер</w:t>
            </w:r>
            <w:proofErr w:type="spellEnd"/>
            <w:r>
              <w:rPr>
                <w:sz w:val="20"/>
                <w:szCs w:val="20"/>
                <w:lang w:eastAsia="en-US"/>
              </w:rPr>
              <w:t>.</w:t>
            </w:r>
          </w:p>
        </w:tc>
        <w:tc>
          <w:tcPr>
            <w:tcW w:w="936" w:type="dxa"/>
            <w:tcBorders>
              <w:top w:val="single" w:sz="4" w:space="0" w:color="auto"/>
              <w:left w:val="single" w:sz="4" w:space="0" w:color="auto"/>
              <w:bottom w:val="single" w:sz="4" w:space="0" w:color="auto"/>
              <w:right w:val="single" w:sz="4" w:space="0" w:color="auto"/>
            </w:tcBorders>
            <w:vAlign w:val="center"/>
            <w:hideMark/>
          </w:tcPr>
          <w:p w14:paraId="7C0CF49F" w14:textId="77777777" w:rsidR="009358E4" w:rsidRDefault="009358E4" w:rsidP="009358E4">
            <w:pPr>
              <w:spacing w:line="200" w:lineRule="exact"/>
              <w:jc w:val="center"/>
              <w:rPr>
                <w:sz w:val="20"/>
                <w:szCs w:val="20"/>
                <w:lang w:eastAsia="en-US"/>
              </w:rPr>
            </w:pPr>
            <w:r>
              <w:rPr>
                <w:sz w:val="20"/>
                <w:szCs w:val="20"/>
                <w:lang w:eastAsia="en-US"/>
              </w:rPr>
              <w:t>кол-во</w:t>
            </w:r>
          </w:p>
        </w:tc>
        <w:tc>
          <w:tcPr>
            <w:tcW w:w="1746" w:type="dxa"/>
            <w:vMerge/>
            <w:tcBorders>
              <w:top w:val="single" w:sz="4" w:space="0" w:color="auto"/>
              <w:left w:val="single" w:sz="4" w:space="0" w:color="auto"/>
              <w:bottom w:val="single" w:sz="4" w:space="0" w:color="auto"/>
              <w:right w:val="single" w:sz="4" w:space="0" w:color="auto"/>
            </w:tcBorders>
            <w:vAlign w:val="center"/>
            <w:hideMark/>
          </w:tcPr>
          <w:p w14:paraId="18118561" w14:textId="77777777" w:rsidR="009358E4" w:rsidRDefault="009358E4" w:rsidP="009358E4">
            <w:pPr>
              <w:spacing w:line="256" w:lineRule="auto"/>
              <w:rPr>
                <w:sz w:val="20"/>
                <w:szCs w:val="20"/>
                <w:lang w:eastAsia="en-US"/>
              </w:rPr>
            </w:pPr>
          </w:p>
        </w:tc>
      </w:tr>
      <w:tr w:rsidR="009358E4" w14:paraId="745FFB0B"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hideMark/>
          </w:tcPr>
          <w:p w14:paraId="10A2233D" w14:textId="77777777" w:rsidR="009358E4" w:rsidRDefault="009358E4" w:rsidP="009358E4">
            <w:pPr>
              <w:spacing w:line="200" w:lineRule="exact"/>
              <w:ind w:left="-687" w:firstLine="1139"/>
              <w:rPr>
                <w:sz w:val="20"/>
                <w:szCs w:val="20"/>
                <w:lang w:eastAsia="en-US"/>
              </w:rPr>
            </w:pPr>
            <w:r>
              <w:rPr>
                <w:sz w:val="20"/>
                <w:szCs w:val="20"/>
                <w:lang w:eastAsia="en-US"/>
              </w:rPr>
              <w:t>1</w:t>
            </w:r>
          </w:p>
        </w:tc>
        <w:tc>
          <w:tcPr>
            <w:tcW w:w="3000" w:type="dxa"/>
            <w:tcBorders>
              <w:top w:val="single" w:sz="4" w:space="0" w:color="auto"/>
              <w:left w:val="single" w:sz="4" w:space="0" w:color="auto"/>
              <w:bottom w:val="single" w:sz="4" w:space="0" w:color="auto"/>
              <w:right w:val="single" w:sz="4" w:space="0" w:color="auto"/>
            </w:tcBorders>
            <w:hideMark/>
          </w:tcPr>
          <w:p w14:paraId="372E9FB8" w14:textId="77777777" w:rsidR="009358E4" w:rsidRDefault="009358E4" w:rsidP="009358E4">
            <w:pPr>
              <w:spacing w:line="200" w:lineRule="exact"/>
              <w:jc w:val="center"/>
              <w:rPr>
                <w:sz w:val="20"/>
                <w:szCs w:val="20"/>
                <w:lang w:eastAsia="en-US"/>
              </w:rPr>
            </w:pPr>
            <w:r>
              <w:rPr>
                <w:sz w:val="20"/>
                <w:szCs w:val="20"/>
                <w:lang w:eastAsia="en-US"/>
              </w:rPr>
              <w:t>2</w:t>
            </w:r>
          </w:p>
        </w:tc>
        <w:tc>
          <w:tcPr>
            <w:tcW w:w="1921" w:type="dxa"/>
            <w:tcBorders>
              <w:top w:val="single" w:sz="4" w:space="0" w:color="auto"/>
              <w:left w:val="single" w:sz="4" w:space="0" w:color="auto"/>
              <w:bottom w:val="single" w:sz="4" w:space="0" w:color="auto"/>
              <w:right w:val="single" w:sz="4" w:space="0" w:color="auto"/>
            </w:tcBorders>
            <w:hideMark/>
          </w:tcPr>
          <w:p w14:paraId="12B23767" w14:textId="77777777" w:rsidR="009358E4" w:rsidRDefault="009358E4" w:rsidP="009358E4">
            <w:pPr>
              <w:spacing w:line="200" w:lineRule="exact"/>
              <w:jc w:val="center"/>
              <w:rPr>
                <w:sz w:val="20"/>
                <w:szCs w:val="20"/>
                <w:lang w:eastAsia="en-US"/>
              </w:rPr>
            </w:pPr>
            <w:r>
              <w:rPr>
                <w:sz w:val="20"/>
                <w:szCs w:val="20"/>
                <w:lang w:eastAsia="en-US"/>
              </w:rPr>
              <w:t>3</w:t>
            </w:r>
          </w:p>
        </w:tc>
        <w:tc>
          <w:tcPr>
            <w:tcW w:w="1819" w:type="dxa"/>
            <w:tcBorders>
              <w:top w:val="single" w:sz="4" w:space="0" w:color="auto"/>
              <w:left w:val="single" w:sz="4" w:space="0" w:color="auto"/>
              <w:bottom w:val="single" w:sz="4" w:space="0" w:color="auto"/>
              <w:right w:val="single" w:sz="4" w:space="0" w:color="auto"/>
            </w:tcBorders>
            <w:hideMark/>
          </w:tcPr>
          <w:p w14:paraId="5A0430ED" w14:textId="77777777" w:rsidR="009358E4" w:rsidRDefault="009358E4" w:rsidP="009358E4">
            <w:pPr>
              <w:spacing w:line="200" w:lineRule="exact"/>
              <w:jc w:val="center"/>
              <w:rPr>
                <w:sz w:val="20"/>
                <w:szCs w:val="20"/>
                <w:lang w:eastAsia="en-US"/>
              </w:rPr>
            </w:pPr>
            <w:r>
              <w:rPr>
                <w:sz w:val="20"/>
                <w:szCs w:val="20"/>
                <w:lang w:eastAsia="en-US"/>
              </w:rPr>
              <w:t>4</w:t>
            </w:r>
          </w:p>
        </w:tc>
        <w:tc>
          <w:tcPr>
            <w:tcW w:w="1940" w:type="dxa"/>
            <w:tcBorders>
              <w:top w:val="single" w:sz="4" w:space="0" w:color="auto"/>
              <w:left w:val="single" w:sz="4" w:space="0" w:color="auto"/>
              <w:bottom w:val="single" w:sz="4" w:space="0" w:color="auto"/>
              <w:right w:val="single" w:sz="4" w:space="0" w:color="auto"/>
            </w:tcBorders>
            <w:hideMark/>
          </w:tcPr>
          <w:p w14:paraId="6DD5CB03" w14:textId="77777777" w:rsidR="009358E4" w:rsidRDefault="009358E4" w:rsidP="009358E4">
            <w:pPr>
              <w:spacing w:line="200" w:lineRule="exact"/>
              <w:jc w:val="center"/>
              <w:rPr>
                <w:sz w:val="20"/>
                <w:szCs w:val="20"/>
                <w:lang w:eastAsia="en-US"/>
              </w:rPr>
            </w:pPr>
            <w:r>
              <w:rPr>
                <w:sz w:val="20"/>
                <w:szCs w:val="20"/>
                <w:lang w:eastAsia="en-US"/>
              </w:rPr>
              <w:t>5</w:t>
            </w:r>
          </w:p>
        </w:tc>
        <w:tc>
          <w:tcPr>
            <w:tcW w:w="1157" w:type="dxa"/>
            <w:tcBorders>
              <w:top w:val="single" w:sz="4" w:space="0" w:color="auto"/>
              <w:left w:val="single" w:sz="4" w:space="0" w:color="auto"/>
              <w:bottom w:val="single" w:sz="4" w:space="0" w:color="auto"/>
              <w:right w:val="single" w:sz="4" w:space="0" w:color="auto"/>
            </w:tcBorders>
            <w:hideMark/>
          </w:tcPr>
          <w:p w14:paraId="3DDA26E7" w14:textId="77777777" w:rsidR="009358E4" w:rsidRDefault="009358E4" w:rsidP="009358E4">
            <w:pPr>
              <w:spacing w:line="200" w:lineRule="exact"/>
              <w:jc w:val="center"/>
              <w:rPr>
                <w:sz w:val="20"/>
                <w:szCs w:val="20"/>
                <w:lang w:eastAsia="en-US"/>
              </w:rPr>
            </w:pPr>
            <w:r>
              <w:rPr>
                <w:sz w:val="20"/>
                <w:szCs w:val="20"/>
                <w:lang w:eastAsia="en-US"/>
              </w:rPr>
              <w:t>6</w:t>
            </w:r>
          </w:p>
        </w:tc>
        <w:tc>
          <w:tcPr>
            <w:tcW w:w="844" w:type="dxa"/>
            <w:tcBorders>
              <w:top w:val="single" w:sz="4" w:space="0" w:color="auto"/>
              <w:left w:val="single" w:sz="4" w:space="0" w:color="auto"/>
              <w:bottom w:val="single" w:sz="4" w:space="0" w:color="auto"/>
              <w:right w:val="single" w:sz="4" w:space="0" w:color="auto"/>
            </w:tcBorders>
            <w:hideMark/>
          </w:tcPr>
          <w:p w14:paraId="75134CA6" w14:textId="77777777" w:rsidR="009358E4" w:rsidRDefault="009358E4" w:rsidP="009358E4">
            <w:pPr>
              <w:spacing w:line="200" w:lineRule="exact"/>
              <w:jc w:val="center"/>
              <w:rPr>
                <w:sz w:val="20"/>
                <w:szCs w:val="20"/>
                <w:lang w:eastAsia="en-US"/>
              </w:rPr>
            </w:pPr>
            <w:r>
              <w:rPr>
                <w:sz w:val="20"/>
                <w:szCs w:val="20"/>
                <w:lang w:eastAsia="en-US"/>
              </w:rPr>
              <w:t>7</w:t>
            </w:r>
          </w:p>
        </w:tc>
        <w:tc>
          <w:tcPr>
            <w:tcW w:w="936" w:type="dxa"/>
            <w:tcBorders>
              <w:top w:val="single" w:sz="4" w:space="0" w:color="auto"/>
              <w:left w:val="single" w:sz="4" w:space="0" w:color="auto"/>
              <w:bottom w:val="single" w:sz="4" w:space="0" w:color="auto"/>
              <w:right w:val="single" w:sz="4" w:space="0" w:color="auto"/>
            </w:tcBorders>
            <w:hideMark/>
          </w:tcPr>
          <w:p w14:paraId="00706941" w14:textId="77777777" w:rsidR="009358E4" w:rsidRDefault="009358E4" w:rsidP="009358E4">
            <w:pPr>
              <w:spacing w:line="200" w:lineRule="exact"/>
              <w:jc w:val="center"/>
              <w:rPr>
                <w:sz w:val="20"/>
                <w:szCs w:val="20"/>
                <w:lang w:eastAsia="en-US"/>
              </w:rPr>
            </w:pPr>
            <w:r>
              <w:rPr>
                <w:sz w:val="20"/>
                <w:szCs w:val="20"/>
                <w:lang w:eastAsia="en-US"/>
              </w:rPr>
              <w:t>8</w:t>
            </w:r>
          </w:p>
        </w:tc>
        <w:tc>
          <w:tcPr>
            <w:tcW w:w="1746" w:type="dxa"/>
            <w:tcBorders>
              <w:top w:val="single" w:sz="4" w:space="0" w:color="auto"/>
              <w:left w:val="single" w:sz="4" w:space="0" w:color="auto"/>
              <w:bottom w:val="single" w:sz="4" w:space="0" w:color="auto"/>
              <w:right w:val="single" w:sz="4" w:space="0" w:color="auto"/>
            </w:tcBorders>
            <w:hideMark/>
          </w:tcPr>
          <w:p w14:paraId="73829A22" w14:textId="77777777" w:rsidR="009358E4" w:rsidRDefault="009358E4" w:rsidP="009358E4">
            <w:pPr>
              <w:spacing w:line="200" w:lineRule="exact"/>
              <w:jc w:val="center"/>
              <w:rPr>
                <w:sz w:val="20"/>
                <w:szCs w:val="20"/>
                <w:lang w:eastAsia="en-US"/>
              </w:rPr>
            </w:pPr>
            <w:r>
              <w:rPr>
                <w:sz w:val="20"/>
                <w:szCs w:val="20"/>
                <w:lang w:eastAsia="en-US"/>
              </w:rPr>
              <w:t>9</w:t>
            </w:r>
          </w:p>
        </w:tc>
      </w:tr>
      <w:tr w:rsidR="009358E4" w14:paraId="006D57D3"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212EC192"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19C4B929" w14:textId="77777777" w:rsidR="009358E4" w:rsidRDefault="009358E4" w:rsidP="009358E4">
            <w:pPr>
              <w:spacing w:line="256" w:lineRule="auto"/>
              <w:rPr>
                <w:sz w:val="22"/>
                <w:szCs w:val="22"/>
                <w:lang w:eastAsia="en-US"/>
              </w:rPr>
            </w:pPr>
            <w:r>
              <w:rPr>
                <w:sz w:val="22"/>
                <w:szCs w:val="22"/>
                <w:lang w:eastAsia="en-US"/>
              </w:rPr>
              <w:t>Фундаменты под БМК</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00196F"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3DDC925D" w14:textId="77777777" w:rsidR="009358E4" w:rsidRPr="00CA2072" w:rsidRDefault="009358E4" w:rsidP="009358E4">
            <w:pPr>
              <w:spacing w:line="256" w:lineRule="auto"/>
              <w:jc w:val="center"/>
              <w:rPr>
                <w:sz w:val="20"/>
                <w:szCs w:val="20"/>
                <w:highlight w:val="yellow"/>
                <w:lang w:eastAsia="en-US"/>
              </w:rPr>
            </w:pPr>
            <w:r w:rsidRPr="00656A75">
              <w:rPr>
                <w:sz w:val="20"/>
                <w:szCs w:val="20"/>
                <w:lang w:eastAsia="en-US"/>
              </w:rPr>
              <w:t>30.10.2025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51E7C7DC"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43EB271A" w14:textId="77777777" w:rsidR="009358E4" w:rsidRDefault="009358E4" w:rsidP="009358E4">
            <w:pPr>
              <w:spacing w:line="256" w:lineRule="auto"/>
              <w:jc w:val="center"/>
              <w:rPr>
                <w:sz w:val="20"/>
                <w:szCs w:val="20"/>
                <w:lang w:eastAsia="en-US"/>
              </w:rPr>
            </w:pPr>
            <w:r>
              <w:rPr>
                <w:sz w:val="20"/>
                <w:szCs w:val="20"/>
                <w:lang w:eastAsia="en-US"/>
              </w:rPr>
              <w:t>30.10.2025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2F47E4AB"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741C2DE3"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78195F63" w14:textId="77777777" w:rsidR="009358E4" w:rsidRDefault="009358E4" w:rsidP="009358E4">
            <w:pPr>
              <w:spacing w:line="200" w:lineRule="exact"/>
              <w:jc w:val="center"/>
              <w:rPr>
                <w:sz w:val="20"/>
                <w:szCs w:val="20"/>
                <w:lang w:eastAsia="en-US"/>
              </w:rPr>
            </w:pPr>
          </w:p>
        </w:tc>
      </w:tr>
      <w:tr w:rsidR="009358E4" w14:paraId="0D563F00"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7DCEDAB1"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03A8BC7B" w14:textId="77777777" w:rsidR="009358E4" w:rsidRDefault="009358E4" w:rsidP="009358E4">
            <w:pPr>
              <w:spacing w:line="256" w:lineRule="auto"/>
              <w:rPr>
                <w:sz w:val="22"/>
                <w:szCs w:val="22"/>
                <w:lang w:eastAsia="en-US"/>
              </w:rPr>
            </w:pPr>
            <w:r>
              <w:rPr>
                <w:sz w:val="22"/>
                <w:szCs w:val="22"/>
                <w:lang w:eastAsia="en-US"/>
              </w:rPr>
              <w:t>Фундаменты под станцию биологической очистки</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536337"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49123F73" w14:textId="77777777" w:rsidR="009358E4" w:rsidRPr="00CA2072" w:rsidRDefault="009358E4" w:rsidP="009358E4">
            <w:pPr>
              <w:spacing w:line="256" w:lineRule="auto"/>
              <w:jc w:val="center"/>
              <w:rPr>
                <w:sz w:val="20"/>
                <w:szCs w:val="20"/>
                <w:highlight w:val="yellow"/>
                <w:lang w:eastAsia="en-US"/>
              </w:rPr>
            </w:pPr>
            <w:r w:rsidRPr="00656A75">
              <w:rPr>
                <w:sz w:val="20"/>
                <w:szCs w:val="20"/>
                <w:lang w:eastAsia="en-US"/>
              </w:rPr>
              <w:t>30.10.2025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5C18EC07"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4323ACCC" w14:textId="77777777" w:rsidR="009358E4" w:rsidRDefault="009358E4" w:rsidP="009358E4">
            <w:pPr>
              <w:spacing w:line="256" w:lineRule="auto"/>
              <w:jc w:val="center"/>
              <w:rPr>
                <w:sz w:val="20"/>
                <w:szCs w:val="20"/>
                <w:lang w:eastAsia="en-US"/>
              </w:rPr>
            </w:pPr>
            <w:r>
              <w:rPr>
                <w:sz w:val="20"/>
                <w:szCs w:val="20"/>
                <w:lang w:eastAsia="en-US"/>
              </w:rPr>
              <w:t>30.10.2025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4AA8E94C"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4D0AE49F"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35F183B3" w14:textId="77777777" w:rsidR="009358E4" w:rsidRDefault="009358E4" w:rsidP="009358E4">
            <w:pPr>
              <w:spacing w:line="200" w:lineRule="exact"/>
              <w:jc w:val="center"/>
              <w:rPr>
                <w:sz w:val="20"/>
                <w:szCs w:val="20"/>
                <w:lang w:eastAsia="en-US"/>
              </w:rPr>
            </w:pPr>
          </w:p>
        </w:tc>
      </w:tr>
      <w:tr w:rsidR="009358E4" w14:paraId="04B244A2"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40BB95BA"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776BD948" w14:textId="77777777" w:rsidR="009358E4" w:rsidRDefault="009358E4" w:rsidP="009358E4">
            <w:pPr>
              <w:spacing w:line="256" w:lineRule="auto"/>
              <w:rPr>
                <w:sz w:val="22"/>
                <w:szCs w:val="22"/>
                <w:lang w:eastAsia="en-US"/>
              </w:rPr>
            </w:pPr>
            <w:r>
              <w:rPr>
                <w:sz w:val="22"/>
                <w:szCs w:val="22"/>
                <w:lang w:eastAsia="en-US"/>
              </w:rPr>
              <w:t>Фундаменты под ДГУ</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7BA1C1"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44F95A08" w14:textId="77777777" w:rsidR="009358E4" w:rsidRPr="00CA2072" w:rsidRDefault="009358E4" w:rsidP="009358E4">
            <w:pPr>
              <w:spacing w:line="256" w:lineRule="auto"/>
              <w:jc w:val="center"/>
              <w:rPr>
                <w:sz w:val="20"/>
                <w:szCs w:val="20"/>
                <w:highlight w:val="yellow"/>
                <w:lang w:eastAsia="en-US"/>
              </w:rPr>
            </w:pPr>
            <w:r w:rsidRPr="00656A75">
              <w:rPr>
                <w:sz w:val="20"/>
                <w:szCs w:val="20"/>
                <w:lang w:eastAsia="en-US"/>
              </w:rPr>
              <w:t>30.10.2025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2CFFB48E"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68BE88A5" w14:textId="77777777" w:rsidR="009358E4" w:rsidRDefault="009358E4" w:rsidP="009358E4">
            <w:pPr>
              <w:spacing w:line="256" w:lineRule="auto"/>
              <w:jc w:val="center"/>
              <w:rPr>
                <w:sz w:val="20"/>
                <w:szCs w:val="20"/>
                <w:lang w:eastAsia="en-US"/>
              </w:rPr>
            </w:pPr>
            <w:r>
              <w:rPr>
                <w:sz w:val="20"/>
                <w:szCs w:val="20"/>
                <w:lang w:eastAsia="en-US"/>
              </w:rPr>
              <w:t>30.10.2025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708D12B5"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6F1391C0"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5CCB7772" w14:textId="77777777" w:rsidR="009358E4" w:rsidRDefault="009358E4" w:rsidP="009358E4">
            <w:pPr>
              <w:spacing w:line="200" w:lineRule="exact"/>
              <w:jc w:val="center"/>
              <w:rPr>
                <w:sz w:val="20"/>
                <w:szCs w:val="20"/>
                <w:lang w:eastAsia="en-US"/>
              </w:rPr>
            </w:pPr>
          </w:p>
        </w:tc>
      </w:tr>
      <w:tr w:rsidR="009358E4" w14:paraId="5C079487"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45FFA3C3"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7B3A506B" w14:textId="77777777" w:rsidR="009358E4" w:rsidRDefault="009358E4" w:rsidP="009358E4">
            <w:pPr>
              <w:spacing w:line="256" w:lineRule="auto"/>
              <w:rPr>
                <w:sz w:val="22"/>
                <w:szCs w:val="22"/>
                <w:lang w:eastAsia="en-US"/>
              </w:rPr>
            </w:pPr>
            <w:r>
              <w:rPr>
                <w:sz w:val="22"/>
                <w:szCs w:val="22"/>
                <w:lang w:eastAsia="en-US"/>
              </w:rPr>
              <w:t>Земляные работы под БМК</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2C1E3F"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429116A7" w14:textId="77777777" w:rsidR="009358E4" w:rsidRPr="00CA2072" w:rsidRDefault="009358E4" w:rsidP="009358E4">
            <w:pPr>
              <w:spacing w:line="256" w:lineRule="auto"/>
              <w:jc w:val="center"/>
              <w:rPr>
                <w:sz w:val="20"/>
                <w:szCs w:val="20"/>
                <w:highlight w:val="yellow"/>
                <w:lang w:eastAsia="en-US"/>
              </w:rPr>
            </w:pPr>
            <w:r w:rsidRPr="00656A75">
              <w:rPr>
                <w:sz w:val="20"/>
                <w:szCs w:val="20"/>
                <w:lang w:eastAsia="en-US"/>
              </w:rPr>
              <w:t>30.10.2025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531ECE3F"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5FDB2EF6" w14:textId="77777777" w:rsidR="009358E4" w:rsidRDefault="009358E4" w:rsidP="009358E4">
            <w:pPr>
              <w:spacing w:line="256" w:lineRule="auto"/>
              <w:jc w:val="center"/>
              <w:rPr>
                <w:sz w:val="20"/>
                <w:szCs w:val="20"/>
                <w:lang w:eastAsia="en-US"/>
              </w:rPr>
            </w:pPr>
            <w:r>
              <w:rPr>
                <w:sz w:val="20"/>
                <w:szCs w:val="20"/>
                <w:lang w:eastAsia="en-US"/>
              </w:rPr>
              <w:t>30.10.2025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76A578AB"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45132824"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0AF7B5D6" w14:textId="77777777" w:rsidR="009358E4" w:rsidRDefault="009358E4" w:rsidP="009358E4">
            <w:pPr>
              <w:spacing w:line="200" w:lineRule="exact"/>
              <w:jc w:val="center"/>
              <w:rPr>
                <w:sz w:val="20"/>
                <w:szCs w:val="20"/>
                <w:lang w:eastAsia="en-US"/>
              </w:rPr>
            </w:pPr>
          </w:p>
        </w:tc>
      </w:tr>
      <w:tr w:rsidR="009358E4" w14:paraId="26F651DF"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29D9EB51"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282547F6" w14:textId="77777777" w:rsidR="009358E4" w:rsidRDefault="009358E4" w:rsidP="009358E4">
            <w:pPr>
              <w:spacing w:line="256" w:lineRule="auto"/>
              <w:rPr>
                <w:sz w:val="22"/>
                <w:szCs w:val="22"/>
                <w:lang w:eastAsia="en-US"/>
              </w:rPr>
            </w:pPr>
            <w:r>
              <w:rPr>
                <w:sz w:val="22"/>
                <w:szCs w:val="22"/>
                <w:lang w:eastAsia="en-US"/>
              </w:rPr>
              <w:t>Земляные работы под станцию биологической очистки</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46716C"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tcPr>
          <w:p w14:paraId="5E7A19E5" w14:textId="77777777" w:rsidR="009358E4" w:rsidRPr="00656A75" w:rsidRDefault="009358E4" w:rsidP="009358E4">
            <w:pPr>
              <w:spacing w:line="256" w:lineRule="auto"/>
              <w:jc w:val="center"/>
              <w:rPr>
                <w:sz w:val="20"/>
                <w:szCs w:val="20"/>
                <w:lang w:eastAsia="en-US"/>
              </w:rPr>
            </w:pPr>
            <w:r>
              <w:rPr>
                <w:sz w:val="20"/>
                <w:szCs w:val="20"/>
                <w:lang w:eastAsia="en-US"/>
              </w:rPr>
              <w:t>30.10.2025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0D4041FB"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tcPr>
          <w:p w14:paraId="75300136" w14:textId="77777777" w:rsidR="009358E4" w:rsidRDefault="009358E4" w:rsidP="009358E4">
            <w:pPr>
              <w:spacing w:line="256" w:lineRule="auto"/>
              <w:jc w:val="center"/>
              <w:rPr>
                <w:sz w:val="20"/>
                <w:szCs w:val="20"/>
                <w:lang w:eastAsia="en-US"/>
              </w:rPr>
            </w:pPr>
            <w:r>
              <w:rPr>
                <w:sz w:val="20"/>
                <w:szCs w:val="20"/>
                <w:lang w:eastAsia="en-US"/>
              </w:rPr>
              <w:t>30.10.2025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4DAB7C50"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46CCE11A"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3CE48CB2" w14:textId="77777777" w:rsidR="009358E4" w:rsidRDefault="009358E4" w:rsidP="009358E4">
            <w:pPr>
              <w:spacing w:line="200" w:lineRule="exact"/>
              <w:jc w:val="center"/>
              <w:rPr>
                <w:sz w:val="20"/>
                <w:szCs w:val="20"/>
                <w:lang w:eastAsia="en-US"/>
              </w:rPr>
            </w:pPr>
          </w:p>
        </w:tc>
      </w:tr>
      <w:tr w:rsidR="009358E4" w14:paraId="3B4A0FA9"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52AF9D3F"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36304D6F" w14:textId="77777777" w:rsidR="009358E4" w:rsidRDefault="009358E4" w:rsidP="009358E4">
            <w:pPr>
              <w:spacing w:line="256" w:lineRule="auto"/>
              <w:rPr>
                <w:sz w:val="22"/>
                <w:szCs w:val="22"/>
                <w:lang w:eastAsia="en-US"/>
              </w:rPr>
            </w:pPr>
            <w:r>
              <w:rPr>
                <w:sz w:val="22"/>
                <w:szCs w:val="22"/>
                <w:lang w:eastAsia="en-US"/>
              </w:rPr>
              <w:t>Котельная</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17631A"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tcPr>
          <w:p w14:paraId="7A41DD18" w14:textId="77777777" w:rsidR="009358E4" w:rsidRPr="00656A75" w:rsidRDefault="009358E4" w:rsidP="009358E4">
            <w:pPr>
              <w:spacing w:line="256" w:lineRule="auto"/>
              <w:jc w:val="center"/>
              <w:rPr>
                <w:sz w:val="20"/>
                <w:szCs w:val="20"/>
                <w:lang w:eastAsia="en-US"/>
              </w:rPr>
            </w:pPr>
            <w:r>
              <w:rPr>
                <w:sz w:val="20"/>
                <w:szCs w:val="20"/>
                <w:lang w:eastAsia="en-US"/>
              </w:rPr>
              <w:t>30.10.2025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4BCBDD46"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tcPr>
          <w:p w14:paraId="66F4B47F" w14:textId="77777777" w:rsidR="009358E4" w:rsidRDefault="009358E4" w:rsidP="009358E4">
            <w:pPr>
              <w:spacing w:line="256" w:lineRule="auto"/>
              <w:jc w:val="center"/>
              <w:rPr>
                <w:sz w:val="20"/>
                <w:szCs w:val="20"/>
                <w:lang w:eastAsia="en-US"/>
              </w:rPr>
            </w:pPr>
            <w:r>
              <w:rPr>
                <w:sz w:val="20"/>
                <w:szCs w:val="20"/>
                <w:lang w:eastAsia="en-US"/>
              </w:rPr>
              <w:t>30.10.2025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54BD65D2"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00F80288"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4585DBB2" w14:textId="77777777" w:rsidR="009358E4" w:rsidRDefault="009358E4" w:rsidP="009358E4">
            <w:pPr>
              <w:spacing w:line="200" w:lineRule="exact"/>
              <w:jc w:val="center"/>
              <w:rPr>
                <w:sz w:val="20"/>
                <w:szCs w:val="20"/>
                <w:lang w:eastAsia="en-US"/>
              </w:rPr>
            </w:pPr>
          </w:p>
        </w:tc>
      </w:tr>
      <w:tr w:rsidR="009358E4" w14:paraId="78BFA601"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23479D17"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0D6234E7" w14:textId="77777777" w:rsidR="009358E4" w:rsidRDefault="009358E4" w:rsidP="009358E4">
            <w:pPr>
              <w:spacing w:line="256" w:lineRule="auto"/>
              <w:rPr>
                <w:sz w:val="22"/>
                <w:szCs w:val="22"/>
                <w:lang w:eastAsia="en-US"/>
              </w:rPr>
            </w:pPr>
            <w:r>
              <w:rPr>
                <w:sz w:val="22"/>
                <w:szCs w:val="22"/>
                <w:lang w:eastAsia="en-US"/>
              </w:rPr>
              <w:t>ДГУ</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944894"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tcPr>
          <w:p w14:paraId="52B11441" w14:textId="77777777" w:rsidR="009358E4" w:rsidRPr="00656A75" w:rsidRDefault="009358E4" w:rsidP="009358E4">
            <w:pPr>
              <w:spacing w:line="256" w:lineRule="auto"/>
              <w:jc w:val="center"/>
              <w:rPr>
                <w:sz w:val="20"/>
                <w:szCs w:val="20"/>
                <w:lang w:eastAsia="en-US"/>
              </w:rPr>
            </w:pPr>
            <w:r>
              <w:rPr>
                <w:sz w:val="20"/>
                <w:szCs w:val="20"/>
                <w:lang w:eastAsia="en-US"/>
              </w:rPr>
              <w:t>30.10.2025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6E62EE2F"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tcPr>
          <w:p w14:paraId="6458627B" w14:textId="77777777" w:rsidR="009358E4" w:rsidRDefault="009358E4" w:rsidP="009358E4">
            <w:pPr>
              <w:spacing w:line="256" w:lineRule="auto"/>
              <w:jc w:val="center"/>
              <w:rPr>
                <w:sz w:val="20"/>
                <w:szCs w:val="20"/>
                <w:lang w:eastAsia="en-US"/>
              </w:rPr>
            </w:pPr>
            <w:r>
              <w:rPr>
                <w:sz w:val="20"/>
                <w:szCs w:val="20"/>
                <w:lang w:eastAsia="en-US"/>
              </w:rPr>
              <w:t>30.10.2025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2DC6E79F"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42B0778F"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06E776A7" w14:textId="77777777" w:rsidR="009358E4" w:rsidRDefault="009358E4" w:rsidP="009358E4">
            <w:pPr>
              <w:spacing w:line="200" w:lineRule="exact"/>
              <w:jc w:val="center"/>
              <w:rPr>
                <w:sz w:val="20"/>
                <w:szCs w:val="20"/>
                <w:lang w:eastAsia="en-US"/>
              </w:rPr>
            </w:pPr>
          </w:p>
        </w:tc>
      </w:tr>
      <w:tr w:rsidR="009358E4" w14:paraId="4123B5DF"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6B505D30"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0513D8C7" w14:textId="77777777" w:rsidR="009358E4" w:rsidRDefault="009358E4" w:rsidP="009358E4">
            <w:pPr>
              <w:spacing w:line="256" w:lineRule="auto"/>
              <w:rPr>
                <w:sz w:val="22"/>
                <w:szCs w:val="22"/>
                <w:lang w:eastAsia="en-US"/>
              </w:rPr>
            </w:pPr>
            <w:r>
              <w:rPr>
                <w:sz w:val="22"/>
                <w:szCs w:val="22"/>
                <w:lang w:eastAsia="en-US"/>
              </w:rPr>
              <w:t>Изоляция и утепление фундаментов</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6FF1C7"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tcPr>
          <w:p w14:paraId="129B54EF" w14:textId="77777777" w:rsidR="009358E4" w:rsidRPr="00656A75" w:rsidRDefault="009358E4" w:rsidP="009358E4">
            <w:pPr>
              <w:spacing w:line="256" w:lineRule="auto"/>
              <w:jc w:val="center"/>
              <w:rPr>
                <w:sz w:val="20"/>
                <w:szCs w:val="20"/>
                <w:lang w:eastAsia="en-US"/>
              </w:rPr>
            </w:pPr>
            <w:r>
              <w:rPr>
                <w:sz w:val="20"/>
                <w:szCs w:val="20"/>
                <w:lang w:eastAsia="en-US"/>
              </w:rPr>
              <w:t>30.10.2025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6C160F0B"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tcPr>
          <w:p w14:paraId="254BF802" w14:textId="77777777" w:rsidR="009358E4" w:rsidRDefault="009358E4" w:rsidP="009358E4">
            <w:pPr>
              <w:spacing w:line="256" w:lineRule="auto"/>
              <w:jc w:val="center"/>
              <w:rPr>
                <w:sz w:val="20"/>
                <w:szCs w:val="20"/>
                <w:lang w:eastAsia="en-US"/>
              </w:rPr>
            </w:pPr>
            <w:r>
              <w:rPr>
                <w:sz w:val="20"/>
                <w:szCs w:val="20"/>
                <w:lang w:eastAsia="en-US"/>
              </w:rPr>
              <w:t>30.10.2025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6E76247D"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4562BF5A"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7853C7C5" w14:textId="77777777" w:rsidR="009358E4" w:rsidRDefault="009358E4" w:rsidP="009358E4">
            <w:pPr>
              <w:spacing w:line="200" w:lineRule="exact"/>
              <w:jc w:val="center"/>
              <w:rPr>
                <w:sz w:val="20"/>
                <w:szCs w:val="20"/>
                <w:lang w:eastAsia="en-US"/>
              </w:rPr>
            </w:pPr>
          </w:p>
        </w:tc>
      </w:tr>
      <w:tr w:rsidR="009358E4" w14:paraId="50BE6331"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1204F5AB"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635169CD" w14:textId="77777777" w:rsidR="009358E4" w:rsidRDefault="009358E4" w:rsidP="009358E4">
            <w:pPr>
              <w:spacing w:line="256" w:lineRule="auto"/>
              <w:rPr>
                <w:sz w:val="22"/>
                <w:szCs w:val="22"/>
                <w:lang w:eastAsia="en-US"/>
              </w:rPr>
            </w:pPr>
            <w:r>
              <w:rPr>
                <w:sz w:val="22"/>
                <w:szCs w:val="22"/>
                <w:lang w:eastAsia="en-US"/>
              </w:rPr>
              <w:t>Кладка наружных и внутренних стен</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554BEA8"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tcPr>
          <w:p w14:paraId="5F22FD0F" w14:textId="77777777" w:rsidR="009358E4" w:rsidRPr="00656A75" w:rsidRDefault="009358E4" w:rsidP="009358E4">
            <w:pPr>
              <w:spacing w:line="256" w:lineRule="auto"/>
              <w:jc w:val="center"/>
              <w:rPr>
                <w:sz w:val="20"/>
                <w:szCs w:val="20"/>
                <w:lang w:eastAsia="en-US"/>
              </w:rPr>
            </w:pPr>
            <w:r>
              <w:rPr>
                <w:sz w:val="20"/>
                <w:szCs w:val="20"/>
                <w:lang w:eastAsia="en-US"/>
              </w:rPr>
              <w:t>30.10.2025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5C5313F8"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tcPr>
          <w:p w14:paraId="7A320408" w14:textId="77777777" w:rsidR="009358E4" w:rsidRDefault="009358E4" w:rsidP="009358E4">
            <w:pPr>
              <w:spacing w:line="256" w:lineRule="auto"/>
              <w:jc w:val="center"/>
              <w:rPr>
                <w:sz w:val="20"/>
                <w:szCs w:val="20"/>
                <w:lang w:eastAsia="en-US"/>
              </w:rPr>
            </w:pPr>
            <w:r>
              <w:rPr>
                <w:sz w:val="20"/>
                <w:szCs w:val="20"/>
                <w:lang w:eastAsia="en-US"/>
              </w:rPr>
              <w:t>30.10.2025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6BD1992B"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62EE06F9"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608E5E24" w14:textId="77777777" w:rsidR="009358E4" w:rsidRDefault="009358E4" w:rsidP="009358E4">
            <w:pPr>
              <w:spacing w:line="200" w:lineRule="exact"/>
              <w:jc w:val="center"/>
              <w:rPr>
                <w:sz w:val="20"/>
                <w:szCs w:val="20"/>
                <w:lang w:eastAsia="en-US"/>
              </w:rPr>
            </w:pPr>
          </w:p>
        </w:tc>
      </w:tr>
      <w:tr w:rsidR="009358E4" w14:paraId="1770C116"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32F04005"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45D4C4E6" w14:textId="77777777" w:rsidR="009358E4" w:rsidRDefault="009358E4" w:rsidP="009358E4">
            <w:pPr>
              <w:spacing w:line="256" w:lineRule="auto"/>
              <w:rPr>
                <w:sz w:val="22"/>
                <w:szCs w:val="22"/>
                <w:lang w:eastAsia="en-US"/>
              </w:rPr>
            </w:pPr>
            <w:r>
              <w:rPr>
                <w:sz w:val="22"/>
                <w:szCs w:val="22"/>
                <w:lang w:eastAsia="en-US"/>
              </w:rPr>
              <w:t>Кладка стен, перегородок с перемычками (ниже 0,000)</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929788"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tcPr>
          <w:p w14:paraId="28CBE611" w14:textId="77777777" w:rsidR="009358E4" w:rsidRPr="00656A75" w:rsidRDefault="009358E4" w:rsidP="009358E4">
            <w:pPr>
              <w:spacing w:line="256" w:lineRule="auto"/>
              <w:jc w:val="center"/>
              <w:rPr>
                <w:sz w:val="20"/>
                <w:szCs w:val="20"/>
                <w:lang w:eastAsia="en-US"/>
              </w:rPr>
            </w:pPr>
            <w:r>
              <w:rPr>
                <w:sz w:val="20"/>
                <w:szCs w:val="20"/>
                <w:lang w:eastAsia="en-US"/>
              </w:rPr>
              <w:t>30.10.2025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3145F3B7"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tcPr>
          <w:p w14:paraId="63A38FA4" w14:textId="77777777" w:rsidR="009358E4" w:rsidRDefault="009358E4" w:rsidP="009358E4">
            <w:pPr>
              <w:spacing w:line="256" w:lineRule="auto"/>
              <w:jc w:val="center"/>
              <w:rPr>
                <w:sz w:val="20"/>
                <w:szCs w:val="20"/>
                <w:lang w:eastAsia="en-US"/>
              </w:rPr>
            </w:pPr>
            <w:r>
              <w:rPr>
                <w:sz w:val="20"/>
                <w:szCs w:val="20"/>
                <w:lang w:eastAsia="en-US"/>
              </w:rPr>
              <w:t>30.10.2025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14CA7074"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3548DEDE"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479AC47D" w14:textId="77777777" w:rsidR="009358E4" w:rsidRDefault="009358E4" w:rsidP="009358E4">
            <w:pPr>
              <w:spacing w:line="200" w:lineRule="exact"/>
              <w:jc w:val="center"/>
              <w:rPr>
                <w:sz w:val="20"/>
                <w:szCs w:val="20"/>
                <w:lang w:eastAsia="en-US"/>
              </w:rPr>
            </w:pPr>
          </w:p>
        </w:tc>
      </w:tr>
      <w:tr w:rsidR="009358E4" w14:paraId="11258794"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5BAC1C04" w14:textId="77777777" w:rsidR="009358E4" w:rsidRDefault="009358E4" w:rsidP="009358E4">
            <w:pPr>
              <w:pStyle w:val="a4"/>
              <w:numPr>
                <w:ilvl w:val="0"/>
                <w:numId w:val="14"/>
              </w:numPr>
              <w:spacing w:line="200" w:lineRule="exact"/>
              <w:ind w:left="27" w:firstLine="0"/>
              <w:jc w:val="center"/>
              <w:rPr>
                <w:sz w:val="20"/>
                <w:szCs w:val="20"/>
                <w:lang w:eastAsia="en-US"/>
              </w:rPr>
            </w:pPr>
            <w:bookmarkStart w:id="17" w:name="_GoBack"/>
            <w:bookmarkEnd w:id="17"/>
          </w:p>
        </w:tc>
        <w:tc>
          <w:tcPr>
            <w:tcW w:w="3000" w:type="dxa"/>
            <w:tcBorders>
              <w:top w:val="single" w:sz="4" w:space="0" w:color="auto"/>
              <w:left w:val="single" w:sz="4" w:space="0" w:color="auto"/>
              <w:bottom w:val="single" w:sz="4" w:space="0" w:color="auto"/>
              <w:right w:val="single" w:sz="4" w:space="0" w:color="auto"/>
            </w:tcBorders>
            <w:vAlign w:val="center"/>
            <w:hideMark/>
          </w:tcPr>
          <w:p w14:paraId="74BBBA0A" w14:textId="77777777" w:rsidR="009358E4" w:rsidRDefault="009358E4" w:rsidP="009358E4">
            <w:pPr>
              <w:spacing w:line="256" w:lineRule="auto"/>
              <w:rPr>
                <w:sz w:val="22"/>
                <w:szCs w:val="22"/>
                <w:lang w:eastAsia="en-US"/>
              </w:rPr>
            </w:pPr>
            <w:r>
              <w:rPr>
                <w:sz w:val="22"/>
                <w:szCs w:val="22"/>
                <w:lang w:eastAsia="en-US"/>
              </w:rPr>
              <w:t xml:space="preserve">Деформационные швы и </w:t>
            </w:r>
            <w:proofErr w:type="spellStart"/>
            <w:r>
              <w:rPr>
                <w:sz w:val="22"/>
                <w:szCs w:val="22"/>
                <w:lang w:eastAsia="en-US"/>
              </w:rPr>
              <w:t>вентканалы</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DD03BF"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tcPr>
          <w:p w14:paraId="19E5A8CE" w14:textId="77777777" w:rsidR="009358E4" w:rsidRPr="00656A75" w:rsidRDefault="009358E4" w:rsidP="009358E4">
            <w:pPr>
              <w:spacing w:line="256" w:lineRule="auto"/>
              <w:jc w:val="center"/>
              <w:rPr>
                <w:sz w:val="20"/>
                <w:szCs w:val="20"/>
                <w:lang w:eastAsia="en-US"/>
              </w:rPr>
            </w:pPr>
            <w:r>
              <w:rPr>
                <w:sz w:val="20"/>
                <w:szCs w:val="20"/>
                <w:lang w:eastAsia="en-US"/>
              </w:rPr>
              <w:t>30.10.2025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1A89A853"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tcPr>
          <w:p w14:paraId="2E0B488D" w14:textId="77777777" w:rsidR="009358E4" w:rsidRDefault="009358E4" w:rsidP="009358E4">
            <w:pPr>
              <w:spacing w:line="256" w:lineRule="auto"/>
              <w:jc w:val="center"/>
              <w:rPr>
                <w:sz w:val="20"/>
                <w:szCs w:val="20"/>
                <w:lang w:eastAsia="en-US"/>
              </w:rPr>
            </w:pPr>
            <w:r>
              <w:rPr>
                <w:sz w:val="20"/>
                <w:szCs w:val="20"/>
                <w:lang w:eastAsia="en-US"/>
              </w:rPr>
              <w:t>30.10.2025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01EB1F3F"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341A5515"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713ECC03" w14:textId="77777777" w:rsidR="009358E4" w:rsidRDefault="009358E4" w:rsidP="009358E4">
            <w:pPr>
              <w:spacing w:line="200" w:lineRule="exact"/>
              <w:jc w:val="center"/>
              <w:rPr>
                <w:sz w:val="20"/>
                <w:szCs w:val="20"/>
                <w:lang w:eastAsia="en-US"/>
              </w:rPr>
            </w:pPr>
          </w:p>
        </w:tc>
      </w:tr>
      <w:tr w:rsidR="009358E4" w14:paraId="77EE71F7"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67CEEF3D"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08BCD307" w14:textId="77777777" w:rsidR="009358E4" w:rsidRDefault="009358E4" w:rsidP="009358E4">
            <w:pPr>
              <w:spacing w:line="256" w:lineRule="auto"/>
              <w:rPr>
                <w:sz w:val="22"/>
                <w:szCs w:val="22"/>
                <w:lang w:eastAsia="en-US"/>
              </w:rPr>
            </w:pPr>
            <w:r>
              <w:rPr>
                <w:sz w:val="22"/>
                <w:szCs w:val="22"/>
                <w:lang w:eastAsia="en-US"/>
              </w:rPr>
              <w:t>Перемычки, опорные подушки (выше 0.000)</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F85B2E"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tcPr>
          <w:p w14:paraId="28CED0EC" w14:textId="77777777" w:rsidR="009358E4" w:rsidRPr="00656A75" w:rsidRDefault="009358E4" w:rsidP="009358E4">
            <w:pPr>
              <w:spacing w:line="256" w:lineRule="auto"/>
              <w:jc w:val="center"/>
              <w:rPr>
                <w:sz w:val="20"/>
                <w:szCs w:val="20"/>
                <w:lang w:eastAsia="en-US"/>
              </w:rPr>
            </w:pPr>
            <w:r>
              <w:rPr>
                <w:sz w:val="20"/>
                <w:szCs w:val="20"/>
                <w:lang w:eastAsia="en-US"/>
              </w:rPr>
              <w:t>30.10.2025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2131C614"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tcPr>
          <w:p w14:paraId="0D88A6AA" w14:textId="77777777" w:rsidR="009358E4" w:rsidRDefault="009358E4" w:rsidP="009358E4">
            <w:pPr>
              <w:spacing w:line="256" w:lineRule="auto"/>
              <w:jc w:val="center"/>
              <w:rPr>
                <w:sz w:val="20"/>
                <w:szCs w:val="20"/>
                <w:lang w:eastAsia="en-US"/>
              </w:rPr>
            </w:pPr>
            <w:r>
              <w:rPr>
                <w:sz w:val="20"/>
                <w:szCs w:val="20"/>
                <w:lang w:eastAsia="en-US"/>
              </w:rPr>
              <w:t>30.10.2025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4E6E807A"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0043B56C"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40938F54" w14:textId="77777777" w:rsidR="009358E4" w:rsidRDefault="009358E4" w:rsidP="009358E4">
            <w:pPr>
              <w:spacing w:line="200" w:lineRule="exact"/>
              <w:jc w:val="center"/>
              <w:rPr>
                <w:sz w:val="20"/>
                <w:szCs w:val="20"/>
                <w:lang w:eastAsia="en-US"/>
              </w:rPr>
            </w:pPr>
          </w:p>
        </w:tc>
      </w:tr>
      <w:tr w:rsidR="009358E4" w14:paraId="3A147970"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119700E7"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690A4E3F" w14:textId="77777777" w:rsidR="009358E4" w:rsidRDefault="009358E4" w:rsidP="009358E4">
            <w:pPr>
              <w:spacing w:line="256" w:lineRule="auto"/>
              <w:rPr>
                <w:sz w:val="22"/>
                <w:szCs w:val="22"/>
                <w:lang w:eastAsia="en-US"/>
              </w:rPr>
            </w:pPr>
            <w:r>
              <w:rPr>
                <w:sz w:val="22"/>
                <w:szCs w:val="22"/>
                <w:lang w:eastAsia="en-US"/>
              </w:rPr>
              <w:t>Окна, витражи</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68A6CB"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08D3A6C5" w14:textId="77777777" w:rsidR="009358E4" w:rsidRDefault="009358E4" w:rsidP="009358E4">
            <w:pPr>
              <w:spacing w:line="256" w:lineRule="auto"/>
              <w:jc w:val="center"/>
              <w:rPr>
                <w:sz w:val="20"/>
                <w:szCs w:val="20"/>
                <w:lang w:eastAsia="en-US"/>
              </w:rPr>
            </w:pPr>
            <w:r>
              <w:rPr>
                <w:color w:val="000000"/>
                <w:sz w:val="20"/>
                <w:szCs w:val="20"/>
                <w:lang w:eastAsia="en-US"/>
              </w:rPr>
              <w:t>30.08.2025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3AB1920F"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493D0FA8" w14:textId="77777777" w:rsidR="009358E4" w:rsidRDefault="009358E4" w:rsidP="009358E4">
            <w:pPr>
              <w:spacing w:line="256" w:lineRule="auto"/>
              <w:jc w:val="center"/>
              <w:rPr>
                <w:sz w:val="20"/>
                <w:szCs w:val="20"/>
                <w:lang w:eastAsia="en-US"/>
              </w:rPr>
            </w:pPr>
            <w:r>
              <w:rPr>
                <w:color w:val="000000"/>
                <w:sz w:val="20"/>
                <w:szCs w:val="20"/>
                <w:lang w:eastAsia="en-US"/>
              </w:rPr>
              <w:t>04.09.2025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468E8170"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6408849F"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35D4A6EC" w14:textId="77777777" w:rsidR="009358E4" w:rsidRDefault="009358E4" w:rsidP="009358E4">
            <w:pPr>
              <w:spacing w:line="200" w:lineRule="exact"/>
              <w:jc w:val="center"/>
              <w:rPr>
                <w:sz w:val="20"/>
                <w:szCs w:val="20"/>
                <w:lang w:eastAsia="en-US"/>
              </w:rPr>
            </w:pPr>
          </w:p>
        </w:tc>
      </w:tr>
      <w:tr w:rsidR="009358E4" w14:paraId="5EDC3849"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3E837F06"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55ACF201" w14:textId="77777777" w:rsidR="009358E4" w:rsidRDefault="009358E4" w:rsidP="009358E4">
            <w:pPr>
              <w:spacing w:line="256" w:lineRule="auto"/>
              <w:rPr>
                <w:sz w:val="22"/>
                <w:szCs w:val="22"/>
                <w:lang w:eastAsia="en-US"/>
              </w:rPr>
            </w:pPr>
            <w:r>
              <w:rPr>
                <w:sz w:val="22"/>
                <w:szCs w:val="22"/>
                <w:lang w:eastAsia="en-US"/>
              </w:rPr>
              <w:t>Земляные работы (обратная засыпка) фундаментов основного здания</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CCEE9F"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5EEB36EE" w14:textId="77777777" w:rsidR="009358E4" w:rsidRDefault="009358E4" w:rsidP="009358E4">
            <w:pPr>
              <w:spacing w:line="256" w:lineRule="auto"/>
              <w:jc w:val="center"/>
              <w:rPr>
                <w:color w:val="000000"/>
                <w:sz w:val="20"/>
                <w:szCs w:val="20"/>
                <w:lang w:eastAsia="en-US"/>
              </w:rPr>
            </w:pPr>
            <w:r>
              <w:rPr>
                <w:color w:val="000000"/>
                <w:sz w:val="20"/>
                <w:szCs w:val="20"/>
                <w:lang w:eastAsia="en-US"/>
              </w:rPr>
              <w:t>30.10.2025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00A73B41"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tcPr>
          <w:p w14:paraId="2A98EA95" w14:textId="77777777" w:rsidR="009358E4" w:rsidRDefault="009358E4" w:rsidP="009358E4">
            <w:pPr>
              <w:spacing w:line="256" w:lineRule="auto"/>
              <w:jc w:val="center"/>
              <w:rPr>
                <w:color w:val="000000"/>
                <w:sz w:val="20"/>
                <w:szCs w:val="20"/>
                <w:lang w:eastAsia="en-US"/>
              </w:rPr>
            </w:pPr>
            <w:r>
              <w:rPr>
                <w:color w:val="000000"/>
                <w:sz w:val="20"/>
                <w:szCs w:val="20"/>
                <w:lang w:eastAsia="en-US"/>
              </w:rPr>
              <w:t>30.10.2025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476C11EC"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17F86E21"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30A5ACA0" w14:textId="77777777" w:rsidR="009358E4" w:rsidRDefault="009358E4" w:rsidP="009358E4">
            <w:pPr>
              <w:spacing w:line="200" w:lineRule="exact"/>
              <w:jc w:val="center"/>
              <w:rPr>
                <w:sz w:val="20"/>
                <w:szCs w:val="20"/>
                <w:lang w:eastAsia="en-US"/>
              </w:rPr>
            </w:pPr>
          </w:p>
        </w:tc>
      </w:tr>
      <w:tr w:rsidR="009358E4" w14:paraId="0D2DC536"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41683145"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5536FB5B" w14:textId="77777777" w:rsidR="009358E4" w:rsidRDefault="009358E4" w:rsidP="009358E4">
            <w:pPr>
              <w:spacing w:line="256" w:lineRule="auto"/>
              <w:rPr>
                <w:sz w:val="22"/>
                <w:szCs w:val="22"/>
                <w:lang w:eastAsia="en-US"/>
              </w:rPr>
            </w:pPr>
            <w:r>
              <w:rPr>
                <w:sz w:val="22"/>
                <w:szCs w:val="22"/>
                <w:lang w:eastAsia="en-US"/>
              </w:rPr>
              <w:t>Перекрытия</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55C35A"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2A341FC0" w14:textId="77777777" w:rsidR="009358E4" w:rsidRDefault="009358E4" w:rsidP="009358E4">
            <w:pPr>
              <w:spacing w:line="256" w:lineRule="auto"/>
              <w:jc w:val="center"/>
              <w:rPr>
                <w:color w:val="000000"/>
                <w:sz w:val="20"/>
                <w:szCs w:val="20"/>
                <w:lang w:eastAsia="en-US"/>
              </w:rPr>
            </w:pPr>
            <w:r>
              <w:rPr>
                <w:color w:val="000000"/>
                <w:sz w:val="20"/>
                <w:szCs w:val="20"/>
                <w:lang w:eastAsia="en-US"/>
              </w:rPr>
              <w:t>30.10.2025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2CB2CA3D"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tcPr>
          <w:p w14:paraId="6205568E" w14:textId="77777777" w:rsidR="009358E4" w:rsidRDefault="009358E4" w:rsidP="009358E4">
            <w:pPr>
              <w:spacing w:line="256" w:lineRule="auto"/>
              <w:jc w:val="center"/>
              <w:rPr>
                <w:color w:val="000000"/>
                <w:sz w:val="20"/>
                <w:szCs w:val="20"/>
                <w:lang w:eastAsia="en-US"/>
              </w:rPr>
            </w:pPr>
            <w:r>
              <w:rPr>
                <w:color w:val="000000"/>
                <w:sz w:val="20"/>
                <w:szCs w:val="20"/>
                <w:lang w:eastAsia="en-US"/>
              </w:rPr>
              <w:t>30.10.2025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01D681F9"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1D44CEA7"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73B8A20D" w14:textId="77777777" w:rsidR="009358E4" w:rsidRDefault="009358E4" w:rsidP="009358E4">
            <w:pPr>
              <w:spacing w:line="200" w:lineRule="exact"/>
              <w:jc w:val="center"/>
              <w:rPr>
                <w:sz w:val="20"/>
                <w:szCs w:val="20"/>
                <w:lang w:eastAsia="en-US"/>
              </w:rPr>
            </w:pPr>
          </w:p>
        </w:tc>
      </w:tr>
      <w:tr w:rsidR="009358E4" w14:paraId="16A156C8"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2FF35F17"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2693D138" w14:textId="77777777" w:rsidR="009358E4" w:rsidRDefault="009358E4" w:rsidP="009358E4">
            <w:pPr>
              <w:spacing w:line="256" w:lineRule="auto"/>
              <w:rPr>
                <w:sz w:val="22"/>
                <w:szCs w:val="22"/>
                <w:lang w:eastAsia="en-US"/>
              </w:rPr>
            </w:pPr>
            <w:r>
              <w:rPr>
                <w:sz w:val="22"/>
                <w:szCs w:val="22"/>
                <w:lang w:eastAsia="en-US"/>
              </w:rPr>
              <w:t>Установка биологической очистки</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CE1F59"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7195502D" w14:textId="77777777" w:rsidR="009358E4" w:rsidRDefault="009358E4" w:rsidP="009358E4">
            <w:pPr>
              <w:spacing w:line="256" w:lineRule="auto"/>
              <w:jc w:val="center"/>
              <w:rPr>
                <w:color w:val="000000"/>
                <w:sz w:val="20"/>
                <w:szCs w:val="20"/>
                <w:lang w:eastAsia="en-US"/>
              </w:rPr>
            </w:pPr>
            <w:r>
              <w:rPr>
                <w:color w:val="000000"/>
                <w:sz w:val="20"/>
                <w:szCs w:val="20"/>
                <w:lang w:eastAsia="en-US"/>
              </w:rPr>
              <w:t>05.11.2025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0831CD0E"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79944B8E" w14:textId="77777777" w:rsidR="009358E4" w:rsidRDefault="009358E4" w:rsidP="009358E4">
            <w:pPr>
              <w:spacing w:line="256" w:lineRule="auto"/>
              <w:jc w:val="center"/>
              <w:rPr>
                <w:sz w:val="20"/>
                <w:szCs w:val="20"/>
                <w:lang w:eastAsia="en-US"/>
              </w:rPr>
            </w:pPr>
            <w:r>
              <w:rPr>
                <w:color w:val="000000"/>
                <w:sz w:val="20"/>
                <w:szCs w:val="20"/>
                <w:lang w:eastAsia="en-US"/>
              </w:rPr>
              <w:t>05.11.2025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49236CA3"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6F0B9230"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29F427A3" w14:textId="77777777" w:rsidR="009358E4" w:rsidRDefault="009358E4" w:rsidP="009358E4">
            <w:pPr>
              <w:spacing w:line="200" w:lineRule="exact"/>
              <w:jc w:val="center"/>
              <w:rPr>
                <w:sz w:val="20"/>
                <w:szCs w:val="20"/>
                <w:lang w:eastAsia="en-US"/>
              </w:rPr>
            </w:pPr>
          </w:p>
        </w:tc>
      </w:tr>
      <w:tr w:rsidR="009358E4" w14:paraId="319660E3"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468B03D5"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5E1EDFAA" w14:textId="77777777" w:rsidR="009358E4" w:rsidRDefault="009358E4" w:rsidP="009358E4">
            <w:pPr>
              <w:spacing w:line="256" w:lineRule="auto"/>
              <w:rPr>
                <w:sz w:val="22"/>
                <w:szCs w:val="22"/>
                <w:lang w:eastAsia="en-US"/>
              </w:rPr>
            </w:pPr>
            <w:r>
              <w:rPr>
                <w:sz w:val="22"/>
                <w:szCs w:val="22"/>
                <w:lang w:eastAsia="en-US"/>
              </w:rPr>
              <w:t>Наружные сети водоотведения  (К</w:t>
            </w:r>
            <w:proofErr w:type="gramStart"/>
            <w:r>
              <w:rPr>
                <w:sz w:val="22"/>
                <w:szCs w:val="22"/>
                <w:lang w:eastAsia="en-US"/>
              </w:rPr>
              <w:t>1</w:t>
            </w:r>
            <w:proofErr w:type="gramEnd"/>
            <w:r>
              <w:rPr>
                <w:sz w:val="22"/>
                <w:szCs w:val="22"/>
                <w:lang w:eastAsia="en-US"/>
              </w:rPr>
              <w:t>)</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775C11"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3B13D3D0" w14:textId="77777777" w:rsidR="009358E4" w:rsidRDefault="009358E4" w:rsidP="009358E4">
            <w:pPr>
              <w:spacing w:line="256" w:lineRule="auto"/>
              <w:jc w:val="center"/>
              <w:rPr>
                <w:color w:val="000000"/>
                <w:sz w:val="20"/>
                <w:szCs w:val="20"/>
                <w:lang w:eastAsia="en-US"/>
              </w:rPr>
            </w:pPr>
            <w:r>
              <w:rPr>
                <w:color w:val="000000"/>
                <w:sz w:val="20"/>
                <w:szCs w:val="20"/>
                <w:lang w:eastAsia="en-US"/>
              </w:rPr>
              <w:t>11.10.2025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02B1B206"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76075363" w14:textId="77777777" w:rsidR="009358E4" w:rsidRDefault="009358E4" w:rsidP="009358E4">
            <w:pPr>
              <w:spacing w:line="256" w:lineRule="auto"/>
              <w:jc w:val="center"/>
              <w:rPr>
                <w:color w:val="000000"/>
                <w:sz w:val="20"/>
                <w:szCs w:val="20"/>
                <w:lang w:eastAsia="en-US"/>
              </w:rPr>
            </w:pPr>
            <w:r>
              <w:rPr>
                <w:color w:val="000000"/>
                <w:sz w:val="20"/>
                <w:szCs w:val="20"/>
                <w:lang w:eastAsia="en-US"/>
              </w:rPr>
              <w:t>11.10.2025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1216FA8D"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1696A7C0"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2CAE30E4" w14:textId="77777777" w:rsidR="009358E4" w:rsidRDefault="009358E4" w:rsidP="009358E4">
            <w:pPr>
              <w:spacing w:line="200" w:lineRule="exact"/>
              <w:jc w:val="center"/>
              <w:rPr>
                <w:sz w:val="20"/>
                <w:szCs w:val="20"/>
                <w:lang w:eastAsia="en-US"/>
              </w:rPr>
            </w:pPr>
          </w:p>
        </w:tc>
      </w:tr>
      <w:tr w:rsidR="009358E4" w14:paraId="37607580"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710FB7EF"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03103301" w14:textId="77777777" w:rsidR="009358E4" w:rsidRDefault="009358E4" w:rsidP="009358E4">
            <w:pPr>
              <w:spacing w:line="256" w:lineRule="auto"/>
              <w:rPr>
                <w:sz w:val="22"/>
                <w:szCs w:val="22"/>
                <w:lang w:eastAsia="en-US"/>
              </w:rPr>
            </w:pPr>
            <w:r>
              <w:rPr>
                <w:sz w:val="22"/>
                <w:szCs w:val="22"/>
                <w:lang w:eastAsia="en-US"/>
              </w:rPr>
              <w:t>Наружные сети водоснабжения</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F81657D"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421F21C3" w14:textId="77777777" w:rsidR="009358E4" w:rsidRDefault="009358E4" w:rsidP="009358E4">
            <w:pPr>
              <w:spacing w:line="256" w:lineRule="auto"/>
              <w:jc w:val="center"/>
              <w:rPr>
                <w:color w:val="000000"/>
                <w:sz w:val="20"/>
                <w:szCs w:val="20"/>
                <w:lang w:eastAsia="en-US"/>
              </w:rPr>
            </w:pPr>
            <w:r>
              <w:rPr>
                <w:color w:val="000000"/>
                <w:sz w:val="20"/>
                <w:szCs w:val="20"/>
                <w:lang w:eastAsia="en-US"/>
              </w:rPr>
              <w:t>16.10.2025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3F5F0CE8"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tcPr>
          <w:p w14:paraId="3C7EFCAB" w14:textId="77777777" w:rsidR="009358E4" w:rsidRDefault="009358E4" w:rsidP="009358E4">
            <w:pPr>
              <w:spacing w:line="256" w:lineRule="auto"/>
              <w:jc w:val="center"/>
              <w:rPr>
                <w:color w:val="000000"/>
                <w:sz w:val="20"/>
                <w:szCs w:val="20"/>
                <w:lang w:eastAsia="en-US"/>
              </w:rPr>
            </w:pPr>
            <w:r>
              <w:rPr>
                <w:color w:val="000000"/>
                <w:sz w:val="20"/>
                <w:szCs w:val="20"/>
                <w:lang w:eastAsia="en-US"/>
              </w:rPr>
              <w:t>16.10.2025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6EB00489"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71AAE27E"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43BFFD2D" w14:textId="77777777" w:rsidR="009358E4" w:rsidRDefault="009358E4" w:rsidP="009358E4">
            <w:pPr>
              <w:spacing w:line="200" w:lineRule="exact"/>
              <w:jc w:val="center"/>
              <w:rPr>
                <w:sz w:val="20"/>
                <w:szCs w:val="20"/>
                <w:lang w:eastAsia="en-US"/>
              </w:rPr>
            </w:pPr>
          </w:p>
        </w:tc>
      </w:tr>
      <w:tr w:rsidR="009358E4" w14:paraId="4F0E9A91"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0A88744A"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2FE1E49F" w14:textId="77777777" w:rsidR="009358E4" w:rsidRDefault="009358E4" w:rsidP="009358E4">
            <w:pPr>
              <w:spacing w:line="256" w:lineRule="auto"/>
              <w:rPr>
                <w:sz w:val="22"/>
                <w:szCs w:val="22"/>
                <w:lang w:eastAsia="en-US"/>
              </w:rPr>
            </w:pPr>
            <w:r>
              <w:rPr>
                <w:sz w:val="22"/>
                <w:szCs w:val="22"/>
                <w:lang w:eastAsia="en-US"/>
              </w:rPr>
              <w:t>Земляные работы по наружным сети водоотведения (К</w:t>
            </w:r>
            <w:proofErr w:type="gramStart"/>
            <w:r>
              <w:rPr>
                <w:sz w:val="22"/>
                <w:szCs w:val="22"/>
                <w:lang w:eastAsia="en-US"/>
              </w:rPr>
              <w:t>1</w:t>
            </w:r>
            <w:proofErr w:type="gramEnd"/>
            <w:r>
              <w:rPr>
                <w:sz w:val="22"/>
                <w:szCs w:val="22"/>
                <w:lang w:eastAsia="en-US"/>
              </w:rPr>
              <w:t>)</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80C61E9"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5E14D952" w14:textId="77777777" w:rsidR="009358E4" w:rsidRDefault="009358E4" w:rsidP="009358E4">
            <w:pPr>
              <w:spacing w:line="256" w:lineRule="auto"/>
              <w:jc w:val="center"/>
              <w:rPr>
                <w:color w:val="000000"/>
                <w:sz w:val="20"/>
                <w:szCs w:val="20"/>
                <w:lang w:eastAsia="en-US"/>
              </w:rPr>
            </w:pPr>
            <w:r>
              <w:rPr>
                <w:color w:val="000000"/>
                <w:sz w:val="20"/>
                <w:szCs w:val="20"/>
                <w:lang w:eastAsia="en-US"/>
              </w:rPr>
              <w:t>29.08.2025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60E20909"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5A818DD6" w14:textId="77777777" w:rsidR="009358E4" w:rsidRDefault="009358E4" w:rsidP="009358E4">
            <w:pPr>
              <w:spacing w:line="256" w:lineRule="auto"/>
              <w:jc w:val="center"/>
              <w:rPr>
                <w:color w:val="000000"/>
                <w:sz w:val="20"/>
                <w:szCs w:val="20"/>
                <w:lang w:eastAsia="en-US"/>
              </w:rPr>
            </w:pPr>
            <w:r>
              <w:rPr>
                <w:sz w:val="20"/>
                <w:szCs w:val="20"/>
                <w:lang w:eastAsia="en-US"/>
              </w:rPr>
              <w:t>29.09.2025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372B3657"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0FD07B27"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4C114EF3" w14:textId="77777777" w:rsidR="009358E4" w:rsidRDefault="009358E4" w:rsidP="009358E4">
            <w:pPr>
              <w:spacing w:line="200" w:lineRule="exact"/>
              <w:jc w:val="center"/>
              <w:rPr>
                <w:sz w:val="20"/>
                <w:szCs w:val="20"/>
                <w:lang w:eastAsia="en-US"/>
              </w:rPr>
            </w:pPr>
          </w:p>
        </w:tc>
      </w:tr>
      <w:tr w:rsidR="009358E4" w14:paraId="4FFEBE1A"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7E4C81CA"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581C2FC5" w14:textId="77777777" w:rsidR="009358E4" w:rsidRDefault="009358E4" w:rsidP="009358E4">
            <w:pPr>
              <w:spacing w:line="256" w:lineRule="auto"/>
              <w:rPr>
                <w:sz w:val="22"/>
                <w:szCs w:val="22"/>
                <w:lang w:eastAsia="en-US"/>
              </w:rPr>
            </w:pPr>
            <w:r>
              <w:rPr>
                <w:sz w:val="22"/>
                <w:szCs w:val="22"/>
                <w:lang w:eastAsia="en-US"/>
              </w:rPr>
              <w:t>Земляные работы по наружным сетям водоснабжения (В</w:t>
            </w:r>
            <w:proofErr w:type="gramStart"/>
            <w:r>
              <w:rPr>
                <w:sz w:val="22"/>
                <w:szCs w:val="22"/>
                <w:lang w:eastAsia="en-US"/>
              </w:rPr>
              <w:t>1</w:t>
            </w:r>
            <w:proofErr w:type="gramEnd"/>
            <w:r>
              <w:rPr>
                <w:sz w:val="22"/>
                <w:szCs w:val="22"/>
                <w:lang w:eastAsia="en-US"/>
              </w:rPr>
              <w:t>, В2)</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618F7A"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55CA1F46" w14:textId="77777777" w:rsidR="009358E4" w:rsidRDefault="009358E4" w:rsidP="009358E4">
            <w:pPr>
              <w:spacing w:line="256" w:lineRule="auto"/>
              <w:jc w:val="center"/>
              <w:rPr>
                <w:color w:val="000000"/>
                <w:sz w:val="20"/>
                <w:szCs w:val="20"/>
                <w:lang w:eastAsia="en-US"/>
              </w:rPr>
            </w:pPr>
            <w:r>
              <w:rPr>
                <w:color w:val="000000"/>
                <w:sz w:val="20"/>
                <w:szCs w:val="20"/>
                <w:lang w:eastAsia="en-US"/>
              </w:rPr>
              <w:t>29.08.2025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461EA61B"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20D7464F" w14:textId="77777777" w:rsidR="009358E4" w:rsidRDefault="009358E4" w:rsidP="009358E4">
            <w:pPr>
              <w:spacing w:line="256" w:lineRule="auto"/>
              <w:jc w:val="center"/>
              <w:rPr>
                <w:color w:val="000000"/>
                <w:sz w:val="20"/>
                <w:szCs w:val="20"/>
                <w:lang w:eastAsia="en-US"/>
              </w:rPr>
            </w:pPr>
            <w:r>
              <w:rPr>
                <w:sz w:val="20"/>
                <w:szCs w:val="20"/>
                <w:lang w:eastAsia="en-US"/>
              </w:rPr>
              <w:t>29.09.2025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7DB0F8C5"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0944A6FD"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29C6F055" w14:textId="77777777" w:rsidR="009358E4" w:rsidRDefault="009358E4" w:rsidP="009358E4">
            <w:pPr>
              <w:spacing w:line="200" w:lineRule="exact"/>
              <w:jc w:val="center"/>
              <w:rPr>
                <w:sz w:val="20"/>
                <w:szCs w:val="20"/>
                <w:lang w:eastAsia="en-US"/>
              </w:rPr>
            </w:pPr>
          </w:p>
        </w:tc>
      </w:tr>
      <w:tr w:rsidR="009358E4" w14:paraId="6BF27899"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7ACFC163"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0F3AD9EB" w14:textId="77777777" w:rsidR="009358E4" w:rsidRDefault="009358E4" w:rsidP="009358E4">
            <w:pPr>
              <w:spacing w:line="256" w:lineRule="auto"/>
              <w:rPr>
                <w:sz w:val="22"/>
                <w:szCs w:val="22"/>
                <w:lang w:eastAsia="en-US"/>
              </w:rPr>
            </w:pPr>
            <w:r>
              <w:rPr>
                <w:sz w:val="22"/>
                <w:szCs w:val="22"/>
                <w:lang w:eastAsia="en-US"/>
              </w:rPr>
              <w:t>Тепловые сети</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C6D5E0"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6A07D37B" w14:textId="77777777" w:rsidR="009358E4" w:rsidRDefault="009358E4" w:rsidP="009358E4">
            <w:pPr>
              <w:spacing w:line="256" w:lineRule="auto"/>
              <w:jc w:val="center"/>
              <w:rPr>
                <w:color w:val="000000"/>
                <w:sz w:val="20"/>
                <w:szCs w:val="20"/>
                <w:lang w:eastAsia="en-US"/>
              </w:rPr>
            </w:pPr>
            <w:r>
              <w:rPr>
                <w:color w:val="000000"/>
                <w:sz w:val="20"/>
                <w:szCs w:val="20"/>
                <w:lang w:eastAsia="en-US"/>
              </w:rPr>
              <w:t>21.10.2025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4948FF1C"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106F9E74" w14:textId="77777777" w:rsidR="009358E4" w:rsidRDefault="009358E4" w:rsidP="009358E4">
            <w:pPr>
              <w:spacing w:line="256" w:lineRule="auto"/>
              <w:jc w:val="center"/>
              <w:rPr>
                <w:color w:val="000000"/>
                <w:sz w:val="20"/>
                <w:szCs w:val="20"/>
                <w:lang w:eastAsia="en-US"/>
              </w:rPr>
            </w:pPr>
            <w:r>
              <w:rPr>
                <w:color w:val="000000"/>
                <w:sz w:val="20"/>
                <w:szCs w:val="20"/>
                <w:lang w:eastAsia="en-US"/>
              </w:rPr>
              <w:t>21.10.2025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251E9458"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212DC365"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73ADC1D8" w14:textId="77777777" w:rsidR="009358E4" w:rsidRDefault="009358E4" w:rsidP="009358E4">
            <w:pPr>
              <w:spacing w:line="200" w:lineRule="exact"/>
              <w:jc w:val="center"/>
              <w:rPr>
                <w:sz w:val="20"/>
                <w:szCs w:val="20"/>
                <w:lang w:eastAsia="en-US"/>
              </w:rPr>
            </w:pPr>
          </w:p>
        </w:tc>
      </w:tr>
      <w:tr w:rsidR="009358E4" w14:paraId="01BFECEF"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50096C75"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1492AD7B" w14:textId="77777777" w:rsidR="009358E4" w:rsidRDefault="009358E4" w:rsidP="009358E4">
            <w:pPr>
              <w:spacing w:line="256" w:lineRule="auto"/>
              <w:rPr>
                <w:sz w:val="22"/>
                <w:szCs w:val="22"/>
                <w:lang w:eastAsia="en-US"/>
              </w:rPr>
            </w:pPr>
            <w:r>
              <w:rPr>
                <w:sz w:val="22"/>
                <w:szCs w:val="22"/>
                <w:lang w:eastAsia="en-US"/>
              </w:rPr>
              <w:t xml:space="preserve">Входы в </w:t>
            </w:r>
            <w:proofErr w:type="spellStart"/>
            <w:r>
              <w:rPr>
                <w:sz w:val="22"/>
                <w:szCs w:val="22"/>
                <w:lang w:eastAsia="en-US"/>
              </w:rPr>
              <w:t>подвал</w:t>
            </w:r>
            <w:proofErr w:type="gramStart"/>
            <w:r>
              <w:rPr>
                <w:sz w:val="22"/>
                <w:szCs w:val="22"/>
                <w:lang w:eastAsia="en-US"/>
              </w:rPr>
              <w:t>,п</w:t>
            </w:r>
            <w:proofErr w:type="gramEnd"/>
            <w:r>
              <w:rPr>
                <w:sz w:val="22"/>
                <w:szCs w:val="22"/>
                <w:lang w:eastAsia="en-US"/>
              </w:rPr>
              <w:t>риямки</w:t>
            </w:r>
            <w:proofErr w:type="spellEnd"/>
            <w:r>
              <w:rPr>
                <w:sz w:val="22"/>
                <w:szCs w:val="22"/>
                <w:lang w:eastAsia="en-US"/>
              </w:rPr>
              <w:t>, крыльца № 1-8</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160D84"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1B1165E2" w14:textId="77777777" w:rsidR="009358E4" w:rsidRDefault="009358E4" w:rsidP="009358E4">
            <w:pPr>
              <w:spacing w:line="256" w:lineRule="auto"/>
              <w:jc w:val="center"/>
              <w:rPr>
                <w:color w:val="000000"/>
                <w:sz w:val="20"/>
                <w:szCs w:val="20"/>
                <w:lang w:eastAsia="en-US"/>
              </w:rPr>
            </w:pPr>
            <w:r>
              <w:rPr>
                <w:color w:val="000000"/>
                <w:sz w:val="20"/>
                <w:szCs w:val="20"/>
                <w:lang w:eastAsia="en-US"/>
              </w:rPr>
              <w:t>15.12.2025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057E5C48"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5BA6ED14" w14:textId="77777777" w:rsidR="009358E4" w:rsidRDefault="009358E4" w:rsidP="009358E4">
            <w:pPr>
              <w:spacing w:line="256" w:lineRule="auto"/>
              <w:jc w:val="center"/>
              <w:rPr>
                <w:color w:val="000000"/>
                <w:sz w:val="20"/>
                <w:szCs w:val="20"/>
                <w:lang w:eastAsia="en-US"/>
              </w:rPr>
            </w:pPr>
            <w:r>
              <w:rPr>
                <w:color w:val="000000"/>
                <w:sz w:val="20"/>
                <w:szCs w:val="20"/>
                <w:lang w:eastAsia="en-US"/>
              </w:rPr>
              <w:t>15.12.2025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2DE1F793"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50E39E0A"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4732C517" w14:textId="77777777" w:rsidR="009358E4" w:rsidRDefault="009358E4" w:rsidP="009358E4">
            <w:pPr>
              <w:spacing w:line="200" w:lineRule="exact"/>
              <w:jc w:val="center"/>
              <w:rPr>
                <w:sz w:val="20"/>
                <w:szCs w:val="20"/>
                <w:lang w:eastAsia="en-US"/>
              </w:rPr>
            </w:pPr>
          </w:p>
        </w:tc>
      </w:tr>
      <w:tr w:rsidR="009358E4" w14:paraId="72E6DD06"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3AF13DAE"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53D8002C" w14:textId="77777777" w:rsidR="009358E4" w:rsidRDefault="009358E4" w:rsidP="009358E4">
            <w:pPr>
              <w:spacing w:line="256" w:lineRule="auto"/>
              <w:rPr>
                <w:sz w:val="22"/>
                <w:szCs w:val="22"/>
                <w:lang w:eastAsia="en-US"/>
              </w:rPr>
            </w:pPr>
            <w:r>
              <w:rPr>
                <w:sz w:val="22"/>
                <w:szCs w:val="22"/>
                <w:lang w:eastAsia="en-US"/>
              </w:rPr>
              <w:t>Лифтовое оборудование</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8B7F2A"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229A264E" w14:textId="77777777" w:rsidR="009358E4" w:rsidRDefault="009358E4" w:rsidP="009358E4">
            <w:pPr>
              <w:spacing w:line="256" w:lineRule="auto"/>
              <w:jc w:val="center"/>
              <w:rPr>
                <w:color w:val="000000"/>
                <w:sz w:val="20"/>
                <w:szCs w:val="20"/>
                <w:lang w:eastAsia="en-US"/>
              </w:rPr>
            </w:pPr>
            <w:r>
              <w:rPr>
                <w:color w:val="000000"/>
                <w:sz w:val="20"/>
                <w:szCs w:val="20"/>
                <w:lang w:eastAsia="en-US"/>
              </w:rPr>
              <w:t>15.12.2025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0EBC5315"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69CC10D0" w14:textId="77777777" w:rsidR="009358E4" w:rsidRDefault="009358E4" w:rsidP="009358E4">
            <w:pPr>
              <w:spacing w:line="256" w:lineRule="auto"/>
              <w:jc w:val="center"/>
              <w:rPr>
                <w:color w:val="000000"/>
                <w:sz w:val="20"/>
                <w:szCs w:val="20"/>
                <w:lang w:eastAsia="en-US"/>
              </w:rPr>
            </w:pPr>
            <w:r>
              <w:rPr>
                <w:color w:val="000000"/>
                <w:sz w:val="20"/>
                <w:szCs w:val="20"/>
                <w:lang w:eastAsia="en-US"/>
              </w:rPr>
              <w:t>15.12.2025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54ADE0A4"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2D8FCEB1"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00F93159" w14:textId="77777777" w:rsidR="009358E4" w:rsidRDefault="009358E4" w:rsidP="009358E4">
            <w:pPr>
              <w:spacing w:line="200" w:lineRule="exact"/>
              <w:jc w:val="center"/>
              <w:rPr>
                <w:sz w:val="20"/>
                <w:szCs w:val="20"/>
                <w:lang w:eastAsia="en-US"/>
              </w:rPr>
            </w:pPr>
          </w:p>
        </w:tc>
      </w:tr>
      <w:tr w:rsidR="009358E4" w14:paraId="644B1551"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1DBA2A24"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09EF68CB" w14:textId="77777777" w:rsidR="009358E4" w:rsidRDefault="009358E4" w:rsidP="009358E4">
            <w:pPr>
              <w:spacing w:line="256" w:lineRule="auto"/>
              <w:rPr>
                <w:sz w:val="22"/>
                <w:szCs w:val="22"/>
                <w:lang w:eastAsia="en-US"/>
              </w:rPr>
            </w:pPr>
            <w:r>
              <w:rPr>
                <w:sz w:val="22"/>
                <w:szCs w:val="22"/>
                <w:lang w:eastAsia="en-US"/>
              </w:rPr>
              <w:t>Наружные сети канализации (К</w:t>
            </w:r>
            <w:proofErr w:type="gramStart"/>
            <w:r>
              <w:rPr>
                <w:sz w:val="22"/>
                <w:szCs w:val="22"/>
                <w:lang w:eastAsia="en-US"/>
              </w:rPr>
              <w:t>2</w:t>
            </w:r>
            <w:proofErr w:type="gramEnd"/>
            <w:r>
              <w:rPr>
                <w:sz w:val="22"/>
                <w:szCs w:val="22"/>
                <w:lang w:eastAsia="en-US"/>
              </w:rPr>
              <w:t>,К0)</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93F2B0"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06D21399" w14:textId="77777777" w:rsidR="009358E4" w:rsidRDefault="009358E4" w:rsidP="009358E4">
            <w:pPr>
              <w:spacing w:line="256" w:lineRule="auto"/>
              <w:jc w:val="center"/>
              <w:rPr>
                <w:color w:val="000000"/>
                <w:sz w:val="20"/>
                <w:szCs w:val="20"/>
                <w:lang w:eastAsia="en-US"/>
              </w:rPr>
            </w:pPr>
            <w:r>
              <w:rPr>
                <w:color w:val="000000"/>
                <w:sz w:val="20"/>
                <w:szCs w:val="20"/>
                <w:lang w:eastAsia="en-US"/>
              </w:rPr>
              <w:t>29.08.2025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444676E6"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5E4C36BC" w14:textId="77777777" w:rsidR="009358E4" w:rsidRDefault="009358E4" w:rsidP="009358E4">
            <w:pPr>
              <w:spacing w:line="256" w:lineRule="auto"/>
              <w:jc w:val="center"/>
              <w:rPr>
                <w:color w:val="000000"/>
                <w:sz w:val="20"/>
                <w:szCs w:val="20"/>
                <w:lang w:eastAsia="en-US"/>
              </w:rPr>
            </w:pPr>
            <w:r>
              <w:rPr>
                <w:sz w:val="20"/>
                <w:szCs w:val="20"/>
                <w:lang w:eastAsia="en-US"/>
              </w:rPr>
              <w:t>29.09.2025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2CDCBAB1"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2AF2DD76"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4226C472" w14:textId="77777777" w:rsidR="009358E4" w:rsidRDefault="009358E4" w:rsidP="009358E4">
            <w:pPr>
              <w:spacing w:line="200" w:lineRule="exact"/>
              <w:jc w:val="center"/>
              <w:rPr>
                <w:sz w:val="20"/>
                <w:szCs w:val="20"/>
                <w:lang w:eastAsia="en-US"/>
              </w:rPr>
            </w:pPr>
          </w:p>
        </w:tc>
      </w:tr>
      <w:tr w:rsidR="009358E4" w14:paraId="672C0E98"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2F7D9E57"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01304840" w14:textId="77777777" w:rsidR="009358E4" w:rsidRDefault="009358E4" w:rsidP="009358E4">
            <w:pPr>
              <w:spacing w:line="256" w:lineRule="auto"/>
              <w:rPr>
                <w:sz w:val="22"/>
                <w:szCs w:val="22"/>
                <w:lang w:eastAsia="en-US"/>
              </w:rPr>
            </w:pPr>
            <w:r>
              <w:rPr>
                <w:sz w:val="22"/>
                <w:szCs w:val="22"/>
                <w:lang w:eastAsia="en-US"/>
              </w:rPr>
              <w:t>Земляные работы по наружным сети водоотведения (К</w:t>
            </w:r>
            <w:proofErr w:type="gramStart"/>
            <w:r>
              <w:rPr>
                <w:sz w:val="22"/>
                <w:szCs w:val="22"/>
                <w:lang w:eastAsia="en-US"/>
              </w:rPr>
              <w:t>2</w:t>
            </w:r>
            <w:proofErr w:type="gramEnd"/>
            <w:r>
              <w:rPr>
                <w:sz w:val="22"/>
                <w:szCs w:val="22"/>
                <w:lang w:eastAsia="en-US"/>
              </w:rPr>
              <w:t>, К0)</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506E28"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0C9EC323" w14:textId="77777777" w:rsidR="009358E4" w:rsidRDefault="009358E4" w:rsidP="009358E4">
            <w:pPr>
              <w:spacing w:line="256" w:lineRule="auto"/>
              <w:jc w:val="center"/>
              <w:rPr>
                <w:color w:val="000000"/>
                <w:sz w:val="20"/>
                <w:szCs w:val="20"/>
                <w:lang w:eastAsia="en-US"/>
              </w:rPr>
            </w:pPr>
            <w:r>
              <w:rPr>
                <w:color w:val="000000"/>
                <w:sz w:val="20"/>
                <w:szCs w:val="20"/>
                <w:lang w:eastAsia="en-US"/>
              </w:rPr>
              <w:t>25.10.2025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41B0C316"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3538E903" w14:textId="77777777" w:rsidR="009358E4" w:rsidRDefault="009358E4" w:rsidP="009358E4">
            <w:pPr>
              <w:spacing w:line="256" w:lineRule="auto"/>
              <w:jc w:val="center"/>
              <w:rPr>
                <w:color w:val="000000"/>
                <w:sz w:val="20"/>
                <w:szCs w:val="20"/>
                <w:lang w:eastAsia="en-US"/>
              </w:rPr>
            </w:pPr>
            <w:r>
              <w:rPr>
                <w:color w:val="000000"/>
                <w:sz w:val="20"/>
                <w:szCs w:val="20"/>
                <w:lang w:eastAsia="en-US"/>
              </w:rPr>
              <w:t>25.10.2025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634FFB4B"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0E6858F8"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5429EB13" w14:textId="77777777" w:rsidR="009358E4" w:rsidRDefault="009358E4" w:rsidP="009358E4">
            <w:pPr>
              <w:spacing w:line="200" w:lineRule="exact"/>
              <w:jc w:val="center"/>
              <w:rPr>
                <w:sz w:val="20"/>
                <w:szCs w:val="20"/>
                <w:lang w:eastAsia="en-US"/>
              </w:rPr>
            </w:pPr>
          </w:p>
        </w:tc>
      </w:tr>
      <w:tr w:rsidR="009358E4" w14:paraId="6EF15181"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2038BD21"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3BBC61A5" w14:textId="77777777" w:rsidR="009358E4" w:rsidRDefault="009358E4" w:rsidP="009358E4">
            <w:pPr>
              <w:spacing w:line="256" w:lineRule="auto"/>
              <w:rPr>
                <w:sz w:val="22"/>
                <w:szCs w:val="22"/>
                <w:lang w:eastAsia="en-US"/>
              </w:rPr>
            </w:pPr>
            <w:r>
              <w:rPr>
                <w:sz w:val="22"/>
                <w:szCs w:val="22"/>
                <w:lang w:eastAsia="en-US"/>
              </w:rPr>
              <w:t>Земляные работы по наружным сетям освещения</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FADBCB"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66CEE751" w14:textId="77777777" w:rsidR="009358E4" w:rsidRDefault="009358E4" w:rsidP="009358E4">
            <w:pPr>
              <w:spacing w:line="256" w:lineRule="auto"/>
              <w:jc w:val="center"/>
              <w:rPr>
                <w:color w:val="000000"/>
                <w:sz w:val="20"/>
                <w:szCs w:val="20"/>
                <w:lang w:eastAsia="en-US"/>
              </w:rPr>
            </w:pPr>
            <w:r>
              <w:rPr>
                <w:color w:val="000000"/>
                <w:sz w:val="20"/>
                <w:szCs w:val="20"/>
                <w:lang w:eastAsia="en-US"/>
              </w:rPr>
              <w:t>29.08.2025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2A8CEFD6"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7BD99D4F" w14:textId="77777777" w:rsidR="009358E4" w:rsidRDefault="009358E4" w:rsidP="009358E4">
            <w:pPr>
              <w:spacing w:line="256" w:lineRule="auto"/>
              <w:jc w:val="center"/>
              <w:rPr>
                <w:color w:val="000000"/>
                <w:sz w:val="20"/>
                <w:szCs w:val="20"/>
                <w:lang w:eastAsia="en-US"/>
              </w:rPr>
            </w:pPr>
            <w:r>
              <w:rPr>
                <w:sz w:val="20"/>
                <w:szCs w:val="20"/>
                <w:lang w:eastAsia="en-US"/>
              </w:rPr>
              <w:t>29.09.2025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6674E538"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2D8A8969"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36C6427C" w14:textId="77777777" w:rsidR="009358E4" w:rsidRDefault="009358E4" w:rsidP="009358E4">
            <w:pPr>
              <w:spacing w:line="200" w:lineRule="exact"/>
              <w:jc w:val="center"/>
              <w:rPr>
                <w:sz w:val="20"/>
                <w:szCs w:val="20"/>
                <w:lang w:eastAsia="en-US"/>
              </w:rPr>
            </w:pPr>
          </w:p>
        </w:tc>
      </w:tr>
      <w:tr w:rsidR="009358E4" w14:paraId="496A4F07"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3AD0C67D"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765B7037" w14:textId="77777777" w:rsidR="009358E4" w:rsidRDefault="009358E4" w:rsidP="009358E4">
            <w:pPr>
              <w:spacing w:line="256" w:lineRule="auto"/>
              <w:rPr>
                <w:sz w:val="22"/>
                <w:szCs w:val="22"/>
                <w:lang w:eastAsia="en-US"/>
              </w:rPr>
            </w:pPr>
            <w:r>
              <w:rPr>
                <w:sz w:val="22"/>
                <w:szCs w:val="22"/>
                <w:lang w:eastAsia="en-US"/>
              </w:rPr>
              <w:t>Двери</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ECE0C6"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1677C9E6" w14:textId="77777777" w:rsidR="009358E4" w:rsidRDefault="009358E4" w:rsidP="009358E4">
            <w:pPr>
              <w:spacing w:line="256" w:lineRule="auto"/>
              <w:jc w:val="center"/>
              <w:rPr>
                <w:color w:val="000000"/>
                <w:sz w:val="20"/>
                <w:szCs w:val="20"/>
                <w:lang w:eastAsia="en-US"/>
              </w:rPr>
            </w:pPr>
            <w:r>
              <w:rPr>
                <w:color w:val="000000"/>
                <w:sz w:val="20"/>
                <w:szCs w:val="20"/>
                <w:lang w:eastAsia="en-US"/>
              </w:rPr>
              <w:t>15.12.2025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0C89385A"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0743863A" w14:textId="77777777" w:rsidR="009358E4" w:rsidRDefault="009358E4" w:rsidP="009358E4">
            <w:pPr>
              <w:spacing w:line="256" w:lineRule="auto"/>
              <w:jc w:val="center"/>
              <w:rPr>
                <w:color w:val="000000"/>
                <w:sz w:val="20"/>
                <w:szCs w:val="20"/>
                <w:lang w:eastAsia="en-US"/>
              </w:rPr>
            </w:pPr>
            <w:r>
              <w:rPr>
                <w:color w:val="000000"/>
                <w:sz w:val="20"/>
                <w:szCs w:val="20"/>
                <w:lang w:eastAsia="en-US"/>
              </w:rPr>
              <w:t>15.12.2025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44811505"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27103244"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33651F30" w14:textId="77777777" w:rsidR="009358E4" w:rsidRDefault="009358E4" w:rsidP="009358E4">
            <w:pPr>
              <w:spacing w:line="200" w:lineRule="exact"/>
              <w:jc w:val="center"/>
              <w:rPr>
                <w:sz w:val="20"/>
                <w:szCs w:val="20"/>
                <w:lang w:eastAsia="en-US"/>
              </w:rPr>
            </w:pPr>
          </w:p>
        </w:tc>
      </w:tr>
      <w:tr w:rsidR="009358E4" w14:paraId="28009539"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0E668A2D"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0ECF9088" w14:textId="77777777" w:rsidR="009358E4" w:rsidRDefault="009358E4" w:rsidP="009358E4">
            <w:pPr>
              <w:spacing w:line="256" w:lineRule="auto"/>
              <w:rPr>
                <w:sz w:val="22"/>
                <w:szCs w:val="22"/>
                <w:lang w:eastAsia="en-US"/>
              </w:rPr>
            </w:pPr>
            <w:r>
              <w:rPr>
                <w:sz w:val="22"/>
                <w:szCs w:val="22"/>
                <w:lang w:eastAsia="en-US"/>
              </w:rPr>
              <w:t xml:space="preserve">Кровля, </w:t>
            </w:r>
            <w:proofErr w:type="spellStart"/>
            <w:r>
              <w:rPr>
                <w:sz w:val="22"/>
                <w:szCs w:val="22"/>
                <w:lang w:eastAsia="en-US"/>
              </w:rPr>
              <w:t>вентшахты</w:t>
            </w:r>
            <w:proofErr w:type="spellEnd"/>
            <w:r>
              <w:rPr>
                <w:sz w:val="22"/>
                <w:szCs w:val="22"/>
                <w:lang w:eastAsia="en-US"/>
              </w:rPr>
              <w:t xml:space="preserve">, </w:t>
            </w:r>
            <w:proofErr w:type="spellStart"/>
            <w:r>
              <w:rPr>
                <w:sz w:val="22"/>
                <w:szCs w:val="22"/>
                <w:lang w:eastAsia="en-US"/>
              </w:rPr>
              <w:t>венткамеры</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E85D04"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tcPr>
          <w:p w14:paraId="2C45315B" w14:textId="77777777" w:rsidR="009358E4" w:rsidRDefault="009358E4" w:rsidP="009358E4">
            <w:pPr>
              <w:spacing w:line="256" w:lineRule="auto"/>
              <w:jc w:val="center"/>
              <w:rPr>
                <w:color w:val="000000"/>
                <w:sz w:val="20"/>
                <w:szCs w:val="20"/>
                <w:lang w:eastAsia="en-US"/>
              </w:rPr>
            </w:pPr>
            <w:r>
              <w:rPr>
                <w:color w:val="000000"/>
                <w:sz w:val="20"/>
                <w:szCs w:val="20"/>
                <w:lang w:eastAsia="en-US"/>
              </w:rPr>
              <w:t>15.12.2025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75832DCC"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tcPr>
          <w:p w14:paraId="4480DEB9" w14:textId="77777777" w:rsidR="009358E4" w:rsidRDefault="009358E4" w:rsidP="009358E4">
            <w:pPr>
              <w:spacing w:line="256" w:lineRule="auto"/>
              <w:jc w:val="center"/>
              <w:rPr>
                <w:color w:val="000000"/>
                <w:sz w:val="20"/>
                <w:szCs w:val="20"/>
                <w:lang w:eastAsia="en-US"/>
              </w:rPr>
            </w:pPr>
            <w:r>
              <w:rPr>
                <w:color w:val="000000"/>
                <w:sz w:val="20"/>
                <w:szCs w:val="20"/>
                <w:lang w:eastAsia="en-US"/>
              </w:rPr>
              <w:t>15.12.2025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1EED438A"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0F44C0EE"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5BAA1BFD" w14:textId="77777777" w:rsidR="009358E4" w:rsidRDefault="009358E4" w:rsidP="009358E4">
            <w:pPr>
              <w:spacing w:line="200" w:lineRule="exact"/>
              <w:jc w:val="center"/>
              <w:rPr>
                <w:sz w:val="20"/>
                <w:szCs w:val="20"/>
                <w:lang w:eastAsia="en-US"/>
              </w:rPr>
            </w:pPr>
          </w:p>
        </w:tc>
      </w:tr>
      <w:tr w:rsidR="009358E4" w14:paraId="3FCA34DD"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39697D28"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1EF32C05" w14:textId="77777777" w:rsidR="009358E4" w:rsidRDefault="009358E4" w:rsidP="009358E4">
            <w:pPr>
              <w:spacing w:line="256" w:lineRule="auto"/>
              <w:rPr>
                <w:sz w:val="22"/>
                <w:szCs w:val="22"/>
                <w:lang w:eastAsia="en-US"/>
              </w:rPr>
            </w:pPr>
            <w:r>
              <w:rPr>
                <w:sz w:val="22"/>
                <w:szCs w:val="22"/>
                <w:lang w:eastAsia="en-US"/>
              </w:rPr>
              <w:t>Наружная отделка</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EC700A"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tcPr>
          <w:p w14:paraId="169320A1" w14:textId="77777777" w:rsidR="009358E4" w:rsidRDefault="009358E4" w:rsidP="009358E4">
            <w:pPr>
              <w:spacing w:line="256" w:lineRule="auto"/>
              <w:jc w:val="center"/>
              <w:rPr>
                <w:color w:val="000000"/>
                <w:sz w:val="20"/>
                <w:szCs w:val="20"/>
                <w:lang w:eastAsia="en-US"/>
              </w:rPr>
            </w:pPr>
            <w:r>
              <w:rPr>
                <w:color w:val="000000"/>
                <w:sz w:val="20"/>
                <w:szCs w:val="20"/>
                <w:lang w:eastAsia="en-US"/>
              </w:rPr>
              <w:t>15.12.2025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255770AB"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tcPr>
          <w:p w14:paraId="268A2218" w14:textId="77777777" w:rsidR="009358E4" w:rsidRDefault="009358E4" w:rsidP="009358E4">
            <w:pPr>
              <w:spacing w:line="256" w:lineRule="auto"/>
              <w:jc w:val="center"/>
              <w:rPr>
                <w:color w:val="000000"/>
                <w:sz w:val="20"/>
                <w:szCs w:val="20"/>
                <w:lang w:eastAsia="en-US"/>
              </w:rPr>
            </w:pPr>
            <w:r>
              <w:rPr>
                <w:color w:val="000000"/>
                <w:sz w:val="20"/>
                <w:szCs w:val="20"/>
                <w:lang w:eastAsia="en-US"/>
              </w:rPr>
              <w:t>15.12.2025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1C4AC19F"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7AF2AE80"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4B1D581D" w14:textId="77777777" w:rsidR="009358E4" w:rsidRDefault="009358E4" w:rsidP="009358E4">
            <w:pPr>
              <w:spacing w:line="200" w:lineRule="exact"/>
              <w:jc w:val="center"/>
              <w:rPr>
                <w:sz w:val="20"/>
                <w:szCs w:val="20"/>
                <w:lang w:eastAsia="en-US"/>
              </w:rPr>
            </w:pPr>
          </w:p>
        </w:tc>
      </w:tr>
      <w:tr w:rsidR="009358E4" w14:paraId="25DC7913"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4B5AE471"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78FA9AF0" w14:textId="77777777" w:rsidR="009358E4" w:rsidRDefault="009358E4" w:rsidP="009358E4">
            <w:pPr>
              <w:spacing w:line="256" w:lineRule="auto"/>
              <w:rPr>
                <w:sz w:val="22"/>
                <w:szCs w:val="22"/>
                <w:lang w:eastAsia="en-US"/>
              </w:rPr>
            </w:pPr>
            <w:r>
              <w:rPr>
                <w:sz w:val="22"/>
                <w:szCs w:val="22"/>
                <w:lang w:eastAsia="en-US"/>
              </w:rPr>
              <w:t>Тепловой пункт, автоматизация</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16EBDD"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27634EBC" w14:textId="77777777" w:rsidR="009358E4" w:rsidRDefault="009358E4" w:rsidP="009358E4">
            <w:pPr>
              <w:spacing w:line="256" w:lineRule="auto"/>
              <w:jc w:val="center"/>
              <w:rPr>
                <w:color w:val="000000"/>
                <w:sz w:val="20"/>
                <w:szCs w:val="20"/>
                <w:lang w:eastAsia="en-US"/>
              </w:rPr>
            </w:pPr>
            <w:r>
              <w:rPr>
                <w:color w:val="000000"/>
                <w:sz w:val="20"/>
                <w:szCs w:val="20"/>
                <w:lang w:eastAsia="en-US"/>
              </w:rPr>
              <w:t>28.10.2025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27D046C8"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7C38413E" w14:textId="77777777" w:rsidR="009358E4" w:rsidRDefault="009358E4" w:rsidP="009358E4">
            <w:pPr>
              <w:spacing w:line="256" w:lineRule="auto"/>
              <w:jc w:val="center"/>
              <w:rPr>
                <w:color w:val="000000"/>
                <w:sz w:val="20"/>
                <w:szCs w:val="20"/>
                <w:lang w:eastAsia="en-US"/>
              </w:rPr>
            </w:pPr>
            <w:r>
              <w:rPr>
                <w:color w:val="000000"/>
                <w:sz w:val="20"/>
                <w:szCs w:val="20"/>
                <w:lang w:eastAsia="en-US"/>
              </w:rPr>
              <w:t>28.10.2025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152BD885"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4E1E167F"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7351D81B" w14:textId="77777777" w:rsidR="009358E4" w:rsidRDefault="009358E4" w:rsidP="009358E4">
            <w:pPr>
              <w:spacing w:line="200" w:lineRule="exact"/>
              <w:jc w:val="center"/>
              <w:rPr>
                <w:sz w:val="20"/>
                <w:szCs w:val="20"/>
                <w:lang w:eastAsia="en-US"/>
              </w:rPr>
            </w:pPr>
          </w:p>
        </w:tc>
      </w:tr>
      <w:tr w:rsidR="009358E4" w14:paraId="04BF52B9"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161D8BB9"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0685E611" w14:textId="77777777" w:rsidR="009358E4" w:rsidRDefault="009358E4" w:rsidP="009358E4">
            <w:pPr>
              <w:spacing w:line="256" w:lineRule="auto"/>
              <w:rPr>
                <w:sz w:val="22"/>
                <w:szCs w:val="22"/>
                <w:lang w:eastAsia="en-US"/>
              </w:rPr>
            </w:pPr>
            <w:r>
              <w:rPr>
                <w:sz w:val="22"/>
                <w:szCs w:val="22"/>
                <w:lang w:eastAsia="en-US"/>
              </w:rPr>
              <w:t>Отопление</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D7D3F2"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47EAC67A" w14:textId="77777777" w:rsidR="009358E4" w:rsidRDefault="009358E4" w:rsidP="009358E4">
            <w:pPr>
              <w:spacing w:line="256" w:lineRule="auto"/>
              <w:jc w:val="center"/>
              <w:rPr>
                <w:color w:val="000000"/>
                <w:sz w:val="20"/>
                <w:szCs w:val="20"/>
                <w:lang w:eastAsia="en-US"/>
              </w:rPr>
            </w:pPr>
            <w:r>
              <w:rPr>
                <w:color w:val="000000"/>
                <w:sz w:val="20"/>
                <w:szCs w:val="20"/>
                <w:lang w:eastAsia="en-US"/>
              </w:rPr>
              <w:t>28.10.2025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14CD0ED0"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19BE08E6" w14:textId="77777777" w:rsidR="009358E4" w:rsidRDefault="009358E4" w:rsidP="009358E4">
            <w:pPr>
              <w:spacing w:line="256" w:lineRule="auto"/>
              <w:jc w:val="center"/>
              <w:rPr>
                <w:color w:val="000000"/>
                <w:sz w:val="20"/>
                <w:szCs w:val="20"/>
                <w:lang w:eastAsia="en-US"/>
              </w:rPr>
            </w:pPr>
            <w:r>
              <w:rPr>
                <w:color w:val="000000"/>
                <w:sz w:val="20"/>
                <w:szCs w:val="20"/>
                <w:lang w:eastAsia="en-US"/>
              </w:rPr>
              <w:t>28.10.2025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2A681009"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753BF0C0"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178FDA88" w14:textId="77777777" w:rsidR="009358E4" w:rsidRDefault="009358E4" w:rsidP="009358E4">
            <w:pPr>
              <w:spacing w:line="200" w:lineRule="exact"/>
              <w:jc w:val="center"/>
              <w:rPr>
                <w:sz w:val="20"/>
                <w:szCs w:val="20"/>
                <w:lang w:eastAsia="en-US"/>
              </w:rPr>
            </w:pPr>
          </w:p>
        </w:tc>
      </w:tr>
      <w:tr w:rsidR="009358E4" w14:paraId="26D38C99"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3AD54957"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236B690C" w14:textId="77777777" w:rsidR="009358E4" w:rsidRDefault="009358E4" w:rsidP="009358E4">
            <w:pPr>
              <w:spacing w:line="256" w:lineRule="auto"/>
              <w:rPr>
                <w:sz w:val="22"/>
                <w:szCs w:val="22"/>
                <w:lang w:eastAsia="en-US"/>
              </w:rPr>
            </w:pPr>
            <w:r>
              <w:rPr>
                <w:sz w:val="22"/>
                <w:szCs w:val="22"/>
                <w:lang w:eastAsia="en-US"/>
              </w:rPr>
              <w:t>Теплоснабжение калориферов</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A9AE0D"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0A870783" w14:textId="77777777" w:rsidR="009358E4" w:rsidRDefault="009358E4" w:rsidP="009358E4">
            <w:pPr>
              <w:spacing w:line="256" w:lineRule="auto"/>
              <w:jc w:val="center"/>
              <w:rPr>
                <w:color w:val="000000"/>
                <w:sz w:val="20"/>
                <w:szCs w:val="20"/>
                <w:lang w:eastAsia="en-US"/>
              </w:rPr>
            </w:pPr>
            <w:r>
              <w:rPr>
                <w:color w:val="000000"/>
                <w:sz w:val="20"/>
                <w:szCs w:val="20"/>
                <w:lang w:eastAsia="en-US"/>
              </w:rPr>
              <w:t>31.10.2025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7937D772"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6E512CB8" w14:textId="77777777" w:rsidR="009358E4" w:rsidRDefault="009358E4" w:rsidP="009358E4">
            <w:pPr>
              <w:spacing w:line="256" w:lineRule="auto"/>
              <w:jc w:val="center"/>
              <w:rPr>
                <w:color w:val="000000"/>
                <w:sz w:val="20"/>
                <w:szCs w:val="20"/>
                <w:lang w:eastAsia="en-US"/>
              </w:rPr>
            </w:pPr>
            <w:r>
              <w:rPr>
                <w:color w:val="000000"/>
                <w:sz w:val="20"/>
                <w:szCs w:val="20"/>
                <w:lang w:eastAsia="en-US"/>
              </w:rPr>
              <w:t>31.10.2025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3B2D75DF"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5A0FBC8F"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28C19DE8" w14:textId="77777777" w:rsidR="009358E4" w:rsidRDefault="009358E4" w:rsidP="009358E4">
            <w:pPr>
              <w:spacing w:line="200" w:lineRule="exact"/>
              <w:jc w:val="center"/>
              <w:rPr>
                <w:sz w:val="20"/>
                <w:szCs w:val="20"/>
                <w:lang w:eastAsia="en-US"/>
              </w:rPr>
            </w:pPr>
          </w:p>
        </w:tc>
      </w:tr>
      <w:tr w:rsidR="009358E4" w14:paraId="5F7C2F60"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1CC58FB8"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622739EB" w14:textId="77777777" w:rsidR="009358E4" w:rsidRDefault="009358E4" w:rsidP="009358E4">
            <w:pPr>
              <w:spacing w:line="256" w:lineRule="auto"/>
              <w:rPr>
                <w:sz w:val="22"/>
                <w:szCs w:val="22"/>
                <w:lang w:eastAsia="en-US"/>
              </w:rPr>
            </w:pPr>
            <w:r>
              <w:rPr>
                <w:sz w:val="22"/>
                <w:szCs w:val="22"/>
                <w:lang w:eastAsia="en-US"/>
              </w:rPr>
              <w:t>Вертикальная планировка</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E5CF6E"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2C536762" w14:textId="77777777" w:rsidR="009358E4" w:rsidRDefault="009358E4" w:rsidP="009358E4">
            <w:pPr>
              <w:spacing w:line="256" w:lineRule="auto"/>
              <w:jc w:val="center"/>
              <w:rPr>
                <w:color w:val="000000"/>
                <w:sz w:val="20"/>
                <w:szCs w:val="20"/>
                <w:lang w:eastAsia="en-US"/>
              </w:rPr>
            </w:pPr>
            <w:r>
              <w:rPr>
                <w:color w:val="000000"/>
                <w:sz w:val="20"/>
                <w:szCs w:val="20"/>
                <w:lang w:eastAsia="en-US"/>
              </w:rPr>
              <w:t>30.11.2025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16B1EBD4"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42B0D398" w14:textId="77777777" w:rsidR="009358E4" w:rsidRDefault="009358E4" w:rsidP="009358E4">
            <w:pPr>
              <w:spacing w:line="256" w:lineRule="auto"/>
              <w:jc w:val="center"/>
              <w:rPr>
                <w:color w:val="000000"/>
                <w:sz w:val="20"/>
                <w:szCs w:val="20"/>
                <w:lang w:eastAsia="en-US"/>
              </w:rPr>
            </w:pPr>
            <w:r>
              <w:rPr>
                <w:color w:val="000000"/>
                <w:sz w:val="20"/>
                <w:szCs w:val="20"/>
                <w:lang w:eastAsia="en-US"/>
              </w:rPr>
              <w:t>30.11.2025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14B2552C"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187A427E"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25559685" w14:textId="77777777" w:rsidR="009358E4" w:rsidRDefault="009358E4" w:rsidP="009358E4">
            <w:pPr>
              <w:spacing w:line="200" w:lineRule="exact"/>
              <w:jc w:val="center"/>
              <w:rPr>
                <w:sz w:val="20"/>
                <w:szCs w:val="20"/>
                <w:lang w:eastAsia="en-US"/>
              </w:rPr>
            </w:pPr>
          </w:p>
        </w:tc>
      </w:tr>
      <w:tr w:rsidR="009358E4" w14:paraId="2FFA5761"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3A326585"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3A6D6B85" w14:textId="77777777" w:rsidR="009358E4" w:rsidRDefault="009358E4" w:rsidP="009358E4">
            <w:pPr>
              <w:spacing w:line="256" w:lineRule="auto"/>
              <w:rPr>
                <w:sz w:val="22"/>
                <w:szCs w:val="22"/>
                <w:lang w:eastAsia="en-US"/>
              </w:rPr>
            </w:pPr>
            <w:r>
              <w:rPr>
                <w:sz w:val="22"/>
                <w:szCs w:val="22"/>
                <w:lang w:eastAsia="en-US"/>
              </w:rPr>
              <w:t>Наружные сети электроснабжения</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C29CBE" w14:textId="77777777" w:rsidR="009358E4" w:rsidRDefault="009358E4" w:rsidP="009358E4">
            <w:pPr>
              <w:spacing w:line="200" w:lineRule="exact"/>
              <w:jc w:val="center"/>
              <w:rPr>
                <w:sz w:val="20"/>
                <w:szCs w:val="20"/>
                <w:lang w:eastAsia="en-US"/>
              </w:rPr>
            </w:pPr>
            <w:r>
              <w:rPr>
                <w:sz w:val="20"/>
                <w:szCs w:val="20"/>
                <w:lang w:eastAsia="en-US"/>
              </w:rPr>
              <w:t>01.10.2025</w:t>
            </w:r>
          </w:p>
        </w:tc>
        <w:tc>
          <w:tcPr>
            <w:tcW w:w="1819" w:type="dxa"/>
            <w:tcBorders>
              <w:top w:val="single" w:sz="4" w:space="0" w:color="auto"/>
              <w:left w:val="nil"/>
              <w:bottom w:val="single" w:sz="4" w:space="0" w:color="auto"/>
              <w:right w:val="nil"/>
            </w:tcBorders>
            <w:vAlign w:val="center"/>
            <w:hideMark/>
          </w:tcPr>
          <w:p w14:paraId="4F03ED2E" w14:textId="77777777" w:rsidR="009358E4" w:rsidRDefault="009358E4" w:rsidP="009358E4">
            <w:pPr>
              <w:spacing w:line="256" w:lineRule="auto"/>
              <w:jc w:val="center"/>
              <w:rPr>
                <w:color w:val="000000"/>
                <w:sz w:val="20"/>
                <w:szCs w:val="20"/>
                <w:lang w:eastAsia="en-US"/>
              </w:rPr>
            </w:pPr>
            <w:r>
              <w:rPr>
                <w:color w:val="000000"/>
                <w:sz w:val="20"/>
                <w:szCs w:val="20"/>
                <w:lang w:eastAsia="en-US"/>
              </w:rPr>
              <w:t>21.11.2025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64AED47A" w14:textId="77777777" w:rsidR="009358E4" w:rsidRDefault="009358E4" w:rsidP="009358E4">
            <w:pPr>
              <w:spacing w:line="200" w:lineRule="exact"/>
              <w:jc w:val="center"/>
              <w:rPr>
                <w:sz w:val="20"/>
                <w:szCs w:val="20"/>
                <w:lang w:eastAsia="en-US"/>
              </w:rPr>
            </w:pPr>
            <w:r>
              <w:rPr>
                <w:sz w:val="20"/>
                <w:szCs w:val="20"/>
                <w:lang w:eastAsia="en-US"/>
              </w:rPr>
              <w:t>01.10.2025</w:t>
            </w:r>
          </w:p>
        </w:tc>
        <w:tc>
          <w:tcPr>
            <w:tcW w:w="1157" w:type="dxa"/>
            <w:tcBorders>
              <w:top w:val="single" w:sz="4" w:space="0" w:color="auto"/>
              <w:left w:val="nil"/>
              <w:bottom w:val="single" w:sz="4" w:space="0" w:color="auto"/>
              <w:right w:val="nil"/>
            </w:tcBorders>
            <w:vAlign w:val="center"/>
          </w:tcPr>
          <w:p w14:paraId="221A3333" w14:textId="77777777" w:rsidR="009358E4" w:rsidRDefault="009358E4" w:rsidP="009358E4">
            <w:pPr>
              <w:spacing w:line="256" w:lineRule="auto"/>
              <w:jc w:val="center"/>
              <w:rPr>
                <w:color w:val="000000"/>
                <w:sz w:val="20"/>
                <w:szCs w:val="20"/>
                <w:lang w:eastAsia="en-US"/>
              </w:rPr>
            </w:pPr>
            <w:r>
              <w:rPr>
                <w:color w:val="000000"/>
                <w:sz w:val="20"/>
                <w:szCs w:val="20"/>
                <w:lang w:eastAsia="en-US"/>
              </w:rPr>
              <w:t>21.11.2025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622AEE10"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23FBC10B"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0C2985B0" w14:textId="77777777" w:rsidR="009358E4" w:rsidRDefault="009358E4" w:rsidP="009358E4">
            <w:pPr>
              <w:spacing w:line="200" w:lineRule="exact"/>
              <w:jc w:val="center"/>
              <w:rPr>
                <w:sz w:val="20"/>
                <w:szCs w:val="20"/>
                <w:lang w:eastAsia="en-US"/>
              </w:rPr>
            </w:pPr>
          </w:p>
        </w:tc>
      </w:tr>
      <w:tr w:rsidR="009358E4" w14:paraId="77B0993E"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31F6DEAF"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66C9AD1F" w14:textId="77777777" w:rsidR="009358E4" w:rsidRDefault="009358E4" w:rsidP="009358E4">
            <w:pPr>
              <w:spacing w:line="256" w:lineRule="auto"/>
              <w:rPr>
                <w:sz w:val="22"/>
                <w:szCs w:val="22"/>
                <w:lang w:eastAsia="en-US"/>
              </w:rPr>
            </w:pPr>
            <w:r>
              <w:rPr>
                <w:sz w:val="22"/>
                <w:szCs w:val="22"/>
                <w:lang w:eastAsia="en-US"/>
              </w:rPr>
              <w:t>Малые архитектурные формы, дорожные знаки</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037E63" w14:textId="77777777" w:rsidR="009358E4" w:rsidRDefault="009358E4" w:rsidP="009358E4">
            <w:pPr>
              <w:spacing w:line="200" w:lineRule="exact"/>
              <w:jc w:val="center"/>
              <w:rPr>
                <w:sz w:val="20"/>
                <w:szCs w:val="20"/>
                <w:lang w:eastAsia="en-US"/>
              </w:rPr>
            </w:pPr>
            <w:r>
              <w:rPr>
                <w:color w:val="000000"/>
                <w:sz w:val="20"/>
                <w:szCs w:val="20"/>
                <w:lang w:eastAsia="en-US"/>
              </w:rPr>
              <w:t>15.09.2025</w:t>
            </w:r>
          </w:p>
        </w:tc>
        <w:tc>
          <w:tcPr>
            <w:tcW w:w="1819" w:type="dxa"/>
            <w:tcBorders>
              <w:top w:val="single" w:sz="4" w:space="0" w:color="auto"/>
              <w:left w:val="nil"/>
              <w:bottom w:val="single" w:sz="4" w:space="0" w:color="auto"/>
              <w:right w:val="nil"/>
            </w:tcBorders>
            <w:vAlign w:val="center"/>
            <w:hideMark/>
          </w:tcPr>
          <w:p w14:paraId="3B148D08" w14:textId="77777777" w:rsidR="009358E4" w:rsidRDefault="009358E4" w:rsidP="009358E4">
            <w:pPr>
              <w:spacing w:line="256" w:lineRule="auto"/>
              <w:jc w:val="center"/>
              <w:rPr>
                <w:color w:val="000000"/>
                <w:sz w:val="20"/>
                <w:szCs w:val="20"/>
                <w:lang w:eastAsia="en-US"/>
              </w:rPr>
            </w:pPr>
            <w:r>
              <w:rPr>
                <w:color w:val="000000"/>
                <w:sz w:val="20"/>
                <w:szCs w:val="20"/>
                <w:lang w:eastAsia="en-US"/>
              </w:rPr>
              <w:t>01.10.2025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1E73496B" w14:textId="77777777" w:rsidR="009358E4" w:rsidRDefault="009358E4" w:rsidP="009358E4">
            <w:pPr>
              <w:spacing w:line="200" w:lineRule="exact"/>
              <w:jc w:val="center"/>
              <w:rPr>
                <w:sz w:val="20"/>
                <w:szCs w:val="20"/>
                <w:lang w:eastAsia="en-US"/>
              </w:rPr>
            </w:pPr>
            <w:r>
              <w:rPr>
                <w:color w:val="000000"/>
                <w:sz w:val="20"/>
                <w:szCs w:val="20"/>
                <w:lang w:eastAsia="en-US"/>
              </w:rPr>
              <w:t>15.09.2025</w:t>
            </w:r>
          </w:p>
        </w:tc>
        <w:tc>
          <w:tcPr>
            <w:tcW w:w="1157" w:type="dxa"/>
            <w:tcBorders>
              <w:top w:val="single" w:sz="4" w:space="0" w:color="auto"/>
              <w:left w:val="nil"/>
              <w:bottom w:val="single" w:sz="4" w:space="0" w:color="auto"/>
              <w:right w:val="nil"/>
            </w:tcBorders>
            <w:vAlign w:val="center"/>
            <w:hideMark/>
          </w:tcPr>
          <w:p w14:paraId="47D45BB9" w14:textId="77777777" w:rsidR="009358E4" w:rsidRDefault="009358E4" w:rsidP="009358E4">
            <w:pPr>
              <w:spacing w:line="256" w:lineRule="auto"/>
              <w:jc w:val="center"/>
              <w:rPr>
                <w:sz w:val="20"/>
                <w:szCs w:val="20"/>
                <w:lang w:eastAsia="en-US"/>
              </w:rPr>
            </w:pPr>
            <w:r>
              <w:rPr>
                <w:color w:val="000000"/>
                <w:sz w:val="20"/>
                <w:szCs w:val="20"/>
                <w:lang w:eastAsia="en-US"/>
              </w:rPr>
              <w:t>01.12.2025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38CF977B"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0EF32A45"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21A951B7" w14:textId="77777777" w:rsidR="009358E4" w:rsidRDefault="009358E4" w:rsidP="009358E4">
            <w:pPr>
              <w:spacing w:line="200" w:lineRule="exact"/>
              <w:jc w:val="center"/>
              <w:rPr>
                <w:sz w:val="20"/>
                <w:szCs w:val="20"/>
                <w:lang w:eastAsia="en-US"/>
              </w:rPr>
            </w:pPr>
          </w:p>
        </w:tc>
      </w:tr>
      <w:tr w:rsidR="009358E4" w14:paraId="7B398F46"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4CF3CF77"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406AF04E" w14:textId="77777777" w:rsidR="009358E4" w:rsidRDefault="009358E4" w:rsidP="009358E4">
            <w:pPr>
              <w:spacing w:line="256" w:lineRule="auto"/>
              <w:rPr>
                <w:sz w:val="22"/>
                <w:szCs w:val="22"/>
                <w:lang w:eastAsia="en-US"/>
              </w:rPr>
            </w:pPr>
            <w:r>
              <w:rPr>
                <w:sz w:val="22"/>
                <w:szCs w:val="22"/>
                <w:lang w:eastAsia="en-US"/>
              </w:rPr>
              <w:t>Ограждение территории</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91C5A3" w14:textId="77777777" w:rsidR="009358E4" w:rsidRDefault="009358E4" w:rsidP="009358E4">
            <w:pPr>
              <w:spacing w:line="200" w:lineRule="exact"/>
              <w:jc w:val="center"/>
              <w:rPr>
                <w:sz w:val="20"/>
                <w:szCs w:val="20"/>
                <w:lang w:eastAsia="en-US"/>
              </w:rPr>
            </w:pPr>
            <w:r>
              <w:rPr>
                <w:color w:val="000000"/>
                <w:sz w:val="20"/>
                <w:szCs w:val="20"/>
                <w:lang w:eastAsia="en-US"/>
              </w:rPr>
              <w:t>01.11.2025</w:t>
            </w:r>
          </w:p>
        </w:tc>
        <w:tc>
          <w:tcPr>
            <w:tcW w:w="1819" w:type="dxa"/>
            <w:tcBorders>
              <w:top w:val="single" w:sz="4" w:space="0" w:color="auto"/>
              <w:left w:val="nil"/>
              <w:bottom w:val="single" w:sz="4" w:space="0" w:color="auto"/>
              <w:right w:val="nil"/>
            </w:tcBorders>
            <w:vAlign w:val="center"/>
            <w:hideMark/>
          </w:tcPr>
          <w:p w14:paraId="3057EE3C" w14:textId="77777777" w:rsidR="009358E4" w:rsidRDefault="009358E4" w:rsidP="009358E4">
            <w:pPr>
              <w:spacing w:line="256" w:lineRule="auto"/>
              <w:jc w:val="center"/>
              <w:rPr>
                <w:color w:val="000000"/>
                <w:sz w:val="20"/>
                <w:szCs w:val="20"/>
                <w:lang w:eastAsia="en-US"/>
              </w:rPr>
            </w:pPr>
            <w:r>
              <w:rPr>
                <w:color w:val="000000"/>
                <w:sz w:val="20"/>
                <w:szCs w:val="20"/>
                <w:lang w:eastAsia="en-US"/>
              </w:rPr>
              <w:t>15.12.2025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385B3C7A" w14:textId="77777777" w:rsidR="009358E4" w:rsidRDefault="009358E4" w:rsidP="009358E4">
            <w:pPr>
              <w:spacing w:line="200" w:lineRule="exact"/>
              <w:jc w:val="center"/>
              <w:rPr>
                <w:sz w:val="20"/>
                <w:szCs w:val="20"/>
                <w:lang w:eastAsia="en-US"/>
              </w:rPr>
            </w:pPr>
            <w:r>
              <w:rPr>
                <w:color w:val="000000"/>
                <w:sz w:val="20"/>
                <w:szCs w:val="20"/>
                <w:lang w:eastAsia="en-US"/>
              </w:rPr>
              <w:t>01.11.2025</w:t>
            </w:r>
          </w:p>
        </w:tc>
        <w:tc>
          <w:tcPr>
            <w:tcW w:w="1157" w:type="dxa"/>
            <w:tcBorders>
              <w:top w:val="single" w:sz="4" w:space="0" w:color="auto"/>
              <w:left w:val="nil"/>
              <w:bottom w:val="single" w:sz="4" w:space="0" w:color="auto"/>
              <w:right w:val="nil"/>
            </w:tcBorders>
            <w:vAlign w:val="center"/>
            <w:hideMark/>
          </w:tcPr>
          <w:p w14:paraId="1F2BF581" w14:textId="77777777" w:rsidR="009358E4" w:rsidRDefault="009358E4" w:rsidP="009358E4">
            <w:pPr>
              <w:spacing w:line="256" w:lineRule="auto"/>
              <w:jc w:val="center"/>
              <w:rPr>
                <w:color w:val="000000"/>
                <w:sz w:val="20"/>
                <w:szCs w:val="20"/>
                <w:lang w:eastAsia="en-US"/>
              </w:rPr>
            </w:pPr>
            <w:r>
              <w:rPr>
                <w:color w:val="000000"/>
                <w:sz w:val="20"/>
                <w:szCs w:val="20"/>
                <w:lang w:eastAsia="en-US"/>
              </w:rPr>
              <w:t>15.12.2025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74761FE4"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72B25959"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3F1A9E59" w14:textId="77777777" w:rsidR="009358E4" w:rsidRDefault="009358E4" w:rsidP="009358E4">
            <w:pPr>
              <w:spacing w:line="200" w:lineRule="exact"/>
              <w:jc w:val="center"/>
              <w:rPr>
                <w:sz w:val="20"/>
                <w:szCs w:val="20"/>
                <w:lang w:eastAsia="en-US"/>
              </w:rPr>
            </w:pPr>
          </w:p>
        </w:tc>
      </w:tr>
      <w:tr w:rsidR="009358E4" w14:paraId="1BC5FA86"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6A3A738D"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5F6FE37A" w14:textId="77777777" w:rsidR="009358E4" w:rsidRDefault="009358E4" w:rsidP="009358E4">
            <w:pPr>
              <w:spacing w:line="256" w:lineRule="auto"/>
              <w:rPr>
                <w:sz w:val="22"/>
                <w:szCs w:val="22"/>
                <w:lang w:eastAsia="en-US"/>
              </w:rPr>
            </w:pPr>
            <w:r>
              <w:rPr>
                <w:sz w:val="22"/>
                <w:szCs w:val="22"/>
                <w:lang w:eastAsia="en-US"/>
              </w:rPr>
              <w:t>Наружные сети связи</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76B7CE" w14:textId="77777777" w:rsidR="009358E4" w:rsidRDefault="009358E4" w:rsidP="009358E4">
            <w:pPr>
              <w:spacing w:line="200" w:lineRule="exact"/>
              <w:jc w:val="center"/>
              <w:rPr>
                <w:sz w:val="20"/>
                <w:szCs w:val="20"/>
                <w:lang w:eastAsia="en-US"/>
              </w:rPr>
            </w:pPr>
            <w:r>
              <w:rPr>
                <w:sz w:val="20"/>
                <w:szCs w:val="20"/>
                <w:lang w:eastAsia="en-US"/>
              </w:rPr>
              <w:t>06.10.2025</w:t>
            </w:r>
          </w:p>
        </w:tc>
        <w:tc>
          <w:tcPr>
            <w:tcW w:w="1819" w:type="dxa"/>
            <w:tcBorders>
              <w:top w:val="single" w:sz="4" w:space="0" w:color="auto"/>
              <w:left w:val="nil"/>
              <w:bottom w:val="single" w:sz="4" w:space="0" w:color="auto"/>
              <w:right w:val="nil"/>
            </w:tcBorders>
            <w:vAlign w:val="center"/>
            <w:hideMark/>
          </w:tcPr>
          <w:p w14:paraId="7F7636AB" w14:textId="77777777" w:rsidR="009358E4" w:rsidRDefault="009358E4" w:rsidP="009358E4">
            <w:pPr>
              <w:spacing w:line="256" w:lineRule="auto"/>
              <w:jc w:val="center"/>
              <w:rPr>
                <w:color w:val="000000"/>
                <w:sz w:val="20"/>
                <w:szCs w:val="20"/>
                <w:lang w:eastAsia="en-US"/>
              </w:rPr>
            </w:pPr>
            <w:r>
              <w:rPr>
                <w:color w:val="000000"/>
                <w:sz w:val="20"/>
                <w:szCs w:val="20"/>
                <w:lang w:eastAsia="en-US"/>
              </w:rPr>
              <w:t>22.11.2025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751C4058" w14:textId="77777777" w:rsidR="009358E4" w:rsidRDefault="009358E4" w:rsidP="009358E4">
            <w:pPr>
              <w:spacing w:line="200" w:lineRule="exact"/>
              <w:jc w:val="center"/>
              <w:rPr>
                <w:sz w:val="20"/>
                <w:szCs w:val="20"/>
                <w:lang w:eastAsia="en-US"/>
              </w:rPr>
            </w:pPr>
            <w:r>
              <w:rPr>
                <w:sz w:val="20"/>
                <w:szCs w:val="20"/>
                <w:lang w:eastAsia="en-US"/>
              </w:rPr>
              <w:t>06.10.2025</w:t>
            </w:r>
          </w:p>
        </w:tc>
        <w:tc>
          <w:tcPr>
            <w:tcW w:w="1157" w:type="dxa"/>
            <w:tcBorders>
              <w:top w:val="single" w:sz="4" w:space="0" w:color="auto"/>
              <w:left w:val="nil"/>
              <w:bottom w:val="single" w:sz="4" w:space="0" w:color="auto"/>
              <w:right w:val="nil"/>
            </w:tcBorders>
            <w:vAlign w:val="center"/>
            <w:hideMark/>
          </w:tcPr>
          <w:p w14:paraId="57DD6455" w14:textId="77777777" w:rsidR="009358E4" w:rsidRDefault="009358E4" w:rsidP="009358E4">
            <w:pPr>
              <w:spacing w:line="256" w:lineRule="auto"/>
              <w:jc w:val="center"/>
              <w:rPr>
                <w:color w:val="000000"/>
                <w:sz w:val="20"/>
                <w:szCs w:val="20"/>
                <w:lang w:eastAsia="en-US"/>
              </w:rPr>
            </w:pPr>
            <w:r>
              <w:rPr>
                <w:color w:val="000000"/>
                <w:sz w:val="20"/>
                <w:szCs w:val="20"/>
                <w:lang w:eastAsia="en-US"/>
              </w:rPr>
              <w:t>22.11.2025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635EEE2A"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4BE3A091"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7693B64F" w14:textId="77777777" w:rsidR="009358E4" w:rsidRDefault="009358E4" w:rsidP="009358E4">
            <w:pPr>
              <w:spacing w:line="200" w:lineRule="exact"/>
              <w:jc w:val="center"/>
              <w:rPr>
                <w:sz w:val="20"/>
                <w:szCs w:val="20"/>
                <w:lang w:eastAsia="en-US"/>
              </w:rPr>
            </w:pPr>
          </w:p>
        </w:tc>
      </w:tr>
      <w:tr w:rsidR="009358E4" w14:paraId="2E7F160B"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1528A9E5"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540A670B" w14:textId="77777777" w:rsidR="009358E4" w:rsidRDefault="009358E4" w:rsidP="009358E4">
            <w:pPr>
              <w:spacing w:line="256" w:lineRule="auto"/>
              <w:rPr>
                <w:sz w:val="22"/>
                <w:szCs w:val="22"/>
                <w:lang w:eastAsia="en-US"/>
              </w:rPr>
            </w:pPr>
            <w:r>
              <w:rPr>
                <w:sz w:val="22"/>
                <w:szCs w:val="22"/>
                <w:lang w:eastAsia="en-US"/>
              </w:rPr>
              <w:t>Наружное освещение</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1FFB52" w14:textId="77777777" w:rsidR="009358E4" w:rsidRDefault="009358E4" w:rsidP="009358E4">
            <w:pPr>
              <w:spacing w:line="200" w:lineRule="exact"/>
              <w:jc w:val="center"/>
              <w:rPr>
                <w:sz w:val="20"/>
                <w:szCs w:val="20"/>
                <w:lang w:eastAsia="en-US"/>
              </w:rPr>
            </w:pPr>
            <w:r>
              <w:rPr>
                <w:sz w:val="20"/>
                <w:szCs w:val="20"/>
                <w:lang w:eastAsia="en-US"/>
              </w:rPr>
              <w:t>09.10.2025</w:t>
            </w:r>
          </w:p>
        </w:tc>
        <w:tc>
          <w:tcPr>
            <w:tcW w:w="1819" w:type="dxa"/>
            <w:tcBorders>
              <w:top w:val="single" w:sz="4" w:space="0" w:color="auto"/>
              <w:left w:val="nil"/>
              <w:bottom w:val="single" w:sz="4" w:space="0" w:color="auto"/>
              <w:right w:val="nil"/>
            </w:tcBorders>
            <w:vAlign w:val="center"/>
            <w:hideMark/>
          </w:tcPr>
          <w:p w14:paraId="1BF948F7" w14:textId="77777777" w:rsidR="009358E4" w:rsidRDefault="009358E4" w:rsidP="009358E4">
            <w:pPr>
              <w:spacing w:line="256" w:lineRule="auto"/>
              <w:jc w:val="center"/>
              <w:rPr>
                <w:color w:val="000000"/>
                <w:sz w:val="20"/>
                <w:szCs w:val="20"/>
                <w:lang w:eastAsia="en-US"/>
              </w:rPr>
            </w:pPr>
            <w:r>
              <w:rPr>
                <w:color w:val="000000"/>
                <w:sz w:val="20"/>
                <w:szCs w:val="20"/>
                <w:lang w:eastAsia="en-US"/>
              </w:rPr>
              <w:t>25.11.2025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4570ECD8" w14:textId="77777777" w:rsidR="009358E4" w:rsidRDefault="009358E4" w:rsidP="009358E4">
            <w:pPr>
              <w:spacing w:line="200" w:lineRule="exact"/>
              <w:jc w:val="center"/>
              <w:rPr>
                <w:sz w:val="20"/>
                <w:szCs w:val="20"/>
                <w:lang w:eastAsia="en-US"/>
              </w:rPr>
            </w:pPr>
            <w:r>
              <w:rPr>
                <w:sz w:val="20"/>
                <w:szCs w:val="20"/>
                <w:lang w:eastAsia="en-US"/>
              </w:rPr>
              <w:t>09.10.2025</w:t>
            </w:r>
          </w:p>
        </w:tc>
        <w:tc>
          <w:tcPr>
            <w:tcW w:w="1157" w:type="dxa"/>
            <w:tcBorders>
              <w:top w:val="single" w:sz="4" w:space="0" w:color="auto"/>
              <w:left w:val="nil"/>
              <w:bottom w:val="single" w:sz="4" w:space="0" w:color="auto"/>
              <w:right w:val="nil"/>
            </w:tcBorders>
            <w:vAlign w:val="center"/>
            <w:hideMark/>
          </w:tcPr>
          <w:p w14:paraId="183AEE64" w14:textId="77777777" w:rsidR="009358E4" w:rsidRDefault="009358E4" w:rsidP="009358E4">
            <w:pPr>
              <w:spacing w:line="256" w:lineRule="auto"/>
              <w:jc w:val="center"/>
              <w:rPr>
                <w:color w:val="000000"/>
                <w:sz w:val="20"/>
                <w:szCs w:val="20"/>
                <w:lang w:eastAsia="en-US"/>
              </w:rPr>
            </w:pPr>
            <w:r>
              <w:rPr>
                <w:color w:val="000000"/>
                <w:sz w:val="20"/>
                <w:szCs w:val="20"/>
                <w:lang w:eastAsia="en-US"/>
              </w:rPr>
              <w:t>25.11.2025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27D83697"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2CB3048A"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6AC1F91F" w14:textId="77777777" w:rsidR="009358E4" w:rsidRDefault="009358E4" w:rsidP="009358E4">
            <w:pPr>
              <w:spacing w:line="200" w:lineRule="exact"/>
              <w:jc w:val="center"/>
              <w:rPr>
                <w:sz w:val="20"/>
                <w:szCs w:val="20"/>
                <w:lang w:eastAsia="en-US"/>
              </w:rPr>
            </w:pPr>
          </w:p>
        </w:tc>
      </w:tr>
      <w:tr w:rsidR="009358E4" w14:paraId="53B69748"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5C7D8088"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55B8C7C2" w14:textId="77777777" w:rsidR="009358E4" w:rsidRDefault="009358E4" w:rsidP="009358E4">
            <w:pPr>
              <w:spacing w:line="256" w:lineRule="auto"/>
              <w:rPr>
                <w:sz w:val="22"/>
                <w:szCs w:val="22"/>
                <w:lang w:eastAsia="en-US"/>
              </w:rPr>
            </w:pPr>
            <w:r>
              <w:rPr>
                <w:sz w:val="22"/>
                <w:szCs w:val="22"/>
                <w:lang w:eastAsia="en-US"/>
              </w:rPr>
              <w:t xml:space="preserve">Заземление и </w:t>
            </w:r>
            <w:proofErr w:type="spellStart"/>
            <w:r>
              <w:rPr>
                <w:sz w:val="22"/>
                <w:szCs w:val="22"/>
                <w:lang w:eastAsia="en-US"/>
              </w:rPr>
              <w:t>молниезащита</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D43BF6" w14:textId="77777777" w:rsidR="009358E4" w:rsidRDefault="009358E4" w:rsidP="009358E4">
            <w:pPr>
              <w:spacing w:line="200" w:lineRule="exact"/>
              <w:jc w:val="center"/>
              <w:rPr>
                <w:sz w:val="20"/>
                <w:szCs w:val="20"/>
                <w:lang w:eastAsia="en-US"/>
              </w:rPr>
            </w:pPr>
            <w:r>
              <w:rPr>
                <w:sz w:val="20"/>
                <w:szCs w:val="20"/>
                <w:lang w:eastAsia="en-US"/>
              </w:rPr>
              <w:t>15.10.2025</w:t>
            </w:r>
          </w:p>
        </w:tc>
        <w:tc>
          <w:tcPr>
            <w:tcW w:w="1819" w:type="dxa"/>
            <w:tcBorders>
              <w:top w:val="single" w:sz="4" w:space="0" w:color="auto"/>
              <w:left w:val="nil"/>
              <w:bottom w:val="single" w:sz="4" w:space="0" w:color="auto"/>
              <w:right w:val="nil"/>
            </w:tcBorders>
            <w:vAlign w:val="center"/>
            <w:hideMark/>
          </w:tcPr>
          <w:p w14:paraId="650D2814" w14:textId="77777777" w:rsidR="009358E4" w:rsidRDefault="009358E4" w:rsidP="009358E4">
            <w:pPr>
              <w:spacing w:line="256" w:lineRule="auto"/>
              <w:jc w:val="center"/>
              <w:rPr>
                <w:color w:val="000000"/>
                <w:sz w:val="20"/>
                <w:szCs w:val="20"/>
                <w:lang w:eastAsia="en-US"/>
              </w:rPr>
            </w:pPr>
            <w:r>
              <w:rPr>
                <w:color w:val="000000"/>
                <w:sz w:val="20"/>
                <w:szCs w:val="20"/>
                <w:lang w:eastAsia="en-US"/>
              </w:rPr>
              <w:t>21.11.2025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44C76DB1" w14:textId="77777777" w:rsidR="009358E4" w:rsidRDefault="009358E4" w:rsidP="009358E4">
            <w:pPr>
              <w:spacing w:line="200" w:lineRule="exact"/>
              <w:jc w:val="center"/>
              <w:rPr>
                <w:sz w:val="20"/>
                <w:szCs w:val="20"/>
                <w:lang w:eastAsia="en-US"/>
              </w:rPr>
            </w:pPr>
            <w:r>
              <w:rPr>
                <w:sz w:val="20"/>
                <w:szCs w:val="20"/>
                <w:lang w:eastAsia="en-US"/>
              </w:rPr>
              <w:t>15.10.2025</w:t>
            </w:r>
          </w:p>
        </w:tc>
        <w:tc>
          <w:tcPr>
            <w:tcW w:w="1157" w:type="dxa"/>
            <w:tcBorders>
              <w:top w:val="single" w:sz="4" w:space="0" w:color="auto"/>
              <w:left w:val="nil"/>
              <w:bottom w:val="single" w:sz="4" w:space="0" w:color="auto"/>
              <w:right w:val="nil"/>
            </w:tcBorders>
            <w:vAlign w:val="center"/>
            <w:hideMark/>
          </w:tcPr>
          <w:p w14:paraId="31C804C1" w14:textId="77777777" w:rsidR="009358E4" w:rsidRDefault="009358E4" w:rsidP="009358E4">
            <w:pPr>
              <w:spacing w:line="256" w:lineRule="auto"/>
              <w:jc w:val="center"/>
              <w:rPr>
                <w:color w:val="000000"/>
                <w:sz w:val="20"/>
                <w:szCs w:val="20"/>
                <w:lang w:eastAsia="en-US"/>
              </w:rPr>
            </w:pPr>
            <w:r>
              <w:rPr>
                <w:color w:val="000000"/>
                <w:sz w:val="20"/>
                <w:szCs w:val="20"/>
                <w:lang w:eastAsia="en-US"/>
              </w:rPr>
              <w:t>21.11.2025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616B37B4"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6944DB31"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1199C8BC" w14:textId="77777777" w:rsidR="009358E4" w:rsidRDefault="009358E4" w:rsidP="009358E4">
            <w:pPr>
              <w:spacing w:line="200" w:lineRule="exact"/>
              <w:jc w:val="center"/>
              <w:rPr>
                <w:sz w:val="20"/>
                <w:szCs w:val="20"/>
                <w:lang w:eastAsia="en-US"/>
              </w:rPr>
            </w:pPr>
          </w:p>
        </w:tc>
      </w:tr>
      <w:tr w:rsidR="009358E4" w14:paraId="0DE7E1C1"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1ED68DD5"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280BF4B4" w14:textId="77777777" w:rsidR="009358E4" w:rsidRDefault="009358E4" w:rsidP="009358E4">
            <w:pPr>
              <w:spacing w:line="256" w:lineRule="auto"/>
              <w:rPr>
                <w:sz w:val="22"/>
                <w:szCs w:val="22"/>
                <w:lang w:eastAsia="en-US"/>
              </w:rPr>
            </w:pPr>
            <w:r>
              <w:rPr>
                <w:sz w:val="22"/>
                <w:szCs w:val="22"/>
                <w:lang w:eastAsia="en-US"/>
              </w:rPr>
              <w:t>Лестницы, пандус с ограждением</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B76C70"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30C7F6BB" w14:textId="77777777" w:rsidR="009358E4" w:rsidRDefault="009358E4" w:rsidP="009358E4">
            <w:pPr>
              <w:spacing w:line="256" w:lineRule="auto"/>
              <w:jc w:val="center"/>
              <w:rPr>
                <w:color w:val="000000"/>
                <w:sz w:val="20"/>
                <w:szCs w:val="20"/>
                <w:lang w:eastAsia="en-US"/>
              </w:rPr>
            </w:pPr>
            <w:r>
              <w:rPr>
                <w:color w:val="000000"/>
                <w:sz w:val="20"/>
                <w:szCs w:val="20"/>
                <w:lang w:eastAsia="en-US"/>
              </w:rPr>
              <w:t>15.12.2025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025128F2"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7E9C8A8D" w14:textId="77777777" w:rsidR="009358E4" w:rsidRDefault="009358E4" w:rsidP="009358E4">
            <w:pPr>
              <w:spacing w:line="256" w:lineRule="auto"/>
              <w:jc w:val="center"/>
              <w:rPr>
                <w:color w:val="000000"/>
                <w:sz w:val="20"/>
                <w:szCs w:val="20"/>
                <w:lang w:eastAsia="en-US"/>
              </w:rPr>
            </w:pPr>
            <w:r>
              <w:rPr>
                <w:color w:val="000000"/>
                <w:sz w:val="20"/>
                <w:szCs w:val="20"/>
                <w:lang w:eastAsia="en-US"/>
              </w:rPr>
              <w:t>15.12.2025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567C3DBB"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77591F19"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310AFF10" w14:textId="77777777" w:rsidR="009358E4" w:rsidRDefault="009358E4" w:rsidP="009358E4">
            <w:pPr>
              <w:spacing w:line="200" w:lineRule="exact"/>
              <w:jc w:val="center"/>
              <w:rPr>
                <w:sz w:val="20"/>
                <w:szCs w:val="20"/>
                <w:lang w:eastAsia="en-US"/>
              </w:rPr>
            </w:pPr>
          </w:p>
        </w:tc>
      </w:tr>
      <w:tr w:rsidR="009358E4" w14:paraId="4AA39A42"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13CC73E5"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2586D64F" w14:textId="77777777" w:rsidR="009358E4" w:rsidRDefault="009358E4" w:rsidP="009358E4">
            <w:pPr>
              <w:spacing w:line="256" w:lineRule="auto"/>
              <w:rPr>
                <w:sz w:val="22"/>
                <w:szCs w:val="22"/>
                <w:lang w:eastAsia="en-US"/>
              </w:rPr>
            </w:pPr>
            <w:r>
              <w:rPr>
                <w:sz w:val="22"/>
                <w:szCs w:val="22"/>
                <w:lang w:eastAsia="en-US"/>
              </w:rPr>
              <w:t>Благоустройство</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D85E6E" w14:textId="77777777" w:rsidR="009358E4" w:rsidRDefault="009358E4" w:rsidP="009358E4">
            <w:pPr>
              <w:spacing w:line="200" w:lineRule="exact"/>
              <w:jc w:val="center"/>
              <w:rPr>
                <w:sz w:val="20"/>
                <w:szCs w:val="20"/>
                <w:lang w:eastAsia="en-US"/>
              </w:rPr>
            </w:pPr>
            <w:r>
              <w:rPr>
                <w:color w:val="000000"/>
                <w:sz w:val="20"/>
                <w:szCs w:val="20"/>
                <w:lang w:eastAsia="en-US"/>
              </w:rPr>
              <w:t>17.09.2025</w:t>
            </w:r>
          </w:p>
        </w:tc>
        <w:tc>
          <w:tcPr>
            <w:tcW w:w="1819" w:type="dxa"/>
            <w:tcBorders>
              <w:top w:val="single" w:sz="4" w:space="0" w:color="auto"/>
              <w:left w:val="nil"/>
              <w:bottom w:val="single" w:sz="4" w:space="0" w:color="auto"/>
              <w:right w:val="nil"/>
            </w:tcBorders>
            <w:vAlign w:val="center"/>
            <w:hideMark/>
          </w:tcPr>
          <w:p w14:paraId="47AB719C" w14:textId="77777777" w:rsidR="009358E4" w:rsidRDefault="009358E4" w:rsidP="009358E4">
            <w:pPr>
              <w:spacing w:line="256" w:lineRule="auto"/>
              <w:jc w:val="center"/>
              <w:rPr>
                <w:color w:val="000000"/>
                <w:sz w:val="20"/>
                <w:szCs w:val="20"/>
                <w:lang w:eastAsia="en-US"/>
              </w:rPr>
            </w:pPr>
            <w:r>
              <w:rPr>
                <w:color w:val="000000"/>
                <w:sz w:val="20"/>
                <w:szCs w:val="20"/>
                <w:lang w:eastAsia="en-US"/>
              </w:rPr>
              <w:t>15.10.2025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17324ABC" w14:textId="77777777" w:rsidR="009358E4" w:rsidRDefault="009358E4" w:rsidP="009358E4">
            <w:pPr>
              <w:spacing w:line="200" w:lineRule="exact"/>
              <w:jc w:val="center"/>
              <w:rPr>
                <w:sz w:val="20"/>
                <w:szCs w:val="20"/>
                <w:lang w:eastAsia="en-US"/>
              </w:rPr>
            </w:pPr>
            <w:r>
              <w:rPr>
                <w:color w:val="000000"/>
                <w:sz w:val="20"/>
                <w:szCs w:val="20"/>
                <w:lang w:eastAsia="en-US"/>
              </w:rPr>
              <w:t>15.09.2025</w:t>
            </w:r>
          </w:p>
        </w:tc>
        <w:tc>
          <w:tcPr>
            <w:tcW w:w="1157" w:type="dxa"/>
            <w:tcBorders>
              <w:top w:val="single" w:sz="4" w:space="0" w:color="auto"/>
              <w:left w:val="nil"/>
              <w:bottom w:val="single" w:sz="4" w:space="0" w:color="auto"/>
              <w:right w:val="nil"/>
            </w:tcBorders>
            <w:vAlign w:val="center"/>
            <w:hideMark/>
          </w:tcPr>
          <w:p w14:paraId="7F69D8B2" w14:textId="77777777" w:rsidR="009358E4" w:rsidRDefault="009358E4" w:rsidP="009358E4">
            <w:pPr>
              <w:spacing w:line="256" w:lineRule="auto"/>
              <w:jc w:val="center"/>
              <w:rPr>
                <w:color w:val="000000"/>
                <w:sz w:val="20"/>
                <w:szCs w:val="20"/>
                <w:lang w:eastAsia="en-US"/>
              </w:rPr>
            </w:pPr>
            <w:r>
              <w:rPr>
                <w:color w:val="000000"/>
                <w:sz w:val="20"/>
                <w:szCs w:val="20"/>
                <w:lang w:eastAsia="en-US"/>
              </w:rPr>
              <w:t>17.11.2025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1AAB3308"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34D171E1"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620A9283" w14:textId="77777777" w:rsidR="009358E4" w:rsidRDefault="009358E4" w:rsidP="009358E4">
            <w:pPr>
              <w:spacing w:line="200" w:lineRule="exact"/>
              <w:jc w:val="center"/>
              <w:rPr>
                <w:sz w:val="20"/>
                <w:szCs w:val="20"/>
                <w:lang w:eastAsia="en-US"/>
              </w:rPr>
            </w:pPr>
          </w:p>
        </w:tc>
      </w:tr>
      <w:tr w:rsidR="009358E4" w14:paraId="0F936FD4"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0161BAAF"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1D4383D9" w14:textId="77777777" w:rsidR="009358E4" w:rsidRDefault="009358E4" w:rsidP="009358E4">
            <w:pPr>
              <w:spacing w:line="256" w:lineRule="auto"/>
              <w:rPr>
                <w:sz w:val="22"/>
                <w:szCs w:val="22"/>
                <w:lang w:eastAsia="en-US"/>
              </w:rPr>
            </w:pPr>
            <w:r>
              <w:rPr>
                <w:sz w:val="22"/>
                <w:szCs w:val="22"/>
                <w:lang w:eastAsia="en-US"/>
              </w:rPr>
              <w:t>Озеленение</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25DF1E" w14:textId="77777777" w:rsidR="009358E4" w:rsidRDefault="009358E4" w:rsidP="009358E4">
            <w:pPr>
              <w:spacing w:line="200" w:lineRule="exact"/>
              <w:jc w:val="center"/>
              <w:rPr>
                <w:sz w:val="20"/>
                <w:szCs w:val="20"/>
                <w:lang w:eastAsia="en-US"/>
              </w:rPr>
            </w:pPr>
            <w:r>
              <w:rPr>
                <w:color w:val="000000"/>
                <w:sz w:val="20"/>
                <w:szCs w:val="20"/>
                <w:lang w:eastAsia="en-US"/>
              </w:rPr>
              <w:t>27.10.2025</w:t>
            </w:r>
          </w:p>
        </w:tc>
        <w:tc>
          <w:tcPr>
            <w:tcW w:w="1819" w:type="dxa"/>
            <w:tcBorders>
              <w:top w:val="single" w:sz="4" w:space="0" w:color="auto"/>
              <w:left w:val="nil"/>
              <w:bottom w:val="single" w:sz="4" w:space="0" w:color="auto"/>
              <w:right w:val="nil"/>
            </w:tcBorders>
            <w:vAlign w:val="center"/>
            <w:hideMark/>
          </w:tcPr>
          <w:p w14:paraId="41ED6B96" w14:textId="77777777" w:rsidR="009358E4" w:rsidRDefault="009358E4" w:rsidP="009358E4">
            <w:pPr>
              <w:spacing w:line="256" w:lineRule="auto"/>
              <w:jc w:val="center"/>
              <w:rPr>
                <w:color w:val="000000"/>
                <w:sz w:val="20"/>
                <w:szCs w:val="20"/>
                <w:lang w:eastAsia="en-US"/>
              </w:rPr>
            </w:pPr>
            <w:r>
              <w:rPr>
                <w:color w:val="000000"/>
                <w:sz w:val="20"/>
                <w:szCs w:val="20"/>
                <w:lang w:eastAsia="en-US"/>
              </w:rPr>
              <w:t>06.11.2025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4C452804" w14:textId="77777777" w:rsidR="009358E4" w:rsidRDefault="009358E4" w:rsidP="009358E4">
            <w:pPr>
              <w:spacing w:line="200" w:lineRule="exact"/>
              <w:jc w:val="center"/>
              <w:rPr>
                <w:sz w:val="20"/>
                <w:szCs w:val="20"/>
                <w:lang w:eastAsia="en-US"/>
              </w:rPr>
            </w:pPr>
            <w:r>
              <w:rPr>
                <w:color w:val="000000"/>
                <w:sz w:val="20"/>
                <w:szCs w:val="20"/>
                <w:lang w:eastAsia="en-US"/>
              </w:rPr>
              <w:t>27.10.2025</w:t>
            </w:r>
          </w:p>
        </w:tc>
        <w:tc>
          <w:tcPr>
            <w:tcW w:w="1157" w:type="dxa"/>
            <w:tcBorders>
              <w:top w:val="single" w:sz="4" w:space="0" w:color="auto"/>
              <w:left w:val="nil"/>
              <w:bottom w:val="single" w:sz="4" w:space="0" w:color="auto"/>
              <w:right w:val="nil"/>
            </w:tcBorders>
            <w:vAlign w:val="center"/>
          </w:tcPr>
          <w:p w14:paraId="141D0915" w14:textId="77777777" w:rsidR="009358E4" w:rsidRDefault="009358E4" w:rsidP="009358E4">
            <w:pPr>
              <w:spacing w:line="256" w:lineRule="auto"/>
              <w:jc w:val="center"/>
              <w:rPr>
                <w:color w:val="000000"/>
                <w:sz w:val="20"/>
                <w:szCs w:val="20"/>
                <w:lang w:eastAsia="en-US"/>
              </w:rPr>
            </w:pPr>
            <w:r>
              <w:rPr>
                <w:color w:val="000000"/>
                <w:sz w:val="20"/>
                <w:szCs w:val="20"/>
                <w:lang w:eastAsia="en-US"/>
              </w:rPr>
              <w:t>06.11.2025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38F2261F"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3CAD55A5"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60BB615F" w14:textId="77777777" w:rsidR="009358E4" w:rsidRDefault="009358E4" w:rsidP="009358E4">
            <w:pPr>
              <w:spacing w:line="200" w:lineRule="exact"/>
              <w:jc w:val="center"/>
              <w:rPr>
                <w:sz w:val="20"/>
                <w:szCs w:val="20"/>
                <w:lang w:eastAsia="en-US"/>
              </w:rPr>
            </w:pPr>
          </w:p>
        </w:tc>
      </w:tr>
      <w:tr w:rsidR="009358E4" w14:paraId="1F23574A"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2635C43A"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77B59EFD" w14:textId="77777777" w:rsidR="009358E4" w:rsidRDefault="009358E4" w:rsidP="009358E4">
            <w:pPr>
              <w:spacing w:line="256" w:lineRule="auto"/>
              <w:rPr>
                <w:sz w:val="22"/>
                <w:szCs w:val="22"/>
                <w:lang w:eastAsia="en-US"/>
              </w:rPr>
            </w:pPr>
            <w:r>
              <w:rPr>
                <w:sz w:val="22"/>
                <w:szCs w:val="22"/>
                <w:lang w:eastAsia="en-US"/>
              </w:rPr>
              <w:t>Навес и веранда</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A1396A" w14:textId="77777777" w:rsidR="009358E4" w:rsidRDefault="009358E4" w:rsidP="009358E4">
            <w:pPr>
              <w:spacing w:line="200" w:lineRule="exact"/>
              <w:jc w:val="center"/>
              <w:rPr>
                <w:sz w:val="20"/>
                <w:szCs w:val="20"/>
                <w:lang w:eastAsia="en-US"/>
              </w:rPr>
            </w:pPr>
            <w:r>
              <w:rPr>
                <w:color w:val="000000"/>
                <w:sz w:val="20"/>
                <w:szCs w:val="20"/>
                <w:lang w:eastAsia="en-US"/>
              </w:rPr>
              <w:t>15.09.2025</w:t>
            </w:r>
          </w:p>
        </w:tc>
        <w:tc>
          <w:tcPr>
            <w:tcW w:w="1819" w:type="dxa"/>
            <w:tcBorders>
              <w:top w:val="single" w:sz="4" w:space="0" w:color="auto"/>
              <w:left w:val="nil"/>
              <w:bottom w:val="single" w:sz="4" w:space="0" w:color="auto"/>
              <w:right w:val="nil"/>
            </w:tcBorders>
            <w:vAlign w:val="center"/>
            <w:hideMark/>
          </w:tcPr>
          <w:p w14:paraId="7D244164" w14:textId="77777777" w:rsidR="009358E4" w:rsidRDefault="009358E4" w:rsidP="009358E4">
            <w:pPr>
              <w:spacing w:line="256" w:lineRule="auto"/>
              <w:jc w:val="center"/>
              <w:rPr>
                <w:color w:val="000000"/>
                <w:sz w:val="20"/>
                <w:szCs w:val="20"/>
                <w:lang w:eastAsia="en-US"/>
              </w:rPr>
            </w:pPr>
            <w:r>
              <w:rPr>
                <w:color w:val="000000"/>
                <w:sz w:val="20"/>
                <w:szCs w:val="20"/>
                <w:lang w:eastAsia="en-US"/>
              </w:rPr>
              <w:t>10.11.2025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72ED87C5" w14:textId="77777777" w:rsidR="009358E4" w:rsidRDefault="009358E4" w:rsidP="009358E4">
            <w:pPr>
              <w:spacing w:line="200" w:lineRule="exact"/>
              <w:jc w:val="center"/>
              <w:rPr>
                <w:sz w:val="20"/>
                <w:szCs w:val="20"/>
                <w:lang w:eastAsia="en-US"/>
              </w:rPr>
            </w:pPr>
            <w:r>
              <w:rPr>
                <w:color w:val="000000"/>
                <w:sz w:val="20"/>
                <w:szCs w:val="20"/>
                <w:lang w:eastAsia="en-US"/>
              </w:rPr>
              <w:t>15.09.2025</w:t>
            </w:r>
          </w:p>
        </w:tc>
        <w:tc>
          <w:tcPr>
            <w:tcW w:w="1157" w:type="dxa"/>
            <w:tcBorders>
              <w:top w:val="single" w:sz="4" w:space="0" w:color="auto"/>
              <w:left w:val="nil"/>
              <w:bottom w:val="single" w:sz="4" w:space="0" w:color="auto"/>
              <w:right w:val="nil"/>
            </w:tcBorders>
            <w:vAlign w:val="center"/>
            <w:hideMark/>
          </w:tcPr>
          <w:p w14:paraId="1D7E86BB" w14:textId="77777777" w:rsidR="009358E4" w:rsidRDefault="009358E4" w:rsidP="009358E4">
            <w:pPr>
              <w:spacing w:line="256" w:lineRule="auto"/>
              <w:jc w:val="center"/>
              <w:rPr>
                <w:color w:val="000000"/>
                <w:sz w:val="20"/>
                <w:szCs w:val="20"/>
                <w:lang w:eastAsia="en-US"/>
              </w:rPr>
            </w:pPr>
            <w:r>
              <w:rPr>
                <w:color w:val="000000"/>
                <w:sz w:val="20"/>
                <w:szCs w:val="20"/>
                <w:lang w:eastAsia="en-US"/>
              </w:rPr>
              <w:t>10.12.2025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1A0378A5"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12381B13"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0D73662C" w14:textId="77777777" w:rsidR="009358E4" w:rsidRDefault="009358E4" w:rsidP="009358E4">
            <w:pPr>
              <w:spacing w:line="200" w:lineRule="exact"/>
              <w:jc w:val="center"/>
              <w:rPr>
                <w:sz w:val="20"/>
                <w:szCs w:val="20"/>
                <w:lang w:eastAsia="en-US"/>
              </w:rPr>
            </w:pPr>
          </w:p>
        </w:tc>
      </w:tr>
      <w:tr w:rsidR="009358E4" w14:paraId="0168C37E"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29D8794B"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70B1E9B1" w14:textId="77777777" w:rsidR="009358E4" w:rsidRDefault="009358E4" w:rsidP="009358E4">
            <w:pPr>
              <w:spacing w:line="256" w:lineRule="auto"/>
              <w:rPr>
                <w:sz w:val="22"/>
                <w:szCs w:val="22"/>
                <w:lang w:eastAsia="en-US"/>
              </w:rPr>
            </w:pPr>
            <w:r>
              <w:rPr>
                <w:sz w:val="22"/>
                <w:szCs w:val="22"/>
                <w:lang w:eastAsia="en-US"/>
              </w:rPr>
              <w:t xml:space="preserve">Подключение приборов </w:t>
            </w:r>
            <w:proofErr w:type="spellStart"/>
            <w:r>
              <w:rPr>
                <w:sz w:val="22"/>
                <w:szCs w:val="22"/>
                <w:lang w:eastAsia="en-US"/>
              </w:rPr>
              <w:t>КИПиА</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5F1506" w14:textId="77777777" w:rsidR="009358E4" w:rsidRDefault="009358E4" w:rsidP="009358E4">
            <w:pPr>
              <w:spacing w:line="200" w:lineRule="exact"/>
              <w:jc w:val="center"/>
              <w:rPr>
                <w:sz w:val="20"/>
                <w:szCs w:val="20"/>
                <w:lang w:eastAsia="en-US"/>
              </w:rPr>
            </w:pPr>
            <w:r>
              <w:rPr>
                <w:color w:val="000000"/>
                <w:sz w:val="20"/>
                <w:szCs w:val="20"/>
                <w:lang w:eastAsia="en-US"/>
              </w:rPr>
              <w:t>15.09.2025</w:t>
            </w:r>
          </w:p>
        </w:tc>
        <w:tc>
          <w:tcPr>
            <w:tcW w:w="1819" w:type="dxa"/>
            <w:tcBorders>
              <w:top w:val="single" w:sz="4" w:space="0" w:color="auto"/>
              <w:left w:val="nil"/>
              <w:bottom w:val="single" w:sz="4" w:space="0" w:color="auto"/>
              <w:right w:val="nil"/>
            </w:tcBorders>
            <w:vAlign w:val="center"/>
            <w:hideMark/>
          </w:tcPr>
          <w:p w14:paraId="7EB66C68" w14:textId="77777777" w:rsidR="009358E4" w:rsidRDefault="009358E4" w:rsidP="009358E4">
            <w:pPr>
              <w:spacing w:line="256" w:lineRule="auto"/>
              <w:jc w:val="center"/>
              <w:rPr>
                <w:color w:val="000000"/>
                <w:sz w:val="20"/>
                <w:szCs w:val="20"/>
                <w:lang w:eastAsia="en-US"/>
              </w:rPr>
            </w:pPr>
            <w:r>
              <w:rPr>
                <w:color w:val="000000"/>
                <w:sz w:val="20"/>
                <w:szCs w:val="20"/>
                <w:lang w:eastAsia="en-US"/>
              </w:rPr>
              <w:t>15.11.2025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3769BAE8" w14:textId="77777777" w:rsidR="009358E4" w:rsidRDefault="009358E4" w:rsidP="009358E4">
            <w:pPr>
              <w:spacing w:line="200" w:lineRule="exact"/>
              <w:jc w:val="center"/>
              <w:rPr>
                <w:sz w:val="20"/>
                <w:szCs w:val="20"/>
                <w:lang w:eastAsia="en-US"/>
              </w:rPr>
            </w:pPr>
            <w:r>
              <w:rPr>
                <w:color w:val="000000"/>
                <w:sz w:val="20"/>
                <w:szCs w:val="20"/>
                <w:lang w:eastAsia="en-US"/>
              </w:rPr>
              <w:t>15.09.2025</w:t>
            </w:r>
          </w:p>
        </w:tc>
        <w:tc>
          <w:tcPr>
            <w:tcW w:w="1157" w:type="dxa"/>
            <w:tcBorders>
              <w:top w:val="single" w:sz="4" w:space="0" w:color="auto"/>
              <w:left w:val="nil"/>
              <w:bottom w:val="single" w:sz="4" w:space="0" w:color="auto"/>
              <w:right w:val="nil"/>
            </w:tcBorders>
            <w:vAlign w:val="center"/>
            <w:hideMark/>
          </w:tcPr>
          <w:p w14:paraId="6E342A20" w14:textId="77777777" w:rsidR="009358E4" w:rsidRDefault="009358E4" w:rsidP="009358E4">
            <w:pPr>
              <w:spacing w:line="256" w:lineRule="auto"/>
              <w:jc w:val="center"/>
              <w:rPr>
                <w:color w:val="000000"/>
                <w:sz w:val="20"/>
                <w:szCs w:val="20"/>
                <w:lang w:eastAsia="en-US"/>
              </w:rPr>
            </w:pPr>
            <w:r>
              <w:rPr>
                <w:color w:val="000000"/>
                <w:sz w:val="20"/>
                <w:szCs w:val="20"/>
                <w:lang w:eastAsia="en-US"/>
              </w:rPr>
              <w:t>15.12.2025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6240F147"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707520F5"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587E53FC" w14:textId="77777777" w:rsidR="009358E4" w:rsidRDefault="009358E4" w:rsidP="009358E4">
            <w:pPr>
              <w:spacing w:line="200" w:lineRule="exact"/>
              <w:jc w:val="center"/>
              <w:rPr>
                <w:sz w:val="20"/>
                <w:szCs w:val="20"/>
                <w:lang w:eastAsia="en-US"/>
              </w:rPr>
            </w:pPr>
          </w:p>
        </w:tc>
      </w:tr>
      <w:tr w:rsidR="009358E4" w14:paraId="6CA5ABF6"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2B205D31"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13A3DEEC" w14:textId="77777777" w:rsidR="009358E4" w:rsidRDefault="009358E4" w:rsidP="009358E4">
            <w:pPr>
              <w:spacing w:line="256" w:lineRule="auto"/>
              <w:rPr>
                <w:sz w:val="22"/>
                <w:szCs w:val="22"/>
                <w:lang w:eastAsia="en-US"/>
              </w:rPr>
            </w:pPr>
            <w:r>
              <w:rPr>
                <w:sz w:val="22"/>
                <w:szCs w:val="22"/>
                <w:lang w:eastAsia="en-US"/>
              </w:rPr>
              <w:t>Вентиляция</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ABB29B" w14:textId="77777777" w:rsidR="009358E4" w:rsidRDefault="009358E4" w:rsidP="009358E4">
            <w:pPr>
              <w:spacing w:line="200" w:lineRule="exact"/>
              <w:jc w:val="center"/>
              <w:rPr>
                <w:sz w:val="20"/>
                <w:szCs w:val="20"/>
                <w:lang w:eastAsia="en-US"/>
              </w:rPr>
            </w:pPr>
            <w:r>
              <w:rPr>
                <w:color w:val="000000"/>
                <w:sz w:val="20"/>
                <w:szCs w:val="20"/>
                <w:lang w:eastAsia="en-US"/>
              </w:rPr>
              <w:t>15.09.2025</w:t>
            </w:r>
          </w:p>
        </w:tc>
        <w:tc>
          <w:tcPr>
            <w:tcW w:w="1819" w:type="dxa"/>
            <w:tcBorders>
              <w:top w:val="single" w:sz="4" w:space="0" w:color="auto"/>
              <w:left w:val="nil"/>
              <w:bottom w:val="single" w:sz="4" w:space="0" w:color="auto"/>
              <w:right w:val="nil"/>
            </w:tcBorders>
            <w:vAlign w:val="center"/>
            <w:hideMark/>
          </w:tcPr>
          <w:p w14:paraId="25EF9C3F" w14:textId="77777777" w:rsidR="009358E4" w:rsidRDefault="009358E4" w:rsidP="009358E4">
            <w:pPr>
              <w:spacing w:line="256" w:lineRule="auto"/>
              <w:jc w:val="center"/>
              <w:rPr>
                <w:color w:val="000000"/>
                <w:sz w:val="20"/>
                <w:szCs w:val="20"/>
                <w:lang w:eastAsia="en-US"/>
              </w:rPr>
            </w:pPr>
            <w:r>
              <w:rPr>
                <w:color w:val="000000"/>
                <w:sz w:val="20"/>
                <w:szCs w:val="20"/>
                <w:lang w:eastAsia="en-US"/>
              </w:rPr>
              <w:t>15.11.2025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7449D3FE" w14:textId="77777777" w:rsidR="009358E4" w:rsidRDefault="009358E4" w:rsidP="009358E4">
            <w:pPr>
              <w:spacing w:line="200" w:lineRule="exact"/>
              <w:jc w:val="center"/>
              <w:rPr>
                <w:sz w:val="20"/>
                <w:szCs w:val="20"/>
                <w:lang w:eastAsia="en-US"/>
              </w:rPr>
            </w:pPr>
            <w:r>
              <w:rPr>
                <w:color w:val="000000"/>
                <w:sz w:val="20"/>
                <w:szCs w:val="20"/>
                <w:lang w:eastAsia="en-US"/>
              </w:rPr>
              <w:t>15.09.2025</w:t>
            </w:r>
          </w:p>
        </w:tc>
        <w:tc>
          <w:tcPr>
            <w:tcW w:w="1157" w:type="dxa"/>
            <w:tcBorders>
              <w:top w:val="single" w:sz="4" w:space="0" w:color="auto"/>
              <w:left w:val="nil"/>
              <w:bottom w:val="single" w:sz="4" w:space="0" w:color="auto"/>
              <w:right w:val="nil"/>
            </w:tcBorders>
            <w:vAlign w:val="center"/>
            <w:hideMark/>
          </w:tcPr>
          <w:p w14:paraId="4F56BB2F" w14:textId="77777777" w:rsidR="009358E4" w:rsidRDefault="009358E4" w:rsidP="009358E4">
            <w:pPr>
              <w:spacing w:line="256" w:lineRule="auto"/>
              <w:jc w:val="center"/>
              <w:rPr>
                <w:color w:val="000000"/>
                <w:sz w:val="20"/>
                <w:szCs w:val="20"/>
                <w:lang w:eastAsia="en-US"/>
              </w:rPr>
            </w:pPr>
            <w:r>
              <w:rPr>
                <w:color w:val="000000"/>
                <w:sz w:val="20"/>
                <w:szCs w:val="20"/>
                <w:lang w:eastAsia="en-US"/>
              </w:rPr>
              <w:t>15.12.2025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4D57DE8D"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3F01B751"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3FE26E13" w14:textId="77777777" w:rsidR="009358E4" w:rsidRDefault="009358E4" w:rsidP="009358E4">
            <w:pPr>
              <w:spacing w:line="200" w:lineRule="exact"/>
              <w:jc w:val="center"/>
              <w:rPr>
                <w:sz w:val="20"/>
                <w:szCs w:val="20"/>
                <w:lang w:eastAsia="en-US"/>
              </w:rPr>
            </w:pPr>
          </w:p>
        </w:tc>
      </w:tr>
      <w:tr w:rsidR="009358E4" w14:paraId="24F50DBD"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2AC2ED23"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1310196E" w14:textId="77777777" w:rsidR="009358E4" w:rsidRDefault="009358E4" w:rsidP="009358E4">
            <w:pPr>
              <w:spacing w:line="256" w:lineRule="auto"/>
              <w:rPr>
                <w:sz w:val="22"/>
                <w:szCs w:val="22"/>
                <w:lang w:eastAsia="en-US"/>
              </w:rPr>
            </w:pPr>
            <w:r>
              <w:rPr>
                <w:sz w:val="22"/>
                <w:szCs w:val="22"/>
                <w:lang w:eastAsia="en-US"/>
              </w:rPr>
              <w:t>Кондиционирование</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AC4FE6" w14:textId="77777777" w:rsidR="009358E4" w:rsidRDefault="009358E4" w:rsidP="009358E4">
            <w:pPr>
              <w:spacing w:line="200" w:lineRule="exact"/>
              <w:jc w:val="center"/>
              <w:rPr>
                <w:sz w:val="20"/>
                <w:szCs w:val="20"/>
                <w:lang w:eastAsia="en-US"/>
              </w:rPr>
            </w:pPr>
            <w:r>
              <w:rPr>
                <w:color w:val="000000"/>
                <w:sz w:val="20"/>
                <w:szCs w:val="20"/>
                <w:lang w:eastAsia="en-US"/>
              </w:rPr>
              <w:t>15.09.2025</w:t>
            </w:r>
          </w:p>
        </w:tc>
        <w:tc>
          <w:tcPr>
            <w:tcW w:w="1819" w:type="dxa"/>
            <w:tcBorders>
              <w:top w:val="single" w:sz="4" w:space="0" w:color="auto"/>
              <w:left w:val="nil"/>
              <w:bottom w:val="single" w:sz="4" w:space="0" w:color="auto"/>
              <w:right w:val="nil"/>
            </w:tcBorders>
            <w:vAlign w:val="center"/>
            <w:hideMark/>
          </w:tcPr>
          <w:p w14:paraId="4C821A92" w14:textId="77777777" w:rsidR="009358E4" w:rsidRDefault="009358E4" w:rsidP="009358E4">
            <w:pPr>
              <w:spacing w:line="256" w:lineRule="auto"/>
              <w:jc w:val="center"/>
              <w:rPr>
                <w:color w:val="000000"/>
                <w:sz w:val="20"/>
                <w:szCs w:val="20"/>
                <w:lang w:eastAsia="en-US"/>
              </w:rPr>
            </w:pPr>
            <w:r>
              <w:rPr>
                <w:color w:val="000000"/>
                <w:sz w:val="20"/>
                <w:szCs w:val="20"/>
                <w:lang w:eastAsia="en-US"/>
              </w:rPr>
              <w:t>15.11.2025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36424229" w14:textId="77777777" w:rsidR="009358E4" w:rsidRDefault="009358E4" w:rsidP="009358E4">
            <w:pPr>
              <w:spacing w:line="200" w:lineRule="exact"/>
              <w:jc w:val="center"/>
              <w:rPr>
                <w:sz w:val="20"/>
                <w:szCs w:val="20"/>
                <w:lang w:eastAsia="en-US"/>
              </w:rPr>
            </w:pPr>
            <w:r>
              <w:rPr>
                <w:color w:val="000000"/>
                <w:sz w:val="20"/>
                <w:szCs w:val="20"/>
                <w:lang w:eastAsia="en-US"/>
              </w:rPr>
              <w:t>15.09.2025</w:t>
            </w:r>
          </w:p>
        </w:tc>
        <w:tc>
          <w:tcPr>
            <w:tcW w:w="1157" w:type="dxa"/>
            <w:tcBorders>
              <w:top w:val="single" w:sz="4" w:space="0" w:color="auto"/>
              <w:left w:val="nil"/>
              <w:bottom w:val="single" w:sz="4" w:space="0" w:color="auto"/>
              <w:right w:val="nil"/>
            </w:tcBorders>
            <w:vAlign w:val="center"/>
            <w:hideMark/>
          </w:tcPr>
          <w:p w14:paraId="26F0E0AF" w14:textId="77777777" w:rsidR="009358E4" w:rsidRDefault="009358E4" w:rsidP="009358E4">
            <w:pPr>
              <w:spacing w:line="256" w:lineRule="auto"/>
              <w:jc w:val="center"/>
              <w:rPr>
                <w:color w:val="000000"/>
                <w:sz w:val="20"/>
                <w:szCs w:val="20"/>
                <w:lang w:eastAsia="en-US"/>
              </w:rPr>
            </w:pPr>
            <w:r>
              <w:rPr>
                <w:color w:val="000000"/>
                <w:sz w:val="20"/>
                <w:szCs w:val="20"/>
                <w:lang w:eastAsia="en-US"/>
              </w:rPr>
              <w:t>15.12.2025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01E85F7D"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4AA3DD94"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0B786631" w14:textId="77777777" w:rsidR="009358E4" w:rsidRDefault="009358E4" w:rsidP="009358E4">
            <w:pPr>
              <w:spacing w:line="200" w:lineRule="exact"/>
              <w:jc w:val="center"/>
              <w:rPr>
                <w:sz w:val="20"/>
                <w:szCs w:val="20"/>
                <w:lang w:eastAsia="en-US"/>
              </w:rPr>
            </w:pPr>
          </w:p>
        </w:tc>
      </w:tr>
      <w:tr w:rsidR="009358E4" w14:paraId="5A6D8303"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681CDE61"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368C1D75" w14:textId="77777777" w:rsidR="009358E4" w:rsidRDefault="009358E4" w:rsidP="009358E4">
            <w:pPr>
              <w:spacing w:line="256" w:lineRule="auto"/>
              <w:rPr>
                <w:sz w:val="22"/>
                <w:szCs w:val="22"/>
                <w:lang w:eastAsia="en-US"/>
              </w:rPr>
            </w:pPr>
            <w:r>
              <w:rPr>
                <w:sz w:val="22"/>
                <w:szCs w:val="22"/>
                <w:lang w:eastAsia="en-US"/>
              </w:rPr>
              <w:t>Внутренние сети водоснабжения</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52F2C3"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6137F3D6" w14:textId="77777777" w:rsidR="009358E4" w:rsidRDefault="009358E4" w:rsidP="009358E4">
            <w:pPr>
              <w:spacing w:line="256" w:lineRule="auto"/>
              <w:jc w:val="center"/>
              <w:rPr>
                <w:color w:val="000000"/>
                <w:sz w:val="20"/>
                <w:szCs w:val="20"/>
                <w:lang w:eastAsia="en-US"/>
              </w:rPr>
            </w:pPr>
            <w:r>
              <w:rPr>
                <w:color w:val="000000"/>
                <w:sz w:val="20"/>
                <w:szCs w:val="20"/>
                <w:lang w:eastAsia="en-US"/>
              </w:rPr>
              <w:t>15.11.2025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3A924025"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17B39865" w14:textId="77777777" w:rsidR="009358E4" w:rsidRDefault="009358E4" w:rsidP="009358E4">
            <w:pPr>
              <w:spacing w:line="256" w:lineRule="auto"/>
              <w:jc w:val="center"/>
              <w:rPr>
                <w:color w:val="000000"/>
                <w:sz w:val="20"/>
                <w:szCs w:val="20"/>
                <w:lang w:eastAsia="en-US"/>
              </w:rPr>
            </w:pPr>
            <w:r>
              <w:rPr>
                <w:color w:val="000000"/>
                <w:sz w:val="20"/>
                <w:szCs w:val="20"/>
                <w:lang w:eastAsia="en-US"/>
              </w:rPr>
              <w:t>15.12.2025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5FEA2312"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34505536"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08E1D322" w14:textId="77777777" w:rsidR="009358E4" w:rsidRDefault="009358E4" w:rsidP="009358E4">
            <w:pPr>
              <w:spacing w:line="200" w:lineRule="exact"/>
              <w:jc w:val="center"/>
              <w:rPr>
                <w:sz w:val="20"/>
                <w:szCs w:val="20"/>
                <w:lang w:eastAsia="en-US"/>
              </w:rPr>
            </w:pPr>
          </w:p>
        </w:tc>
      </w:tr>
      <w:tr w:rsidR="009358E4" w14:paraId="6D1FFC05"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3647E4C1"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7F1F91B5" w14:textId="77777777" w:rsidR="009358E4" w:rsidRDefault="009358E4" w:rsidP="009358E4">
            <w:pPr>
              <w:spacing w:line="256" w:lineRule="auto"/>
              <w:rPr>
                <w:sz w:val="22"/>
                <w:szCs w:val="22"/>
                <w:lang w:eastAsia="en-US"/>
              </w:rPr>
            </w:pPr>
            <w:r>
              <w:rPr>
                <w:sz w:val="22"/>
                <w:szCs w:val="22"/>
                <w:lang w:eastAsia="en-US"/>
              </w:rPr>
              <w:t>Внутренние сети канализации</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25C589"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3918117B" w14:textId="77777777" w:rsidR="009358E4" w:rsidRDefault="009358E4" w:rsidP="009358E4">
            <w:pPr>
              <w:spacing w:line="256" w:lineRule="auto"/>
              <w:jc w:val="center"/>
              <w:rPr>
                <w:color w:val="000000"/>
                <w:sz w:val="20"/>
                <w:szCs w:val="20"/>
                <w:lang w:eastAsia="en-US"/>
              </w:rPr>
            </w:pPr>
            <w:r>
              <w:rPr>
                <w:color w:val="000000"/>
                <w:sz w:val="20"/>
                <w:szCs w:val="20"/>
                <w:lang w:eastAsia="en-US"/>
              </w:rPr>
              <w:t>15.11.2025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6B636722"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5F78802E" w14:textId="77777777" w:rsidR="009358E4" w:rsidRDefault="009358E4" w:rsidP="009358E4">
            <w:pPr>
              <w:spacing w:line="256" w:lineRule="auto"/>
              <w:jc w:val="center"/>
              <w:rPr>
                <w:color w:val="000000"/>
                <w:sz w:val="20"/>
                <w:szCs w:val="20"/>
                <w:lang w:eastAsia="en-US"/>
              </w:rPr>
            </w:pPr>
            <w:r>
              <w:rPr>
                <w:color w:val="000000"/>
                <w:sz w:val="20"/>
                <w:szCs w:val="20"/>
                <w:lang w:eastAsia="en-US"/>
              </w:rPr>
              <w:t>15.12.2025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2CDA5614"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4F251049"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5BEEA43F" w14:textId="77777777" w:rsidR="009358E4" w:rsidRDefault="009358E4" w:rsidP="009358E4">
            <w:pPr>
              <w:spacing w:line="200" w:lineRule="exact"/>
              <w:jc w:val="center"/>
              <w:rPr>
                <w:sz w:val="20"/>
                <w:szCs w:val="20"/>
                <w:lang w:eastAsia="en-US"/>
              </w:rPr>
            </w:pPr>
          </w:p>
        </w:tc>
      </w:tr>
      <w:tr w:rsidR="009358E4" w14:paraId="5669B73F"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7F1444AC"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479B7A3D" w14:textId="77777777" w:rsidR="009358E4" w:rsidRDefault="009358E4" w:rsidP="009358E4">
            <w:pPr>
              <w:spacing w:line="256" w:lineRule="auto"/>
              <w:rPr>
                <w:sz w:val="22"/>
                <w:szCs w:val="22"/>
                <w:lang w:eastAsia="en-US"/>
              </w:rPr>
            </w:pPr>
            <w:r>
              <w:rPr>
                <w:sz w:val="22"/>
                <w:szCs w:val="22"/>
                <w:lang w:eastAsia="en-US"/>
              </w:rPr>
              <w:t>Полы</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AD4476"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3C283597" w14:textId="77777777" w:rsidR="009358E4" w:rsidRDefault="009358E4" w:rsidP="009358E4">
            <w:pPr>
              <w:spacing w:line="256" w:lineRule="auto"/>
              <w:jc w:val="center"/>
              <w:rPr>
                <w:color w:val="000000"/>
                <w:sz w:val="20"/>
                <w:szCs w:val="20"/>
                <w:lang w:eastAsia="en-US"/>
              </w:rPr>
            </w:pPr>
            <w:r>
              <w:rPr>
                <w:color w:val="000000"/>
                <w:sz w:val="20"/>
                <w:szCs w:val="20"/>
                <w:lang w:eastAsia="en-US"/>
              </w:rPr>
              <w:t>17.11.2025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6D9CA9B6"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2E278C60" w14:textId="77777777" w:rsidR="009358E4" w:rsidRDefault="009358E4" w:rsidP="009358E4">
            <w:pPr>
              <w:spacing w:line="256" w:lineRule="auto"/>
              <w:jc w:val="center"/>
              <w:rPr>
                <w:color w:val="000000"/>
                <w:sz w:val="20"/>
                <w:szCs w:val="20"/>
                <w:lang w:eastAsia="en-US"/>
              </w:rPr>
            </w:pPr>
            <w:r>
              <w:rPr>
                <w:color w:val="000000"/>
                <w:sz w:val="20"/>
                <w:szCs w:val="20"/>
                <w:lang w:eastAsia="en-US"/>
              </w:rPr>
              <w:t>17.12.2025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3E410FDF"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610AC569"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75444075" w14:textId="77777777" w:rsidR="009358E4" w:rsidRDefault="009358E4" w:rsidP="009358E4">
            <w:pPr>
              <w:spacing w:line="200" w:lineRule="exact"/>
              <w:jc w:val="center"/>
              <w:rPr>
                <w:sz w:val="20"/>
                <w:szCs w:val="20"/>
                <w:lang w:eastAsia="en-US"/>
              </w:rPr>
            </w:pPr>
          </w:p>
        </w:tc>
      </w:tr>
      <w:tr w:rsidR="009358E4" w14:paraId="184669A6"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30A7D78F"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32056377" w14:textId="77777777" w:rsidR="009358E4" w:rsidRDefault="009358E4" w:rsidP="009358E4">
            <w:pPr>
              <w:spacing w:line="256" w:lineRule="auto"/>
              <w:rPr>
                <w:sz w:val="22"/>
                <w:szCs w:val="22"/>
                <w:lang w:eastAsia="en-US"/>
              </w:rPr>
            </w:pPr>
            <w:r>
              <w:rPr>
                <w:sz w:val="22"/>
                <w:szCs w:val="22"/>
                <w:lang w:eastAsia="en-US"/>
              </w:rPr>
              <w:t>Внутренние сети электроснабжения</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C58FE5" w14:textId="77777777" w:rsidR="009358E4" w:rsidRDefault="009358E4" w:rsidP="009358E4">
            <w:pPr>
              <w:spacing w:line="200" w:lineRule="exact"/>
              <w:jc w:val="center"/>
              <w:rPr>
                <w:sz w:val="20"/>
                <w:szCs w:val="20"/>
                <w:lang w:eastAsia="en-US"/>
              </w:rPr>
            </w:pPr>
            <w:r>
              <w:rPr>
                <w:color w:val="000000"/>
                <w:sz w:val="20"/>
                <w:szCs w:val="20"/>
                <w:lang w:eastAsia="en-US"/>
              </w:rPr>
              <w:t>15.09.2025</w:t>
            </w:r>
          </w:p>
        </w:tc>
        <w:tc>
          <w:tcPr>
            <w:tcW w:w="1819" w:type="dxa"/>
            <w:tcBorders>
              <w:top w:val="single" w:sz="4" w:space="0" w:color="auto"/>
              <w:left w:val="nil"/>
              <w:bottom w:val="single" w:sz="4" w:space="0" w:color="auto"/>
              <w:right w:val="nil"/>
            </w:tcBorders>
            <w:vAlign w:val="center"/>
            <w:hideMark/>
          </w:tcPr>
          <w:p w14:paraId="1D2DF87E" w14:textId="77777777" w:rsidR="009358E4" w:rsidRDefault="009358E4" w:rsidP="009358E4">
            <w:pPr>
              <w:spacing w:line="256" w:lineRule="auto"/>
              <w:jc w:val="center"/>
              <w:rPr>
                <w:color w:val="000000"/>
                <w:sz w:val="20"/>
                <w:szCs w:val="20"/>
                <w:lang w:eastAsia="en-US"/>
              </w:rPr>
            </w:pPr>
            <w:r>
              <w:rPr>
                <w:color w:val="000000"/>
                <w:sz w:val="20"/>
                <w:szCs w:val="20"/>
                <w:lang w:eastAsia="en-US"/>
              </w:rPr>
              <w:t>28.11.2025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07A2CB60" w14:textId="77777777" w:rsidR="009358E4" w:rsidRDefault="009358E4" w:rsidP="009358E4">
            <w:pPr>
              <w:spacing w:line="200" w:lineRule="exact"/>
              <w:jc w:val="center"/>
              <w:rPr>
                <w:sz w:val="20"/>
                <w:szCs w:val="20"/>
                <w:lang w:eastAsia="en-US"/>
              </w:rPr>
            </w:pPr>
            <w:r>
              <w:rPr>
                <w:color w:val="000000"/>
                <w:sz w:val="20"/>
                <w:szCs w:val="20"/>
                <w:lang w:eastAsia="en-US"/>
              </w:rPr>
              <w:t>15.09.2025</w:t>
            </w:r>
          </w:p>
        </w:tc>
        <w:tc>
          <w:tcPr>
            <w:tcW w:w="1157" w:type="dxa"/>
            <w:tcBorders>
              <w:top w:val="single" w:sz="4" w:space="0" w:color="auto"/>
              <w:left w:val="nil"/>
              <w:bottom w:val="single" w:sz="4" w:space="0" w:color="auto"/>
              <w:right w:val="nil"/>
            </w:tcBorders>
            <w:vAlign w:val="center"/>
            <w:hideMark/>
          </w:tcPr>
          <w:p w14:paraId="0B60CDF0" w14:textId="77777777" w:rsidR="009358E4" w:rsidRDefault="009358E4" w:rsidP="009358E4">
            <w:pPr>
              <w:spacing w:line="256" w:lineRule="auto"/>
              <w:jc w:val="center"/>
              <w:rPr>
                <w:color w:val="000000"/>
                <w:sz w:val="20"/>
                <w:szCs w:val="20"/>
                <w:lang w:eastAsia="en-US"/>
              </w:rPr>
            </w:pPr>
            <w:r>
              <w:rPr>
                <w:color w:val="000000"/>
                <w:sz w:val="20"/>
                <w:szCs w:val="20"/>
                <w:lang w:eastAsia="en-US"/>
              </w:rPr>
              <w:t>30.12.2025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1BC91C2C"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0D4A8F5E"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006AB24A" w14:textId="77777777" w:rsidR="009358E4" w:rsidRDefault="009358E4" w:rsidP="009358E4">
            <w:pPr>
              <w:spacing w:line="200" w:lineRule="exact"/>
              <w:jc w:val="center"/>
              <w:rPr>
                <w:sz w:val="20"/>
                <w:szCs w:val="20"/>
                <w:lang w:eastAsia="en-US"/>
              </w:rPr>
            </w:pPr>
          </w:p>
        </w:tc>
      </w:tr>
      <w:tr w:rsidR="009358E4" w14:paraId="233E1848"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604FB196"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6C5CBA3E" w14:textId="77777777" w:rsidR="009358E4" w:rsidRDefault="009358E4" w:rsidP="009358E4">
            <w:pPr>
              <w:spacing w:line="256" w:lineRule="auto"/>
              <w:rPr>
                <w:sz w:val="22"/>
                <w:szCs w:val="22"/>
                <w:lang w:eastAsia="en-US"/>
              </w:rPr>
            </w:pPr>
            <w:r>
              <w:rPr>
                <w:sz w:val="22"/>
                <w:szCs w:val="22"/>
                <w:lang w:eastAsia="en-US"/>
              </w:rPr>
              <w:t>Внутренняя отделка</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61D097"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0F8BF245" w14:textId="77777777" w:rsidR="009358E4" w:rsidRDefault="009358E4" w:rsidP="009358E4">
            <w:pPr>
              <w:spacing w:line="256" w:lineRule="auto"/>
              <w:jc w:val="center"/>
              <w:rPr>
                <w:color w:val="000000"/>
                <w:sz w:val="20"/>
                <w:szCs w:val="20"/>
                <w:lang w:eastAsia="en-US"/>
              </w:rPr>
            </w:pPr>
            <w:r>
              <w:rPr>
                <w:color w:val="000000"/>
                <w:sz w:val="20"/>
                <w:szCs w:val="20"/>
                <w:lang w:eastAsia="en-US"/>
              </w:rPr>
              <w:t>01.12.2025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06DA0A80"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75D18446" w14:textId="77777777" w:rsidR="009358E4" w:rsidRDefault="009358E4" w:rsidP="009358E4">
            <w:pPr>
              <w:spacing w:line="256" w:lineRule="auto"/>
              <w:jc w:val="center"/>
              <w:rPr>
                <w:color w:val="000000"/>
                <w:sz w:val="20"/>
                <w:szCs w:val="20"/>
                <w:lang w:eastAsia="en-US"/>
              </w:rPr>
            </w:pPr>
            <w:r>
              <w:rPr>
                <w:color w:val="000000"/>
                <w:sz w:val="20"/>
                <w:szCs w:val="20"/>
                <w:lang w:eastAsia="en-US"/>
              </w:rPr>
              <w:t>09.01.2026</w:t>
            </w:r>
          </w:p>
        </w:tc>
        <w:tc>
          <w:tcPr>
            <w:tcW w:w="844" w:type="dxa"/>
            <w:tcBorders>
              <w:top w:val="single" w:sz="4" w:space="0" w:color="auto"/>
              <w:left w:val="single" w:sz="4" w:space="0" w:color="auto"/>
              <w:bottom w:val="single" w:sz="4" w:space="0" w:color="auto"/>
              <w:right w:val="single" w:sz="4" w:space="0" w:color="auto"/>
            </w:tcBorders>
            <w:vAlign w:val="center"/>
            <w:hideMark/>
          </w:tcPr>
          <w:p w14:paraId="01CC5EFB"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186465BA"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5E9F604B" w14:textId="77777777" w:rsidR="009358E4" w:rsidRDefault="009358E4" w:rsidP="009358E4">
            <w:pPr>
              <w:spacing w:line="200" w:lineRule="exact"/>
              <w:jc w:val="center"/>
              <w:rPr>
                <w:sz w:val="20"/>
                <w:szCs w:val="20"/>
                <w:lang w:eastAsia="en-US"/>
              </w:rPr>
            </w:pPr>
          </w:p>
        </w:tc>
      </w:tr>
      <w:tr w:rsidR="009358E4" w14:paraId="67828A94"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20363F60"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5C2A08B6" w14:textId="77777777" w:rsidR="009358E4" w:rsidRDefault="009358E4" w:rsidP="009358E4">
            <w:pPr>
              <w:spacing w:line="256" w:lineRule="auto"/>
              <w:rPr>
                <w:sz w:val="22"/>
                <w:szCs w:val="22"/>
                <w:lang w:eastAsia="en-US"/>
              </w:rPr>
            </w:pPr>
            <w:r>
              <w:rPr>
                <w:sz w:val="22"/>
                <w:szCs w:val="22"/>
                <w:lang w:eastAsia="en-US"/>
              </w:rPr>
              <w:t>Диспетчеризация</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9D08DB"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4A699220" w14:textId="77777777" w:rsidR="009358E4" w:rsidRDefault="009358E4" w:rsidP="009358E4">
            <w:pPr>
              <w:spacing w:line="256" w:lineRule="auto"/>
              <w:jc w:val="center"/>
              <w:rPr>
                <w:color w:val="000000"/>
                <w:sz w:val="20"/>
                <w:szCs w:val="20"/>
                <w:lang w:eastAsia="en-US"/>
              </w:rPr>
            </w:pPr>
            <w:r>
              <w:rPr>
                <w:color w:val="000000"/>
                <w:sz w:val="20"/>
                <w:szCs w:val="20"/>
                <w:lang w:eastAsia="en-US"/>
              </w:rPr>
              <w:t>01.12.2025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4F17A3ED"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58F88DD1" w14:textId="77777777" w:rsidR="009358E4" w:rsidRDefault="009358E4" w:rsidP="009358E4">
            <w:pPr>
              <w:spacing w:line="256" w:lineRule="auto"/>
              <w:jc w:val="center"/>
              <w:rPr>
                <w:color w:val="000000"/>
                <w:sz w:val="20"/>
                <w:szCs w:val="20"/>
                <w:lang w:eastAsia="en-US"/>
              </w:rPr>
            </w:pPr>
            <w:r>
              <w:rPr>
                <w:color w:val="000000"/>
                <w:sz w:val="20"/>
                <w:szCs w:val="20"/>
                <w:lang w:eastAsia="en-US"/>
              </w:rPr>
              <w:t>09.01.2026</w:t>
            </w:r>
          </w:p>
        </w:tc>
        <w:tc>
          <w:tcPr>
            <w:tcW w:w="844" w:type="dxa"/>
            <w:tcBorders>
              <w:top w:val="single" w:sz="4" w:space="0" w:color="auto"/>
              <w:left w:val="single" w:sz="4" w:space="0" w:color="auto"/>
              <w:bottom w:val="single" w:sz="4" w:space="0" w:color="auto"/>
              <w:right w:val="single" w:sz="4" w:space="0" w:color="auto"/>
            </w:tcBorders>
            <w:vAlign w:val="center"/>
            <w:hideMark/>
          </w:tcPr>
          <w:p w14:paraId="52657925"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19E561B3"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0FE1E107" w14:textId="77777777" w:rsidR="009358E4" w:rsidRDefault="009358E4" w:rsidP="009358E4">
            <w:pPr>
              <w:spacing w:line="200" w:lineRule="exact"/>
              <w:jc w:val="center"/>
              <w:rPr>
                <w:sz w:val="20"/>
                <w:szCs w:val="20"/>
                <w:lang w:eastAsia="en-US"/>
              </w:rPr>
            </w:pPr>
          </w:p>
        </w:tc>
      </w:tr>
      <w:tr w:rsidR="009358E4" w14:paraId="3D076692"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160B4315"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49194502" w14:textId="77777777" w:rsidR="009358E4" w:rsidRDefault="009358E4" w:rsidP="009358E4">
            <w:pPr>
              <w:spacing w:line="256" w:lineRule="auto"/>
              <w:rPr>
                <w:sz w:val="22"/>
                <w:szCs w:val="22"/>
                <w:lang w:eastAsia="en-US"/>
              </w:rPr>
            </w:pPr>
            <w:r>
              <w:rPr>
                <w:sz w:val="22"/>
                <w:szCs w:val="22"/>
                <w:lang w:eastAsia="en-US"/>
              </w:rPr>
              <w:t>Пожарная сигнализация</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794965" w14:textId="77777777" w:rsidR="009358E4" w:rsidRDefault="009358E4" w:rsidP="009358E4">
            <w:pPr>
              <w:spacing w:line="200" w:lineRule="exact"/>
              <w:jc w:val="center"/>
              <w:rPr>
                <w:sz w:val="20"/>
                <w:szCs w:val="20"/>
                <w:lang w:eastAsia="en-US"/>
              </w:rPr>
            </w:pPr>
            <w:r>
              <w:rPr>
                <w:color w:val="000000"/>
                <w:sz w:val="20"/>
                <w:szCs w:val="20"/>
                <w:lang w:eastAsia="en-US"/>
              </w:rPr>
              <w:t>15.09.2025</w:t>
            </w:r>
          </w:p>
        </w:tc>
        <w:tc>
          <w:tcPr>
            <w:tcW w:w="1819" w:type="dxa"/>
            <w:tcBorders>
              <w:top w:val="single" w:sz="4" w:space="0" w:color="auto"/>
              <w:left w:val="nil"/>
              <w:bottom w:val="single" w:sz="4" w:space="0" w:color="auto"/>
              <w:right w:val="nil"/>
            </w:tcBorders>
            <w:vAlign w:val="center"/>
            <w:hideMark/>
          </w:tcPr>
          <w:p w14:paraId="6D01A891" w14:textId="77777777" w:rsidR="009358E4" w:rsidRDefault="009358E4" w:rsidP="009358E4">
            <w:pPr>
              <w:spacing w:line="256" w:lineRule="auto"/>
              <w:jc w:val="center"/>
              <w:rPr>
                <w:color w:val="000000"/>
                <w:sz w:val="20"/>
                <w:szCs w:val="20"/>
                <w:lang w:eastAsia="en-US"/>
              </w:rPr>
            </w:pPr>
            <w:r>
              <w:rPr>
                <w:color w:val="000000"/>
                <w:sz w:val="20"/>
                <w:szCs w:val="20"/>
                <w:lang w:eastAsia="en-US"/>
              </w:rPr>
              <w:t>09.12.2025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73ACACB2" w14:textId="77777777" w:rsidR="009358E4" w:rsidRDefault="009358E4" w:rsidP="009358E4">
            <w:pPr>
              <w:spacing w:line="200" w:lineRule="exact"/>
              <w:jc w:val="center"/>
              <w:rPr>
                <w:sz w:val="20"/>
                <w:szCs w:val="20"/>
                <w:lang w:eastAsia="en-US"/>
              </w:rPr>
            </w:pPr>
            <w:r>
              <w:rPr>
                <w:color w:val="000000"/>
                <w:sz w:val="20"/>
                <w:szCs w:val="20"/>
                <w:lang w:eastAsia="en-US"/>
              </w:rPr>
              <w:t>15.09.2025</w:t>
            </w:r>
          </w:p>
        </w:tc>
        <w:tc>
          <w:tcPr>
            <w:tcW w:w="1157" w:type="dxa"/>
            <w:tcBorders>
              <w:top w:val="single" w:sz="4" w:space="0" w:color="auto"/>
              <w:left w:val="nil"/>
              <w:bottom w:val="single" w:sz="4" w:space="0" w:color="auto"/>
              <w:right w:val="nil"/>
            </w:tcBorders>
            <w:vAlign w:val="center"/>
            <w:hideMark/>
          </w:tcPr>
          <w:p w14:paraId="426A29C4" w14:textId="77777777" w:rsidR="009358E4" w:rsidRDefault="009358E4" w:rsidP="009358E4">
            <w:pPr>
              <w:spacing w:line="256" w:lineRule="auto"/>
              <w:jc w:val="center"/>
              <w:rPr>
                <w:color w:val="000000"/>
                <w:sz w:val="20"/>
                <w:szCs w:val="20"/>
                <w:lang w:eastAsia="en-US"/>
              </w:rPr>
            </w:pPr>
            <w:r>
              <w:rPr>
                <w:color w:val="000000"/>
                <w:sz w:val="20"/>
                <w:szCs w:val="20"/>
                <w:lang w:eastAsia="en-US"/>
              </w:rPr>
              <w:t>20.01.2026</w:t>
            </w:r>
          </w:p>
        </w:tc>
        <w:tc>
          <w:tcPr>
            <w:tcW w:w="844" w:type="dxa"/>
            <w:tcBorders>
              <w:top w:val="single" w:sz="4" w:space="0" w:color="auto"/>
              <w:left w:val="single" w:sz="4" w:space="0" w:color="auto"/>
              <w:bottom w:val="single" w:sz="4" w:space="0" w:color="auto"/>
              <w:right w:val="single" w:sz="4" w:space="0" w:color="auto"/>
            </w:tcBorders>
            <w:vAlign w:val="center"/>
            <w:hideMark/>
          </w:tcPr>
          <w:p w14:paraId="7DD11CD7"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5A4C5FBC"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3F01A443" w14:textId="77777777" w:rsidR="009358E4" w:rsidRDefault="009358E4" w:rsidP="009358E4">
            <w:pPr>
              <w:spacing w:line="200" w:lineRule="exact"/>
              <w:jc w:val="center"/>
              <w:rPr>
                <w:sz w:val="20"/>
                <w:szCs w:val="20"/>
                <w:lang w:eastAsia="en-US"/>
              </w:rPr>
            </w:pPr>
          </w:p>
        </w:tc>
      </w:tr>
      <w:tr w:rsidR="009358E4" w14:paraId="3CF48B43" w14:textId="77777777" w:rsidTr="00B22395">
        <w:trPr>
          <w:cantSplit/>
          <w:trHeight w:val="268"/>
          <w:jc w:val="center"/>
        </w:trPr>
        <w:tc>
          <w:tcPr>
            <w:tcW w:w="1671" w:type="dxa"/>
            <w:tcBorders>
              <w:top w:val="single" w:sz="4" w:space="0" w:color="auto"/>
              <w:left w:val="single" w:sz="4" w:space="0" w:color="auto"/>
              <w:bottom w:val="single" w:sz="4" w:space="0" w:color="auto"/>
              <w:right w:val="single" w:sz="4" w:space="0" w:color="auto"/>
            </w:tcBorders>
            <w:vAlign w:val="center"/>
          </w:tcPr>
          <w:p w14:paraId="5FF6CCC6"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1A1AAAB0" w14:textId="77777777" w:rsidR="009358E4" w:rsidRDefault="009358E4" w:rsidP="009358E4">
            <w:pPr>
              <w:spacing w:line="256" w:lineRule="auto"/>
              <w:rPr>
                <w:sz w:val="22"/>
                <w:szCs w:val="22"/>
                <w:lang w:eastAsia="en-US"/>
              </w:rPr>
            </w:pPr>
            <w:r>
              <w:rPr>
                <w:sz w:val="22"/>
                <w:szCs w:val="22"/>
                <w:lang w:eastAsia="en-US"/>
              </w:rPr>
              <w:t>Система охранного телевидения СОТ</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12E4DA" w14:textId="77777777" w:rsidR="009358E4" w:rsidRDefault="009358E4" w:rsidP="009358E4">
            <w:pPr>
              <w:spacing w:line="200" w:lineRule="exact"/>
              <w:jc w:val="center"/>
              <w:rPr>
                <w:sz w:val="20"/>
                <w:szCs w:val="20"/>
                <w:lang w:eastAsia="en-US"/>
              </w:rPr>
            </w:pPr>
            <w:r>
              <w:rPr>
                <w:color w:val="000000"/>
                <w:sz w:val="20"/>
                <w:szCs w:val="20"/>
                <w:lang w:eastAsia="en-US"/>
              </w:rPr>
              <w:t>15.09.2025</w:t>
            </w:r>
          </w:p>
        </w:tc>
        <w:tc>
          <w:tcPr>
            <w:tcW w:w="1819" w:type="dxa"/>
            <w:tcBorders>
              <w:top w:val="single" w:sz="4" w:space="0" w:color="auto"/>
              <w:left w:val="nil"/>
              <w:bottom w:val="single" w:sz="4" w:space="0" w:color="auto"/>
              <w:right w:val="nil"/>
            </w:tcBorders>
            <w:vAlign w:val="center"/>
            <w:hideMark/>
          </w:tcPr>
          <w:p w14:paraId="4BE23A8A" w14:textId="77777777" w:rsidR="009358E4" w:rsidRDefault="009358E4" w:rsidP="009358E4">
            <w:pPr>
              <w:spacing w:line="256" w:lineRule="auto"/>
              <w:jc w:val="center"/>
              <w:rPr>
                <w:color w:val="000000"/>
                <w:sz w:val="20"/>
                <w:szCs w:val="20"/>
                <w:lang w:eastAsia="en-US"/>
              </w:rPr>
            </w:pPr>
            <w:r>
              <w:rPr>
                <w:color w:val="000000"/>
                <w:sz w:val="20"/>
                <w:szCs w:val="20"/>
                <w:lang w:eastAsia="en-US"/>
              </w:rPr>
              <w:t>09.12.2025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40EC9494" w14:textId="77777777" w:rsidR="009358E4" w:rsidRDefault="009358E4" w:rsidP="009358E4">
            <w:pPr>
              <w:spacing w:line="200" w:lineRule="exact"/>
              <w:jc w:val="center"/>
              <w:rPr>
                <w:sz w:val="20"/>
                <w:szCs w:val="20"/>
                <w:lang w:eastAsia="en-US"/>
              </w:rPr>
            </w:pPr>
            <w:r>
              <w:rPr>
                <w:color w:val="000000"/>
                <w:sz w:val="20"/>
                <w:szCs w:val="20"/>
                <w:lang w:eastAsia="en-US"/>
              </w:rPr>
              <w:t>15.09.2025</w:t>
            </w:r>
          </w:p>
        </w:tc>
        <w:tc>
          <w:tcPr>
            <w:tcW w:w="1157" w:type="dxa"/>
            <w:tcBorders>
              <w:top w:val="single" w:sz="4" w:space="0" w:color="auto"/>
              <w:left w:val="nil"/>
              <w:bottom w:val="single" w:sz="4" w:space="0" w:color="auto"/>
              <w:right w:val="nil"/>
            </w:tcBorders>
            <w:vAlign w:val="center"/>
            <w:hideMark/>
          </w:tcPr>
          <w:p w14:paraId="4F0CC071" w14:textId="77777777" w:rsidR="009358E4" w:rsidRDefault="009358E4" w:rsidP="009358E4">
            <w:pPr>
              <w:spacing w:line="256" w:lineRule="auto"/>
              <w:jc w:val="center"/>
              <w:rPr>
                <w:color w:val="000000"/>
                <w:sz w:val="20"/>
                <w:szCs w:val="20"/>
                <w:lang w:eastAsia="en-US"/>
              </w:rPr>
            </w:pPr>
            <w:r>
              <w:rPr>
                <w:color w:val="000000"/>
                <w:sz w:val="20"/>
                <w:szCs w:val="20"/>
                <w:lang w:eastAsia="en-US"/>
              </w:rPr>
              <w:t>20.01.2026</w:t>
            </w:r>
          </w:p>
        </w:tc>
        <w:tc>
          <w:tcPr>
            <w:tcW w:w="844" w:type="dxa"/>
            <w:tcBorders>
              <w:top w:val="single" w:sz="4" w:space="0" w:color="auto"/>
              <w:left w:val="single" w:sz="4" w:space="0" w:color="auto"/>
              <w:bottom w:val="single" w:sz="4" w:space="0" w:color="auto"/>
              <w:right w:val="single" w:sz="4" w:space="0" w:color="auto"/>
            </w:tcBorders>
            <w:vAlign w:val="center"/>
            <w:hideMark/>
          </w:tcPr>
          <w:p w14:paraId="373F7E40"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19DB36DE"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09D49F6B" w14:textId="77777777" w:rsidR="009358E4" w:rsidRDefault="009358E4" w:rsidP="009358E4">
            <w:pPr>
              <w:spacing w:line="200" w:lineRule="exact"/>
              <w:jc w:val="center"/>
              <w:rPr>
                <w:sz w:val="20"/>
                <w:szCs w:val="20"/>
                <w:lang w:eastAsia="en-US"/>
              </w:rPr>
            </w:pPr>
          </w:p>
        </w:tc>
      </w:tr>
      <w:tr w:rsidR="009358E4" w14:paraId="04EA59AE"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0C8F5672"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71F4035E" w14:textId="77777777" w:rsidR="009358E4" w:rsidRDefault="009358E4" w:rsidP="009358E4">
            <w:pPr>
              <w:spacing w:line="256" w:lineRule="auto"/>
              <w:rPr>
                <w:sz w:val="22"/>
                <w:szCs w:val="22"/>
                <w:lang w:eastAsia="en-US"/>
              </w:rPr>
            </w:pPr>
            <w:r>
              <w:rPr>
                <w:sz w:val="22"/>
                <w:szCs w:val="22"/>
                <w:lang w:eastAsia="en-US"/>
              </w:rPr>
              <w:t>Сети связи</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321094" w14:textId="77777777" w:rsidR="009358E4" w:rsidRDefault="009358E4" w:rsidP="009358E4">
            <w:pPr>
              <w:spacing w:line="200" w:lineRule="exact"/>
              <w:jc w:val="center"/>
              <w:rPr>
                <w:sz w:val="20"/>
                <w:szCs w:val="20"/>
                <w:lang w:eastAsia="en-US"/>
              </w:rPr>
            </w:pPr>
            <w:r>
              <w:rPr>
                <w:color w:val="000000"/>
                <w:sz w:val="20"/>
                <w:szCs w:val="20"/>
                <w:lang w:eastAsia="en-US"/>
              </w:rPr>
              <w:t>15.09.2025</w:t>
            </w:r>
          </w:p>
        </w:tc>
        <w:tc>
          <w:tcPr>
            <w:tcW w:w="1819" w:type="dxa"/>
            <w:tcBorders>
              <w:top w:val="single" w:sz="4" w:space="0" w:color="auto"/>
              <w:left w:val="nil"/>
              <w:bottom w:val="single" w:sz="4" w:space="0" w:color="auto"/>
              <w:right w:val="nil"/>
            </w:tcBorders>
            <w:vAlign w:val="center"/>
            <w:hideMark/>
          </w:tcPr>
          <w:p w14:paraId="50B2D91A" w14:textId="77777777" w:rsidR="009358E4" w:rsidRDefault="009358E4" w:rsidP="009358E4">
            <w:pPr>
              <w:spacing w:line="256" w:lineRule="auto"/>
              <w:jc w:val="center"/>
              <w:rPr>
                <w:color w:val="000000"/>
                <w:sz w:val="20"/>
                <w:szCs w:val="20"/>
                <w:lang w:eastAsia="en-US"/>
              </w:rPr>
            </w:pPr>
            <w:r>
              <w:rPr>
                <w:color w:val="000000"/>
                <w:sz w:val="20"/>
                <w:szCs w:val="20"/>
                <w:lang w:eastAsia="en-US"/>
              </w:rPr>
              <w:t>09.12.2025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783FA464" w14:textId="77777777" w:rsidR="009358E4" w:rsidRDefault="009358E4" w:rsidP="009358E4">
            <w:pPr>
              <w:spacing w:line="200" w:lineRule="exact"/>
              <w:jc w:val="center"/>
              <w:rPr>
                <w:sz w:val="20"/>
                <w:szCs w:val="20"/>
                <w:lang w:eastAsia="en-US"/>
              </w:rPr>
            </w:pPr>
            <w:r>
              <w:rPr>
                <w:color w:val="000000"/>
                <w:sz w:val="20"/>
                <w:szCs w:val="20"/>
                <w:lang w:eastAsia="en-US"/>
              </w:rPr>
              <w:t>15.09.2025</w:t>
            </w:r>
          </w:p>
        </w:tc>
        <w:tc>
          <w:tcPr>
            <w:tcW w:w="1157" w:type="dxa"/>
            <w:tcBorders>
              <w:top w:val="single" w:sz="4" w:space="0" w:color="auto"/>
              <w:left w:val="nil"/>
              <w:bottom w:val="single" w:sz="4" w:space="0" w:color="auto"/>
              <w:right w:val="nil"/>
            </w:tcBorders>
            <w:vAlign w:val="center"/>
            <w:hideMark/>
          </w:tcPr>
          <w:p w14:paraId="3C928A63" w14:textId="77777777" w:rsidR="009358E4" w:rsidRDefault="009358E4" w:rsidP="009358E4">
            <w:pPr>
              <w:spacing w:line="256" w:lineRule="auto"/>
              <w:jc w:val="center"/>
              <w:rPr>
                <w:color w:val="000000"/>
                <w:sz w:val="20"/>
                <w:szCs w:val="20"/>
                <w:lang w:eastAsia="en-US"/>
              </w:rPr>
            </w:pPr>
            <w:r>
              <w:rPr>
                <w:color w:val="000000"/>
                <w:sz w:val="20"/>
                <w:szCs w:val="20"/>
                <w:lang w:eastAsia="en-US"/>
              </w:rPr>
              <w:t>20.01.2026</w:t>
            </w:r>
          </w:p>
        </w:tc>
        <w:tc>
          <w:tcPr>
            <w:tcW w:w="844" w:type="dxa"/>
            <w:tcBorders>
              <w:top w:val="single" w:sz="4" w:space="0" w:color="auto"/>
              <w:left w:val="single" w:sz="4" w:space="0" w:color="auto"/>
              <w:bottom w:val="single" w:sz="4" w:space="0" w:color="auto"/>
              <w:right w:val="single" w:sz="4" w:space="0" w:color="auto"/>
            </w:tcBorders>
            <w:vAlign w:val="center"/>
            <w:hideMark/>
          </w:tcPr>
          <w:p w14:paraId="5CD3CDC2"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4489647E"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65E10785" w14:textId="77777777" w:rsidR="009358E4" w:rsidRDefault="009358E4" w:rsidP="009358E4">
            <w:pPr>
              <w:spacing w:line="200" w:lineRule="exact"/>
              <w:jc w:val="center"/>
              <w:rPr>
                <w:sz w:val="20"/>
                <w:szCs w:val="20"/>
                <w:lang w:eastAsia="en-US"/>
              </w:rPr>
            </w:pPr>
          </w:p>
        </w:tc>
      </w:tr>
      <w:tr w:rsidR="009358E4" w14:paraId="12F65DEF"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2D7F0BF4"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7DFA5BC4" w14:textId="77777777" w:rsidR="009358E4" w:rsidRDefault="009358E4" w:rsidP="009358E4">
            <w:pPr>
              <w:spacing w:line="256" w:lineRule="auto"/>
              <w:rPr>
                <w:sz w:val="22"/>
                <w:szCs w:val="22"/>
                <w:lang w:eastAsia="en-US"/>
              </w:rPr>
            </w:pPr>
            <w:r>
              <w:rPr>
                <w:sz w:val="22"/>
                <w:szCs w:val="22"/>
                <w:lang w:eastAsia="en-US"/>
              </w:rPr>
              <w:t>Пусконаладочные работы</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89F5D07"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64C07B88" w14:textId="77777777" w:rsidR="009358E4" w:rsidRDefault="009358E4" w:rsidP="009358E4">
            <w:pPr>
              <w:spacing w:line="256" w:lineRule="auto"/>
              <w:jc w:val="center"/>
              <w:rPr>
                <w:color w:val="000000"/>
                <w:sz w:val="20"/>
                <w:szCs w:val="20"/>
                <w:lang w:eastAsia="en-US"/>
              </w:rPr>
            </w:pPr>
            <w:r>
              <w:rPr>
                <w:color w:val="000000"/>
                <w:sz w:val="20"/>
                <w:szCs w:val="20"/>
                <w:lang w:eastAsia="en-US"/>
              </w:rPr>
              <w:t>15.12.2025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474FEDC4"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60615E7B" w14:textId="77777777" w:rsidR="009358E4" w:rsidRDefault="009358E4" w:rsidP="009358E4">
            <w:pPr>
              <w:spacing w:line="256" w:lineRule="auto"/>
              <w:jc w:val="center"/>
              <w:rPr>
                <w:color w:val="000000"/>
                <w:sz w:val="20"/>
                <w:szCs w:val="20"/>
                <w:lang w:eastAsia="en-US"/>
              </w:rPr>
            </w:pPr>
            <w:r>
              <w:rPr>
                <w:color w:val="000000"/>
                <w:sz w:val="20"/>
                <w:szCs w:val="20"/>
                <w:lang w:eastAsia="en-US"/>
              </w:rPr>
              <w:t>26.01.2026</w:t>
            </w:r>
          </w:p>
        </w:tc>
        <w:tc>
          <w:tcPr>
            <w:tcW w:w="844" w:type="dxa"/>
            <w:tcBorders>
              <w:top w:val="single" w:sz="4" w:space="0" w:color="auto"/>
              <w:left w:val="single" w:sz="4" w:space="0" w:color="auto"/>
              <w:bottom w:val="single" w:sz="4" w:space="0" w:color="auto"/>
              <w:right w:val="single" w:sz="4" w:space="0" w:color="auto"/>
            </w:tcBorders>
            <w:vAlign w:val="center"/>
            <w:hideMark/>
          </w:tcPr>
          <w:p w14:paraId="12726C34"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4AADC05C"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06B96F7A" w14:textId="77777777" w:rsidR="009358E4" w:rsidRDefault="009358E4" w:rsidP="009358E4">
            <w:pPr>
              <w:spacing w:line="200" w:lineRule="exact"/>
              <w:jc w:val="center"/>
              <w:rPr>
                <w:sz w:val="20"/>
                <w:szCs w:val="20"/>
                <w:lang w:eastAsia="en-US"/>
              </w:rPr>
            </w:pPr>
          </w:p>
        </w:tc>
      </w:tr>
      <w:tr w:rsidR="009358E4" w14:paraId="7C197BBF"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107E5FA9"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5B2894F5" w14:textId="77777777" w:rsidR="009358E4" w:rsidRDefault="009358E4" w:rsidP="009358E4">
            <w:pPr>
              <w:spacing w:line="256" w:lineRule="auto"/>
              <w:rPr>
                <w:sz w:val="40"/>
                <w:szCs w:val="40"/>
                <w:lang w:eastAsia="en-US"/>
              </w:rPr>
            </w:pPr>
            <w:r>
              <w:rPr>
                <w:sz w:val="22"/>
                <w:szCs w:val="22"/>
                <w:lang w:eastAsia="en-US"/>
              </w:rPr>
              <w:t>Доставка материалов</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E76E8B"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4F88A7C8" w14:textId="77777777" w:rsidR="009358E4" w:rsidRDefault="009358E4" w:rsidP="009358E4">
            <w:pPr>
              <w:spacing w:line="256" w:lineRule="auto"/>
              <w:jc w:val="center"/>
              <w:rPr>
                <w:color w:val="000000"/>
                <w:sz w:val="20"/>
                <w:szCs w:val="20"/>
                <w:lang w:eastAsia="en-US"/>
              </w:rPr>
            </w:pPr>
            <w:r>
              <w:rPr>
                <w:color w:val="000000"/>
                <w:sz w:val="20"/>
                <w:szCs w:val="20"/>
                <w:lang w:eastAsia="en-US"/>
              </w:rPr>
              <w:t>15.12.2025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489982F7"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4442195E" w14:textId="77777777" w:rsidR="009358E4" w:rsidRDefault="009358E4" w:rsidP="009358E4">
            <w:pPr>
              <w:spacing w:line="256" w:lineRule="auto"/>
              <w:jc w:val="center"/>
              <w:rPr>
                <w:color w:val="000000"/>
                <w:sz w:val="20"/>
                <w:szCs w:val="20"/>
                <w:lang w:eastAsia="en-US"/>
              </w:rPr>
            </w:pPr>
            <w:r>
              <w:rPr>
                <w:color w:val="000000"/>
                <w:sz w:val="20"/>
                <w:szCs w:val="20"/>
                <w:lang w:eastAsia="en-US"/>
              </w:rPr>
              <w:t>26.01.2026</w:t>
            </w:r>
          </w:p>
        </w:tc>
        <w:tc>
          <w:tcPr>
            <w:tcW w:w="844" w:type="dxa"/>
            <w:tcBorders>
              <w:top w:val="single" w:sz="4" w:space="0" w:color="auto"/>
              <w:left w:val="single" w:sz="4" w:space="0" w:color="auto"/>
              <w:bottom w:val="single" w:sz="4" w:space="0" w:color="auto"/>
              <w:right w:val="single" w:sz="4" w:space="0" w:color="auto"/>
            </w:tcBorders>
            <w:vAlign w:val="center"/>
            <w:hideMark/>
          </w:tcPr>
          <w:p w14:paraId="36D40A9C"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7FA7C5E1"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625F4651" w14:textId="77777777" w:rsidR="009358E4" w:rsidRDefault="009358E4" w:rsidP="009358E4">
            <w:pPr>
              <w:spacing w:line="200" w:lineRule="exact"/>
              <w:jc w:val="center"/>
              <w:rPr>
                <w:sz w:val="20"/>
                <w:szCs w:val="20"/>
                <w:lang w:eastAsia="en-US"/>
              </w:rPr>
            </w:pPr>
          </w:p>
        </w:tc>
      </w:tr>
      <w:tr w:rsidR="009358E4" w:rsidRPr="00FF787A" w14:paraId="2B720001"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78AD44EC" w14:textId="77777777" w:rsidR="009358E4" w:rsidRPr="00FF787A"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2A39F936" w14:textId="77777777" w:rsidR="009358E4" w:rsidRPr="00FF787A" w:rsidRDefault="009358E4" w:rsidP="009358E4">
            <w:pPr>
              <w:spacing w:line="256" w:lineRule="auto"/>
              <w:rPr>
                <w:sz w:val="22"/>
                <w:szCs w:val="22"/>
                <w:lang w:eastAsia="en-US"/>
              </w:rPr>
            </w:pPr>
            <w:r w:rsidRPr="00FF787A">
              <w:rPr>
                <w:sz w:val="22"/>
                <w:szCs w:val="22"/>
                <w:lang w:eastAsia="en-US"/>
              </w:rPr>
              <w:t xml:space="preserve">Оснащение технологическим оборудованием </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1A609E" w14:textId="77777777" w:rsidR="009358E4" w:rsidRPr="00FF787A"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47F93243" w14:textId="77777777" w:rsidR="009358E4" w:rsidRPr="00FF787A" w:rsidRDefault="009358E4" w:rsidP="009358E4">
            <w:pPr>
              <w:spacing w:line="256" w:lineRule="auto"/>
              <w:jc w:val="center"/>
              <w:rPr>
                <w:sz w:val="20"/>
                <w:szCs w:val="20"/>
                <w:lang w:eastAsia="en-US"/>
              </w:rPr>
            </w:pPr>
            <w:r w:rsidRPr="00FF787A">
              <w:rPr>
                <w:sz w:val="20"/>
                <w:szCs w:val="20"/>
                <w:lang w:eastAsia="en-US"/>
              </w:rPr>
              <w:t>15.12.2025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3E0A1C44" w14:textId="77777777" w:rsidR="009358E4" w:rsidRPr="00FF787A" w:rsidRDefault="009358E4" w:rsidP="009358E4">
            <w:pPr>
              <w:spacing w:line="200" w:lineRule="exact"/>
              <w:jc w:val="center"/>
              <w:rPr>
                <w:sz w:val="20"/>
                <w:szCs w:val="20"/>
                <w:lang w:eastAsia="en-US"/>
              </w:rPr>
            </w:pPr>
            <w:r w:rsidRPr="00FF787A">
              <w:rPr>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24EB3412" w14:textId="77777777" w:rsidR="009358E4" w:rsidRPr="00FF787A" w:rsidRDefault="009358E4" w:rsidP="009358E4">
            <w:pPr>
              <w:spacing w:line="256" w:lineRule="auto"/>
              <w:jc w:val="center"/>
              <w:rPr>
                <w:sz w:val="20"/>
                <w:szCs w:val="20"/>
                <w:lang w:eastAsia="en-US"/>
              </w:rPr>
            </w:pPr>
            <w:r w:rsidRPr="00FF787A">
              <w:rPr>
                <w:sz w:val="20"/>
                <w:szCs w:val="20"/>
                <w:lang w:eastAsia="en-US"/>
              </w:rPr>
              <w:t>26.01.2026</w:t>
            </w:r>
          </w:p>
        </w:tc>
        <w:tc>
          <w:tcPr>
            <w:tcW w:w="844" w:type="dxa"/>
            <w:tcBorders>
              <w:top w:val="single" w:sz="4" w:space="0" w:color="auto"/>
              <w:left w:val="single" w:sz="4" w:space="0" w:color="auto"/>
              <w:bottom w:val="single" w:sz="4" w:space="0" w:color="auto"/>
              <w:right w:val="single" w:sz="4" w:space="0" w:color="auto"/>
            </w:tcBorders>
            <w:vAlign w:val="center"/>
            <w:hideMark/>
          </w:tcPr>
          <w:p w14:paraId="6E39686F" w14:textId="77777777" w:rsidR="009358E4" w:rsidRPr="00FF787A" w:rsidRDefault="009358E4" w:rsidP="009358E4">
            <w:pPr>
              <w:spacing w:line="200" w:lineRule="exact"/>
              <w:jc w:val="center"/>
              <w:rPr>
                <w:sz w:val="20"/>
                <w:szCs w:val="20"/>
                <w:lang w:eastAsia="en-US"/>
              </w:rPr>
            </w:pPr>
            <w:r w:rsidRPr="00FF787A">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2B68589F" w14:textId="77777777" w:rsidR="009358E4" w:rsidRPr="00FF787A" w:rsidRDefault="009358E4" w:rsidP="009358E4">
            <w:pPr>
              <w:jc w:val="center"/>
            </w:pPr>
            <w:proofErr w:type="spellStart"/>
            <w:r w:rsidRPr="00FF787A">
              <w:rPr>
                <w:sz w:val="20"/>
                <w:szCs w:val="20"/>
              </w:rPr>
              <w:t>усл</w:t>
            </w:r>
            <w:proofErr w:type="spellEnd"/>
            <w:r w:rsidRPr="00FF787A">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5D1C8D9F" w14:textId="77777777" w:rsidR="009358E4" w:rsidRPr="00FF787A" w:rsidRDefault="009358E4" w:rsidP="009358E4">
            <w:pPr>
              <w:spacing w:line="200" w:lineRule="exact"/>
              <w:jc w:val="center"/>
              <w:rPr>
                <w:sz w:val="20"/>
                <w:szCs w:val="20"/>
                <w:lang w:eastAsia="en-US"/>
              </w:rPr>
            </w:pPr>
          </w:p>
        </w:tc>
      </w:tr>
      <w:tr w:rsidR="009358E4" w14:paraId="24F734EC"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4F76E7C6"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1FA686BA" w14:textId="77777777" w:rsidR="009358E4" w:rsidRDefault="009358E4" w:rsidP="009358E4">
            <w:pPr>
              <w:spacing w:line="256" w:lineRule="auto"/>
              <w:rPr>
                <w:sz w:val="22"/>
                <w:szCs w:val="22"/>
                <w:lang w:eastAsia="en-US"/>
              </w:rPr>
            </w:pPr>
            <w:r>
              <w:rPr>
                <w:sz w:val="22"/>
                <w:szCs w:val="22"/>
                <w:lang w:eastAsia="en-US"/>
              </w:rPr>
              <w:t>Прочие работы и затраты:</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8B4158"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4356BA84" w14:textId="77777777" w:rsidR="009358E4" w:rsidRDefault="009358E4" w:rsidP="009358E4">
            <w:pPr>
              <w:spacing w:line="256" w:lineRule="auto"/>
              <w:jc w:val="center"/>
              <w:rPr>
                <w:color w:val="000000"/>
                <w:sz w:val="20"/>
                <w:szCs w:val="20"/>
                <w:lang w:eastAsia="en-US"/>
              </w:rPr>
            </w:pPr>
            <w:r>
              <w:rPr>
                <w:color w:val="000000"/>
                <w:sz w:val="20"/>
                <w:szCs w:val="20"/>
                <w:lang w:eastAsia="en-US"/>
              </w:rPr>
              <w:t>15.12.2025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713E22DB"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77CC21A4" w14:textId="77777777" w:rsidR="009358E4" w:rsidRDefault="009358E4" w:rsidP="009358E4">
            <w:pPr>
              <w:spacing w:line="256" w:lineRule="auto"/>
              <w:jc w:val="center"/>
              <w:rPr>
                <w:color w:val="000000"/>
                <w:sz w:val="20"/>
                <w:szCs w:val="20"/>
                <w:lang w:eastAsia="en-US"/>
              </w:rPr>
            </w:pPr>
            <w:r>
              <w:rPr>
                <w:color w:val="000000"/>
                <w:sz w:val="20"/>
                <w:szCs w:val="20"/>
                <w:lang w:eastAsia="en-US"/>
              </w:rPr>
              <w:t>26.01.2026</w:t>
            </w:r>
          </w:p>
        </w:tc>
        <w:tc>
          <w:tcPr>
            <w:tcW w:w="844" w:type="dxa"/>
            <w:tcBorders>
              <w:top w:val="single" w:sz="4" w:space="0" w:color="auto"/>
              <w:left w:val="single" w:sz="4" w:space="0" w:color="auto"/>
              <w:bottom w:val="single" w:sz="4" w:space="0" w:color="auto"/>
              <w:right w:val="single" w:sz="4" w:space="0" w:color="auto"/>
            </w:tcBorders>
            <w:vAlign w:val="center"/>
            <w:hideMark/>
          </w:tcPr>
          <w:p w14:paraId="6D339AF8"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6FCD08D0"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27D802FC" w14:textId="77777777" w:rsidR="009358E4" w:rsidRDefault="009358E4" w:rsidP="009358E4">
            <w:pPr>
              <w:spacing w:line="200" w:lineRule="exact"/>
              <w:jc w:val="center"/>
              <w:rPr>
                <w:sz w:val="20"/>
                <w:szCs w:val="20"/>
                <w:lang w:eastAsia="en-US"/>
              </w:rPr>
            </w:pPr>
          </w:p>
        </w:tc>
      </w:tr>
      <w:tr w:rsidR="009358E4" w14:paraId="058D2C9F" w14:textId="77777777" w:rsidTr="00A01E94">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3AB5FE21" w14:textId="77777777" w:rsidR="009358E4" w:rsidRDefault="009358E4" w:rsidP="009358E4">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72E2FAE5" w14:textId="574BE1FC" w:rsidR="009358E4" w:rsidRDefault="009358E4" w:rsidP="00823EEE">
            <w:pPr>
              <w:spacing w:line="256" w:lineRule="auto"/>
              <w:rPr>
                <w:sz w:val="22"/>
                <w:szCs w:val="22"/>
                <w:lang w:eastAsia="en-US"/>
              </w:rPr>
            </w:pPr>
            <w:r>
              <w:rPr>
                <w:sz w:val="22"/>
                <w:szCs w:val="22"/>
                <w:lang w:eastAsia="en-US"/>
              </w:rPr>
              <w:t xml:space="preserve">Непредвиденные затраты </w:t>
            </w:r>
            <w:r w:rsidR="00823EEE">
              <w:rPr>
                <w:sz w:val="22"/>
                <w:szCs w:val="22"/>
                <w:lang w:eastAsia="en-US"/>
              </w:rPr>
              <w:t>1</w:t>
            </w:r>
            <w:r>
              <w:rPr>
                <w:sz w:val="22"/>
                <w:szCs w:val="22"/>
                <w:lang w:eastAsia="en-US"/>
              </w:rPr>
              <w:t>%</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8C02B44"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4F487DC9" w14:textId="77777777" w:rsidR="009358E4" w:rsidRDefault="009358E4" w:rsidP="009358E4">
            <w:pPr>
              <w:spacing w:line="256" w:lineRule="auto"/>
              <w:jc w:val="center"/>
              <w:rPr>
                <w:color w:val="000000"/>
                <w:sz w:val="20"/>
                <w:szCs w:val="20"/>
                <w:lang w:eastAsia="en-US"/>
              </w:rPr>
            </w:pPr>
            <w:r>
              <w:rPr>
                <w:color w:val="000000"/>
                <w:sz w:val="20"/>
                <w:szCs w:val="20"/>
                <w:lang w:eastAsia="en-US"/>
              </w:rPr>
              <w:t>15.12.2025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2B0E56B2" w14:textId="77777777" w:rsidR="009358E4" w:rsidRDefault="009358E4" w:rsidP="009358E4">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6020B9DD" w14:textId="77777777" w:rsidR="009358E4" w:rsidRDefault="009358E4" w:rsidP="009358E4">
            <w:pPr>
              <w:spacing w:line="256" w:lineRule="auto"/>
              <w:jc w:val="center"/>
              <w:rPr>
                <w:color w:val="000000"/>
                <w:sz w:val="20"/>
                <w:szCs w:val="20"/>
                <w:lang w:eastAsia="en-US"/>
              </w:rPr>
            </w:pPr>
            <w:r>
              <w:rPr>
                <w:color w:val="000000"/>
                <w:sz w:val="20"/>
                <w:szCs w:val="20"/>
                <w:lang w:eastAsia="en-US"/>
              </w:rPr>
              <w:t>26.01.2026</w:t>
            </w:r>
          </w:p>
        </w:tc>
        <w:tc>
          <w:tcPr>
            <w:tcW w:w="844" w:type="dxa"/>
            <w:tcBorders>
              <w:top w:val="single" w:sz="4" w:space="0" w:color="auto"/>
              <w:left w:val="single" w:sz="4" w:space="0" w:color="auto"/>
              <w:bottom w:val="single" w:sz="4" w:space="0" w:color="auto"/>
              <w:right w:val="single" w:sz="4" w:space="0" w:color="auto"/>
            </w:tcBorders>
            <w:vAlign w:val="center"/>
            <w:hideMark/>
          </w:tcPr>
          <w:p w14:paraId="62872CE6" w14:textId="77777777" w:rsidR="009358E4" w:rsidRDefault="009358E4" w:rsidP="009358E4">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76D256AF" w14:textId="77777777" w:rsidR="009358E4" w:rsidRDefault="009358E4" w:rsidP="009358E4">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7E545D53" w14:textId="77777777" w:rsidR="009358E4" w:rsidRDefault="009358E4" w:rsidP="009358E4">
            <w:pPr>
              <w:spacing w:line="200" w:lineRule="exact"/>
              <w:jc w:val="center"/>
              <w:rPr>
                <w:sz w:val="20"/>
                <w:szCs w:val="20"/>
                <w:lang w:eastAsia="en-US"/>
              </w:rPr>
            </w:pPr>
          </w:p>
        </w:tc>
      </w:tr>
    </w:tbl>
    <w:p w14:paraId="13F57FCB" w14:textId="77777777" w:rsidR="009358E4" w:rsidRDefault="009358E4" w:rsidP="00A01E94">
      <w:pPr>
        <w:spacing w:line="220" w:lineRule="exact"/>
        <w:ind w:left="284" w:right="1242"/>
        <w:jc w:val="both"/>
      </w:pPr>
    </w:p>
    <w:p w14:paraId="4C3452C8" w14:textId="77777777" w:rsidR="009358E4" w:rsidRPr="001F7618" w:rsidRDefault="009358E4" w:rsidP="00A01E94">
      <w:pPr>
        <w:spacing w:line="220" w:lineRule="exact"/>
        <w:ind w:left="284" w:right="1242"/>
        <w:jc w:val="both"/>
        <w:rPr>
          <w:sz w:val="20"/>
          <w:szCs w:val="20"/>
        </w:rPr>
      </w:pPr>
      <w:r w:rsidRPr="001F7618">
        <w:rPr>
          <w:sz w:val="20"/>
          <w:szCs w:val="20"/>
        </w:rPr>
        <w:t xml:space="preserve">Начало выполнения работ: </w:t>
      </w:r>
      <w:proofErr w:type="gramStart"/>
      <w:r w:rsidRPr="001F7618">
        <w:rPr>
          <w:sz w:val="20"/>
          <w:szCs w:val="20"/>
        </w:rPr>
        <w:t>с даты заключения</w:t>
      </w:r>
      <w:proofErr w:type="gramEnd"/>
      <w:r w:rsidRPr="001F7618">
        <w:rPr>
          <w:sz w:val="20"/>
          <w:szCs w:val="20"/>
        </w:rPr>
        <w:t xml:space="preserve"> контракта.</w:t>
      </w:r>
    </w:p>
    <w:p w14:paraId="0E5899CD" w14:textId="77777777" w:rsidR="009358E4" w:rsidRPr="001F7618" w:rsidRDefault="009358E4" w:rsidP="00A01E94">
      <w:pPr>
        <w:spacing w:line="220" w:lineRule="exact"/>
        <w:ind w:left="284" w:right="1242"/>
        <w:jc w:val="both"/>
        <w:rPr>
          <w:sz w:val="20"/>
          <w:szCs w:val="20"/>
        </w:rPr>
      </w:pPr>
      <w:r w:rsidRPr="001F7618">
        <w:rPr>
          <w:sz w:val="20"/>
          <w:szCs w:val="20"/>
        </w:rPr>
        <w:t xml:space="preserve">Завершение работ: не позднее </w:t>
      </w:r>
      <w:r w:rsidRPr="00AF6699">
        <w:rPr>
          <w:sz w:val="20"/>
          <w:szCs w:val="20"/>
        </w:rPr>
        <w:t>15.12.2025</w:t>
      </w:r>
      <w:r>
        <w:rPr>
          <w:sz w:val="20"/>
          <w:szCs w:val="20"/>
        </w:rPr>
        <w:t xml:space="preserve"> </w:t>
      </w:r>
      <w:r w:rsidRPr="001F7618">
        <w:rPr>
          <w:sz w:val="20"/>
          <w:szCs w:val="20"/>
        </w:rPr>
        <w:t>г.</w:t>
      </w:r>
    </w:p>
    <w:p w14:paraId="78110A76" w14:textId="77777777" w:rsidR="009358E4" w:rsidRPr="001F7618" w:rsidRDefault="009358E4" w:rsidP="00A01E94">
      <w:pPr>
        <w:spacing w:line="220" w:lineRule="exact"/>
        <w:ind w:left="284" w:right="1244"/>
        <w:jc w:val="both"/>
        <w:rPr>
          <w:sz w:val="20"/>
          <w:szCs w:val="20"/>
        </w:rPr>
      </w:pPr>
      <w:r w:rsidRPr="001F7618">
        <w:rPr>
          <w:sz w:val="20"/>
          <w:szCs w:val="20"/>
        </w:rPr>
        <w:t xml:space="preserve">Дата подписания акта о соответствии состояния земельного участка условиям контракта - в течение 5 (пяти) рабочих дней </w:t>
      </w:r>
      <w:proofErr w:type="gramStart"/>
      <w:r w:rsidRPr="001F7618">
        <w:rPr>
          <w:sz w:val="20"/>
          <w:szCs w:val="20"/>
        </w:rPr>
        <w:t>с даты подписания</w:t>
      </w:r>
      <w:proofErr w:type="gramEnd"/>
      <w:r w:rsidRPr="001F7618">
        <w:rPr>
          <w:sz w:val="20"/>
          <w:szCs w:val="20"/>
        </w:rPr>
        <w:t xml:space="preserve"> Контракта.</w:t>
      </w:r>
    </w:p>
    <w:p w14:paraId="40CB4B86" w14:textId="77777777" w:rsidR="009358E4" w:rsidRPr="001F7618" w:rsidRDefault="009358E4" w:rsidP="00A01E94">
      <w:pPr>
        <w:spacing w:line="220" w:lineRule="exact"/>
        <w:ind w:left="284" w:right="1244"/>
        <w:jc w:val="both"/>
        <w:rPr>
          <w:sz w:val="20"/>
          <w:szCs w:val="20"/>
        </w:rPr>
      </w:pPr>
      <w:r w:rsidRPr="001F7618">
        <w:rPr>
          <w:sz w:val="20"/>
          <w:szCs w:val="20"/>
        </w:rPr>
        <w:t xml:space="preserve">Передача Заказчиком Подрядчику копии разрешения на строительство - в течение 5 (пяти) рабочих дней </w:t>
      </w:r>
      <w:proofErr w:type="gramStart"/>
      <w:r w:rsidRPr="001F7618">
        <w:rPr>
          <w:sz w:val="20"/>
          <w:szCs w:val="20"/>
        </w:rPr>
        <w:t>с даты подписания</w:t>
      </w:r>
      <w:proofErr w:type="gramEnd"/>
      <w:r w:rsidRPr="001F7618">
        <w:rPr>
          <w:sz w:val="20"/>
          <w:szCs w:val="20"/>
        </w:rPr>
        <w:t xml:space="preserve"> Контракта.</w:t>
      </w:r>
    </w:p>
    <w:p w14:paraId="521D3ADB" w14:textId="77777777" w:rsidR="009358E4" w:rsidRPr="001F7618" w:rsidRDefault="009358E4" w:rsidP="009358E4">
      <w:pPr>
        <w:spacing w:after="240" w:line="220" w:lineRule="exact"/>
        <w:ind w:left="284" w:right="1242"/>
        <w:jc w:val="both"/>
        <w:rPr>
          <w:sz w:val="20"/>
          <w:szCs w:val="20"/>
        </w:rPr>
      </w:pPr>
      <w:r w:rsidRPr="001F7618">
        <w:rPr>
          <w:sz w:val="20"/>
          <w:szCs w:val="20"/>
        </w:rPr>
        <w:t>Дата подписания акта о соответствии состояния земельного участка условиям контракта при завершении строительства (реконструкции) - в течение 5 (пяти) рабочих дней со дня окончания строительства (реконструкции) Объекта.</w:t>
      </w:r>
    </w:p>
    <w:tbl>
      <w:tblPr>
        <w:tblW w:w="0" w:type="auto"/>
        <w:tblInd w:w="284" w:type="dxa"/>
        <w:tblLayout w:type="fixed"/>
        <w:tblLook w:val="0000" w:firstRow="0" w:lastRow="0" w:firstColumn="0" w:lastColumn="0" w:noHBand="0" w:noVBand="0"/>
      </w:tblPr>
      <w:tblGrid>
        <w:gridCol w:w="8046"/>
        <w:gridCol w:w="4962"/>
      </w:tblGrid>
      <w:tr w:rsidR="00B30BFE" w:rsidRPr="00584F55" w14:paraId="738CDA59" w14:textId="77777777" w:rsidTr="00130927">
        <w:tc>
          <w:tcPr>
            <w:tcW w:w="8046" w:type="dxa"/>
            <w:shd w:val="clear" w:color="auto" w:fill="FFFFFF"/>
          </w:tcPr>
          <w:p w14:paraId="4839C7EC" w14:textId="77777777" w:rsidR="00B30BFE" w:rsidRPr="00584F55" w:rsidRDefault="00B30BFE" w:rsidP="008108C5">
            <w:pPr>
              <w:keepNext/>
              <w:keepLines/>
              <w:snapToGrid w:val="0"/>
              <w:spacing w:line="240" w:lineRule="exact"/>
              <w:ind w:left="-109"/>
              <w:rPr>
                <w:b/>
                <w:lang w:eastAsia="zh-CN"/>
              </w:rPr>
            </w:pPr>
            <w:r w:rsidRPr="00584F55">
              <w:rPr>
                <w:b/>
                <w:lang w:eastAsia="zh-CN"/>
              </w:rPr>
              <w:t>Заказчик:</w:t>
            </w:r>
          </w:p>
          <w:p w14:paraId="6BB7863E" w14:textId="77777777" w:rsidR="00B30BFE" w:rsidRPr="00584F55" w:rsidRDefault="00B30BFE" w:rsidP="008108C5">
            <w:pPr>
              <w:keepNext/>
              <w:keepLines/>
              <w:snapToGrid w:val="0"/>
              <w:spacing w:line="240" w:lineRule="exact"/>
              <w:ind w:left="-109"/>
              <w:rPr>
                <w:b/>
                <w:lang w:eastAsia="zh-CN"/>
              </w:rPr>
            </w:pPr>
          </w:p>
        </w:tc>
        <w:tc>
          <w:tcPr>
            <w:tcW w:w="4962" w:type="dxa"/>
            <w:shd w:val="clear" w:color="auto" w:fill="FFFFFF"/>
          </w:tcPr>
          <w:p w14:paraId="7AA5ECBC" w14:textId="77777777" w:rsidR="00B30BFE" w:rsidRPr="00584F55" w:rsidRDefault="00B30BFE" w:rsidP="008108C5">
            <w:pPr>
              <w:keepNext/>
              <w:keepLines/>
              <w:snapToGrid w:val="0"/>
              <w:spacing w:line="240" w:lineRule="exact"/>
              <w:ind w:left="-109"/>
              <w:rPr>
                <w:b/>
                <w:lang w:eastAsia="zh-CN"/>
              </w:rPr>
            </w:pPr>
            <w:r w:rsidRPr="00584F55">
              <w:rPr>
                <w:b/>
                <w:lang w:eastAsia="zh-CN"/>
              </w:rPr>
              <w:t>Подрядчик:</w:t>
            </w:r>
          </w:p>
          <w:p w14:paraId="4A77DE02" w14:textId="77777777" w:rsidR="00B30BFE" w:rsidRPr="00584F55" w:rsidRDefault="00B30BFE" w:rsidP="008108C5">
            <w:pPr>
              <w:keepNext/>
              <w:keepLines/>
              <w:snapToGrid w:val="0"/>
              <w:spacing w:line="240" w:lineRule="exact"/>
              <w:ind w:left="-109"/>
              <w:rPr>
                <w:b/>
                <w:lang w:eastAsia="zh-CN"/>
              </w:rPr>
            </w:pPr>
          </w:p>
        </w:tc>
      </w:tr>
      <w:tr w:rsidR="00B30BFE" w:rsidRPr="00584F55" w14:paraId="16DCF454" w14:textId="77777777" w:rsidTr="00130927">
        <w:tc>
          <w:tcPr>
            <w:tcW w:w="8046" w:type="dxa"/>
            <w:shd w:val="clear" w:color="auto" w:fill="FFFFFF"/>
          </w:tcPr>
          <w:p w14:paraId="7DA1908C" w14:textId="0E1CF8E0" w:rsidR="00B30BFE" w:rsidRPr="00584F55" w:rsidRDefault="00B30BFE" w:rsidP="008108C5">
            <w:pPr>
              <w:keepNext/>
              <w:keepLines/>
              <w:snapToGrid w:val="0"/>
              <w:spacing w:line="240" w:lineRule="exact"/>
              <w:ind w:left="-109"/>
              <w:rPr>
                <w:lang w:eastAsia="zh-CN"/>
              </w:rPr>
            </w:pPr>
            <w:r w:rsidRPr="00584F55">
              <w:rPr>
                <w:lang w:eastAsia="zh-CN"/>
              </w:rPr>
              <w:t>_________________/</w:t>
            </w:r>
            <w:r w:rsidR="00130927">
              <w:rPr>
                <w:lang w:eastAsia="zh-CN"/>
              </w:rPr>
              <w:t>С.А. Баринов</w:t>
            </w:r>
            <w:r w:rsidRPr="00584F55">
              <w:rPr>
                <w:lang w:eastAsia="zh-CN"/>
              </w:rPr>
              <w:t>/</w:t>
            </w:r>
          </w:p>
          <w:p w14:paraId="3A3353C1" w14:textId="77777777" w:rsidR="00B30BFE" w:rsidRPr="00584F55" w:rsidRDefault="00B30BFE" w:rsidP="008108C5">
            <w:pPr>
              <w:keepNext/>
              <w:keepLines/>
              <w:snapToGrid w:val="0"/>
              <w:spacing w:line="240" w:lineRule="exact"/>
              <w:ind w:left="-109"/>
              <w:rPr>
                <w:lang w:eastAsia="zh-CN"/>
              </w:rPr>
            </w:pPr>
            <w:r w:rsidRPr="00584F55">
              <w:rPr>
                <w:lang w:eastAsia="zh-CN"/>
              </w:rPr>
              <w:t>М.П.</w:t>
            </w:r>
          </w:p>
        </w:tc>
        <w:tc>
          <w:tcPr>
            <w:tcW w:w="4962" w:type="dxa"/>
            <w:shd w:val="clear" w:color="auto" w:fill="FFFFFF"/>
          </w:tcPr>
          <w:p w14:paraId="5E20E78E" w14:textId="7ED537B4" w:rsidR="00B30BFE" w:rsidRPr="00584F55" w:rsidRDefault="00B30BFE" w:rsidP="008108C5">
            <w:pPr>
              <w:keepNext/>
              <w:keepLines/>
              <w:snapToGrid w:val="0"/>
              <w:spacing w:line="240" w:lineRule="exact"/>
              <w:ind w:left="-109"/>
              <w:rPr>
                <w:lang w:eastAsia="zh-CN"/>
              </w:rPr>
            </w:pPr>
            <w:r w:rsidRPr="00584F55">
              <w:rPr>
                <w:lang w:eastAsia="zh-CN"/>
              </w:rPr>
              <w:t>_________________/</w:t>
            </w:r>
            <w:r w:rsidR="00130927">
              <w:rPr>
                <w:lang w:eastAsia="zh-CN"/>
              </w:rPr>
              <w:t>А.Н. Пономарев</w:t>
            </w:r>
            <w:r w:rsidR="003A4716">
              <w:rPr>
                <w:lang w:eastAsia="zh-CN"/>
              </w:rPr>
              <w:t xml:space="preserve"> </w:t>
            </w:r>
            <w:r w:rsidRPr="00584F55">
              <w:rPr>
                <w:lang w:eastAsia="zh-CN"/>
              </w:rPr>
              <w:t>/</w:t>
            </w:r>
          </w:p>
          <w:p w14:paraId="2F6027A0" w14:textId="77777777" w:rsidR="00B30BFE" w:rsidRPr="00584F55" w:rsidRDefault="00B30BFE" w:rsidP="008108C5">
            <w:pPr>
              <w:keepNext/>
              <w:keepLines/>
              <w:snapToGrid w:val="0"/>
              <w:spacing w:line="240" w:lineRule="exact"/>
              <w:ind w:left="-109"/>
              <w:rPr>
                <w:lang w:eastAsia="zh-CN"/>
              </w:rPr>
            </w:pPr>
            <w:r w:rsidRPr="00584F55">
              <w:rPr>
                <w:lang w:eastAsia="zh-CN"/>
              </w:rPr>
              <w:t>М.П. (при наличии печати)</w:t>
            </w:r>
          </w:p>
        </w:tc>
      </w:tr>
    </w:tbl>
    <w:p w14:paraId="3595EDC4" w14:textId="77777777" w:rsidR="00D5253A" w:rsidRPr="00584F55" w:rsidRDefault="00D5253A" w:rsidP="009E3881">
      <w:pPr>
        <w:spacing w:line="240" w:lineRule="exact"/>
      </w:pPr>
      <w:bookmarkStart w:id="18" w:name="_Приложение_№4"/>
      <w:bookmarkEnd w:id="18"/>
    </w:p>
    <w:p w14:paraId="53CF5B55" w14:textId="77777777" w:rsidR="00D5253A" w:rsidRPr="00584F55" w:rsidRDefault="00D5253A" w:rsidP="009E3881">
      <w:pPr>
        <w:spacing w:line="240" w:lineRule="exact"/>
        <w:sectPr w:rsidR="00D5253A" w:rsidRPr="00584F55" w:rsidSect="00B22395">
          <w:pgSz w:w="16838" w:h="11906" w:orient="landscape"/>
          <w:pgMar w:top="567" w:right="568" w:bottom="993" w:left="851" w:header="708" w:footer="708" w:gutter="0"/>
          <w:cols w:space="708"/>
          <w:docGrid w:linePitch="360"/>
        </w:sectPr>
      </w:pPr>
    </w:p>
    <w:p w14:paraId="54EFB1A1" w14:textId="77777777" w:rsidR="00EB12D3" w:rsidRDefault="00EB12D3" w:rsidP="007A2EB7">
      <w:pPr>
        <w:pStyle w:val="2"/>
        <w:spacing w:before="0" w:after="0" w:line="240" w:lineRule="exact"/>
        <w:ind w:left="11482"/>
        <w:rPr>
          <w:sz w:val="20"/>
          <w:szCs w:val="20"/>
        </w:rPr>
      </w:pPr>
      <w:bookmarkStart w:id="19" w:name="_Приложение_№4_1"/>
      <w:bookmarkEnd w:id="19"/>
      <w:r>
        <w:rPr>
          <w:rFonts w:ascii="Times New Roman" w:hAnsi="Times New Roman"/>
          <w:b w:val="0"/>
          <w:i w:val="0"/>
          <w:sz w:val="20"/>
          <w:szCs w:val="20"/>
        </w:rPr>
        <w:lastRenderedPageBreak/>
        <w:t>Приложение №5</w:t>
      </w:r>
      <w:r w:rsidR="007A2EB7">
        <w:rPr>
          <w:rFonts w:ascii="Times New Roman" w:hAnsi="Times New Roman"/>
          <w:b w:val="0"/>
          <w:i w:val="0"/>
          <w:sz w:val="20"/>
          <w:szCs w:val="20"/>
          <w:lang w:val="ru-RU"/>
        </w:rPr>
        <w:t xml:space="preserve"> </w:t>
      </w:r>
      <w:r w:rsidRPr="007A2EB7">
        <w:rPr>
          <w:rFonts w:ascii="Times New Roman" w:hAnsi="Times New Roman"/>
          <w:b w:val="0"/>
          <w:bCs w:val="0"/>
          <w:i w:val="0"/>
          <w:iCs w:val="0"/>
          <w:sz w:val="20"/>
          <w:szCs w:val="20"/>
        </w:rPr>
        <w:t>к Контракту</w:t>
      </w:r>
    </w:p>
    <w:p w14:paraId="0A7E60F5" w14:textId="700FC115" w:rsidR="00EB12D3" w:rsidRDefault="00EB12D3" w:rsidP="00EB12D3">
      <w:pPr>
        <w:spacing w:line="240" w:lineRule="exact"/>
        <w:ind w:left="11482"/>
        <w:rPr>
          <w:sz w:val="20"/>
          <w:szCs w:val="20"/>
        </w:rPr>
      </w:pPr>
      <w:r>
        <w:rPr>
          <w:sz w:val="20"/>
          <w:szCs w:val="20"/>
        </w:rPr>
        <w:t>от «__» __________202</w:t>
      </w:r>
      <w:r w:rsidR="007A2EB7">
        <w:rPr>
          <w:sz w:val="20"/>
          <w:szCs w:val="20"/>
        </w:rPr>
        <w:t>5</w:t>
      </w:r>
      <w:r>
        <w:rPr>
          <w:sz w:val="20"/>
          <w:szCs w:val="20"/>
        </w:rPr>
        <w:t xml:space="preserve"> г. №</w:t>
      </w:r>
      <w:r w:rsidR="00130927">
        <w:rPr>
          <w:sz w:val="20"/>
          <w:szCs w:val="20"/>
        </w:rPr>
        <w:t xml:space="preserve"> 33-05/25</w:t>
      </w:r>
    </w:p>
    <w:p w14:paraId="2D5A46F6" w14:textId="77777777" w:rsidR="00EB12D3" w:rsidRDefault="00EB12D3" w:rsidP="00EB12D3">
      <w:pPr>
        <w:spacing w:line="240" w:lineRule="exact"/>
        <w:ind w:left="11482"/>
        <w:rPr>
          <w:sz w:val="20"/>
          <w:szCs w:val="20"/>
        </w:rPr>
      </w:pPr>
      <w:r>
        <w:rPr>
          <w:sz w:val="20"/>
          <w:szCs w:val="20"/>
        </w:rPr>
        <w:t>форма отчета об объемах выполненных работ</w:t>
      </w:r>
    </w:p>
    <w:p w14:paraId="7B61086E" w14:textId="77777777" w:rsidR="00EB12D3" w:rsidRDefault="00EB12D3" w:rsidP="00EB12D3">
      <w:pPr>
        <w:rPr>
          <w:lang w:eastAsia="en-US"/>
        </w:rPr>
      </w:pPr>
      <w:bookmarkStart w:id="20" w:name="_ОТЧЕТ_ОБ_ОБЪЕМАХ"/>
      <w:bookmarkEnd w:id="20"/>
    </w:p>
    <w:tbl>
      <w:tblPr>
        <w:tblpPr w:leftFromText="180" w:rightFromText="180" w:vertAnchor="text" w:tblpY="1"/>
        <w:tblOverlap w:val="never"/>
        <w:tblW w:w="15705" w:type="dxa"/>
        <w:tblLayout w:type="fixed"/>
        <w:tblLook w:val="04A0" w:firstRow="1" w:lastRow="0" w:firstColumn="1" w:lastColumn="0" w:noHBand="0" w:noVBand="1"/>
      </w:tblPr>
      <w:tblGrid>
        <w:gridCol w:w="292"/>
        <w:gridCol w:w="8"/>
        <w:gridCol w:w="813"/>
        <w:gridCol w:w="26"/>
        <w:gridCol w:w="305"/>
        <w:gridCol w:w="36"/>
        <w:gridCol w:w="297"/>
        <w:gridCol w:w="44"/>
        <w:gridCol w:w="289"/>
        <w:gridCol w:w="53"/>
        <w:gridCol w:w="223"/>
        <w:gridCol w:w="14"/>
        <w:gridCol w:w="11"/>
        <w:gridCol w:w="444"/>
        <w:gridCol w:w="67"/>
        <w:gridCol w:w="11"/>
        <w:gridCol w:w="258"/>
        <w:gridCol w:w="87"/>
        <w:gridCol w:w="212"/>
        <w:gridCol w:w="90"/>
        <w:gridCol w:w="308"/>
        <w:gridCol w:w="306"/>
        <w:gridCol w:w="1317"/>
        <w:gridCol w:w="306"/>
        <w:gridCol w:w="343"/>
        <w:gridCol w:w="1728"/>
        <w:gridCol w:w="580"/>
        <w:gridCol w:w="303"/>
        <w:gridCol w:w="304"/>
        <w:gridCol w:w="579"/>
        <w:gridCol w:w="201"/>
        <w:gridCol w:w="97"/>
        <w:gridCol w:w="207"/>
        <w:gridCol w:w="91"/>
        <w:gridCol w:w="213"/>
        <w:gridCol w:w="85"/>
        <w:gridCol w:w="218"/>
        <w:gridCol w:w="83"/>
        <w:gridCol w:w="221"/>
        <w:gridCol w:w="154"/>
        <w:gridCol w:w="149"/>
        <w:gridCol w:w="88"/>
        <w:gridCol w:w="215"/>
        <w:gridCol w:w="83"/>
        <w:gridCol w:w="223"/>
        <w:gridCol w:w="75"/>
        <w:gridCol w:w="227"/>
        <w:gridCol w:w="71"/>
        <w:gridCol w:w="218"/>
        <w:gridCol w:w="14"/>
        <w:gridCol w:w="549"/>
        <w:gridCol w:w="251"/>
        <w:gridCol w:w="160"/>
        <w:gridCol w:w="8"/>
        <w:gridCol w:w="244"/>
        <w:gridCol w:w="308"/>
        <w:gridCol w:w="9"/>
        <w:gridCol w:w="251"/>
        <w:gridCol w:w="508"/>
        <w:gridCol w:w="7"/>
        <w:gridCol w:w="273"/>
        <w:gridCol w:w="314"/>
        <w:gridCol w:w="236"/>
      </w:tblGrid>
      <w:tr w:rsidR="00EB12D3" w14:paraId="042CB919" w14:textId="77777777" w:rsidTr="00EB12D3">
        <w:trPr>
          <w:gridAfter w:val="1"/>
          <w:wAfter w:w="144" w:type="dxa"/>
          <w:trHeight w:val="20"/>
        </w:trPr>
        <w:tc>
          <w:tcPr>
            <w:tcW w:w="304" w:type="dxa"/>
            <w:gridSpan w:val="2"/>
            <w:vAlign w:val="bottom"/>
          </w:tcPr>
          <w:p w14:paraId="548D6596" w14:textId="77777777" w:rsidR="00EB12D3" w:rsidRDefault="00EB12D3">
            <w:pPr>
              <w:jc w:val="center"/>
              <w:rPr>
                <w:sz w:val="20"/>
                <w:szCs w:val="20"/>
                <w:lang w:eastAsia="en-US"/>
              </w:rPr>
            </w:pPr>
            <w:bookmarkStart w:id="21" w:name="RANGE!A1%2525253AAG70"/>
            <w:bookmarkEnd w:id="21"/>
          </w:p>
        </w:tc>
        <w:tc>
          <w:tcPr>
            <w:tcW w:w="1547" w:type="dxa"/>
            <w:gridSpan w:val="6"/>
            <w:vAlign w:val="bottom"/>
            <w:hideMark/>
          </w:tcPr>
          <w:p w14:paraId="4F7F0E9F" w14:textId="77777777" w:rsidR="00EB12D3" w:rsidRDefault="00EB12D3">
            <w:pPr>
              <w:rPr>
                <w:sz w:val="20"/>
                <w:szCs w:val="20"/>
                <w:lang w:eastAsia="en-US"/>
              </w:rPr>
            </w:pPr>
            <w:r>
              <w:rPr>
                <w:sz w:val="20"/>
                <w:szCs w:val="20"/>
                <w:lang w:eastAsia="en-US"/>
              </w:rPr>
              <w:t>Инвестор</w:t>
            </w:r>
          </w:p>
        </w:tc>
        <w:tc>
          <w:tcPr>
            <w:tcW w:w="10618" w:type="dxa"/>
            <w:gridSpan w:val="39"/>
            <w:tcBorders>
              <w:top w:val="nil"/>
              <w:left w:val="nil"/>
              <w:bottom w:val="single" w:sz="4" w:space="0" w:color="000000"/>
              <w:right w:val="nil"/>
            </w:tcBorders>
            <w:vAlign w:val="bottom"/>
          </w:tcPr>
          <w:p w14:paraId="5860CF83" w14:textId="77777777" w:rsidR="00EB12D3" w:rsidRDefault="00EB12D3">
            <w:pPr>
              <w:jc w:val="center"/>
              <w:rPr>
                <w:sz w:val="20"/>
                <w:szCs w:val="20"/>
                <w:lang w:eastAsia="en-US"/>
              </w:rPr>
            </w:pPr>
          </w:p>
        </w:tc>
        <w:tc>
          <w:tcPr>
            <w:tcW w:w="291" w:type="dxa"/>
            <w:gridSpan w:val="2"/>
            <w:vAlign w:val="bottom"/>
          </w:tcPr>
          <w:p w14:paraId="1505C80F" w14:textId="77777777" w:rsidR="00EB12D3" w:rsidRDefault="00EB12D3">
            <w:pPr>
              <w:jc w:val="center"/>
              <w:rPr>
                <w:sz w:val="20"/>
                <w:szCs w:val="20"/>
                <w:lang w:eastAsia="en-US"/>
              </w:rPr>
            </w:pPr>
          </w:p>
        </w:tc>
        <w:tc>
          <w:tcPr>
            <w:tcW w:w="831" w:type="dxa"/>
            <w:gridSpan w:val="3"/>
            <w:vAlign w:val="bottom"/>
            <w:hideMark/>
          </w:tcPr>
          <w:p w14:paraId="19D89768" w14:textId="77777777" w:rsidR="00EB12D3" w:rsidRDefault="00EB12D3">
            <w:pPr>
              <w:rPr>
                <w:sz w:val="20"/>
                <w:szCs w:val="20"/>
                <w:lang w:eastAsia="en-US"/>
              </w:rPr>
            </w:pPr>
            <w:r>
              <w:rPr>
                <w:sz w:val="20"/>
                <w:szCs w:val="20"/>
                <w:lang w:eastAsia="en-US"/>
              </w:rPr>
              <w:t>по ОКПО</w:t>
            </w:r>
          </w:p>
        </w:tc>
        <w:tc>
          <w:tcPr>
            <w:tcW w:w="2106" w:type="dxa"/>
            <w:gridSpan w:val="10"/>
            <w:vAlign w:val="center"/>
          </w:tcPr>
          <w:p w14:paraId="25352DDA" w14:textId="77777777" w:rsidR="00EB12D3" w:rsidRDefault="00EB12D3">
            <w:pPr>
              <w:rPr>
                <w:sz w:val="20"/>
                <w:szCs w:val="20"/>
                <w:lang w:eastAsia="en-US"/>
              </w:rPr>
            </w:pPr>
          </w:p>
        </w:tc>
      </w:tr>
      <w:tr w:rsidR="00EB12D3" w14:paraId="13B6B091" w14:textId="77777777" w:rsidTr="00EB12D3">
        <w:trPr>
          <w:gridAfter w:val="1"/>
          <w:wAfter w:w="144" w:type="dxa"/>
          <w:trHeight w:val="20"/>
        </w:trPr>
        <w:tc>
          <w:tcPr>
            <w:tcW w:w="304" w:type="dxa"/>
            <w:gridSpan w:val="2"/>
            <w:vAlign w:val="bottom"/>
          </w:tcPr>
          <w:p w14:paraId="42C5B0B3" w14:textId="77777777" w:rsidR="00EB12D3" w:rsidRDefault="00EB12D3">
            <w:pPr>
              <w:jc w:val="right"/>
              <w:rPr>
                <w:sz w:val="20"/>
                <w:szCs w:val="20"/>
                <w:lang w:eastAsia="en-US"/>
              </w:rPr>
            </w:pPr>
          </w:p>
        </w:tc>
        <w:tc>
          <w:tcPr>
            <w:tcW w:w="859" w:type="dxa"/>
            <w:gridSpan w:val="2"/>
            <w:vAlign w:val="bottom"/>
          </w:tcPr>
          <w:p w14:paraId="35189AD8" w14:textId="77777777" w:rsidR="00EB12D3" w:rsidRDefault="00EB12D3">
            <w:pPr>
              <w:rPr>
                <w:sz w:val="20"/>
                <w:szCs w:val="20"/>
                <w:lang w:eastAsia="en-US"/>
              </w:rPr>
            </w:pPr>
          </w:p>
        </w:tc>
        <w:tc>
          <w:tcPr>
            <w:tcW w:w="344" w:type="dxa"/>
            <w:gridSpan w:val="2"/>
            <w:vAlign w:val="bottom"/>
          </w:tcPr>
          <w:p w14:paraId="0BF925D1" w14:textId="77777777" w:rsidR="00EB12D3" w:rsidRDefault="00EB12D3">
            <w:pPr>
              <w:rPr>
                <w:sz w:val="20"/>
                <w:szCs w:val="20"/>
                <w:lang w:eastAsia="en-US"/>
              </w:rPr>
            </w:pPr>
          </w:p>
        </w:tc>
        <w:tc>
          <w:tcPr>
            <w:tcW w:w="344" w:type="dxa"/>
            <w:gridSpan w:val="2"/>
            <w:vAlign w:val="bottom"/>
          </w:tcPr>
          <w:p w14:paraId="702C7221" w14:textId="77777777" w:rsidR="00EB12D3" w:rsidRDefault="00EB12D3">
            <w:pPr>
              <w:rPr>
                <w:sz w:val="20"/>
                <w:szCs w:val="20"/>
                <w:lang w:eastAsia="en-US"/>
              </w:rPr>
            </w:pPr>
          </w:p>
        </w:tc>
        <w:tc>
          <w:tcPr>
            <w:tcW w:w="346" w:type="dxa"/>
            <w:gridSpan w:val="2"/>
            <w:vAlign w:val="bottom"/>
          </w:tcPr>
          <w:p w14:paraId="74234675" w14:textId="77777777" w:rsidR="00EB12D3" w:rsidRDefault="00EB12D3">
            <w:pPr>
              <w:rPr>
                <w:sz w:val="20"/>
                <w:szCs w:val="20"/>
                <w:lang w:eastAsia="en-US"/>
              </w:rPr>
            </w:pPr>
          </w:p>
        </w:tc>
        <w:tc>
          <w:tcPr>
            <w:tcW w:w="237" w:type="dxa"/>
            <w:gridSpan w:val="2"/>
            <w:vAlign w:val="bottom"/>
          </w:tcPr>
          <w:p w14:paraId="0852FB0E" w14:textId="77777777" w:rsidR="00EB12D3" w:rsidRDefault="00EB12D3">
            <w:pPr>
              <w:rPr>
                <w:sz w:val="20"/>
                <w:szCs w:val="20"/>
                <w:lang w:eastAsia="en-US"/>
              </w:rPr>
            </w:pPr>
          </w:p>
        </w:tc>
        <w:tc>
          <w:tcPr>
            <w:tcW w:w="542" w:type="dxa"/>
            <w:gridSpan w:val="4"/>
            <w:vAlign w:val="bottom"/>
          </w:tcPr>
          <w:p w14:paraId="727607FF" w14:textId="77777777" w:rsidR="00EB12D3" w:rsidRDefault="00EB12D3">
            <w:pPr>
              <w:rPr>
                <w:sz w:val="20"/>
                <w:szCs w:val="20"/>
                <w:lang w:eastAsia="en-US"/>
              </w:rPr>
            </w:pPr>
          </w:p>
        </w:tc>
        <w:tc>
          <w:tcPr>
            <w:tcW w:w="347" w:type="dxa"/>
            <w:gridSpan w:val="2"/>
            <w:vAlign w:val="bottom"/>
          </w:tcPr>
          <w:p w14:paraId="351DBF84" w14:textId="77777777" w:rsidR="00EB12D3" w:rsidRDefault="00EB12D3">
            <w:pPr>
              <w:rPr>
                <w:sz w:val="20"/>
                <w:szCs w:val="20"/>
                <w:lang w:eastAsia="en-US"/>
              </w:rPr>
            </w:pPr>
          </w:p>
        </w:tc>
        <w:tc>
          <w:tcPr>
            <w:tcW w:w="304" w:type="dxa"/>
            <w:gridSpan w:val="2"/>
            <w:vAlign w:val="bottom"/>
          </w:tcPr>
          <w:p w14:paraId="51490AC9" w14:textId="77777777" w:rsidR="00EB12D3" w:rsidRDefault="00EB12D3">
            <w:pPr>
              <w:rPr>
                <w:sz w:val="20"/>
                <w:szCs w:val="20"/>
                <w:lang w:eastAsia="en-US"/>
              </w:rPr>
            </w:pPr>
          </w:p>
        </w:tc>
        <w:tc>
          <w:tcPr>
            <w:tcW w:w="4402" w:type="dxa"/>
            <w:gridSpan w:val="6"/>
            <w:hideMark/>
          </w:tcPr>
          <w:p w14:paraId="7A2FA712" w14:textId="77777777" w:rsidR="00EB12D3" w:rsidRDefault="00EB12D3">
            <w:pPr>
              <w:rPr>
                <w:sz w:val="16"/>
                <w:szCs w:val="16"/>
                <w:lang w:eastAsia="en-US"/>
              </w:rPr>
            </w:pPr>
            <w:r>
              <w:rPr>
                <w:sz w:val="16"/>
                <w:szCs w:val="16"/>
                <w:lang w:eastAsia="en-US"/>
              </w:rPr>
              <w:t>(организация, адрес, телефон, факс)</w:t>
            </w:r>
          </w:p>
        </w:tc>
        <w:tc>
          <w:tcPr>
            <w:tcW w:w="591" w:type="dxa"/>
            <w:vAlign w:val="bottom"/>
          </w:tcPr>
          <w:p w14:paraId="11294684" w14:textId="77777777" w:rsidR="00EB12D3" w:rsidRDefault="00EB12D3">
            <w:pPr>
              <w:rPr>
                <w:sz w:val="16"/>
                <w:szCs w:val="16"/>
                <w:lang w:eastAsia="en-US"/>
              </w:rPr>
            </w:pPr>
          </w:p>
        </w:tc>
        <w:tc>
          <w:tcPr>
            <w:tcW w:w="305" w:type="dxa"/>
            <w:vAlign w:val="bottom"/>
          </w:tcPr>
          <w:p w14:paraId="7782FBDC" w14:textId="77777777" w:rsidR="00EB12D3" w:rsidRDefault="00EB12D3">
            <w:pPr>
              <w:rPr>
                <w:sz w:val="20"/>
                <w:szCs w:val="20"/>
                <w:lang w:eastAsia="en-US"/>
              </w:rPr>
            </w:pPr>
          </w:p>
        </w:tc>
        <w:tc>
          <w:tcPr>
            <w:tcW w:w="306" w:type="dxa"/>
            <w:vAlign w:val="bottom"/>
          </w:tcPr>
          <w:p w14:paraId="770512D1" w14:textId="77777777" w:rsidR="00EB12D3" w:rsidRDefault="00EB12D3">
            <w:pPr>
              <w:rPr>
                <w:sz w:val="20"/>
                <w:szCs w:val="20"/>
                <w:lang w:eastAsia="en-US"/>
              </w:rPr>
            </w:pPr>
          </w:p>
        </w:tc>
        <w:tc>
          <w:tcPr>
            <w:tcW w:w="795" w:type="dxa"/>
            <w:gridSpan w:val="2"/>
            <w:vAlign w:val="bottom"/>
          </w:tcPr>
          <w:p w14:paraId="18AFCB59" w14:textId="77777777" w:rsidR="00EB12D3" w:rsidRDefault="00EB12D3">
            <w:pPr>
              <w:rPr>
                <w:sz w:val="20"/>
                <w:szCs w:val="20"/>
                <w:lang w:eastAsia="en-US"/>
              </w:rPr>
            </w:pPr>
          </w:p>
        </w:tc>
        <w:tc>
          <w:tcPr>
            <w:tcW w:w="306" w:type="dxa"/>
            <w:gridSpan w:val="2"/>
            <w:vAlign w:val="bottom"/>
          </w:tcPr>
          <w:p w14:paraId="2B18CCB5" w14:textId="77777777" w:rsidR="00EB12D3" w:rsidRDefault="00EB12D3">
            <w:pPr>
              <w:rPr>
                <w:sz w:val="20"/>
                <w:szCs w:val="20"/>
                <w:lang w:eastAsia="en-US"/>
              </w:rPr>
            </w:pPr>
          </w:p>
        </w:tc>
        <w:tc>
          <w:tcPr>
            <w:tcW w:w="306" w:type="dxa"/>
            <w:gridSpan w:val="2"/>
            <w:vAlign w:val="bottom"/>
          </w:tcPr>
          <w:p w14:paraId="7171F825" w14:textId="77777777" w:rsidR="00EB12D3" w:rsidRDefault="00EB12D3">
            <w:pPr>
              <w:rPr>
                <w:sz w:val="20"/>
                <w:szCs w:val="20"/>
                <w:lang w:eastAsia="en-US"/>
              </w:rPr>
            </w:pPr>
          </w:p>
        </w:tc>
        <w:tc>
          <w:tcPr>
            <w:tcW w:w="305" w:type="dxa"/>
            <w:gridSpan w:val="2"/>
            <w:vAlign w:val="bottom"/>
          </w:tcPr>
          <w:p w14:paraId="3C498CB7" w14:textId="77777777" w:rsidR="00EB12D3" w:rsidRDefault="00EB12D3">
            <w:pPr>
              <w:rPr>
                <w:sz w:val="20"/>
                <w:szCs w:val="20"/>
                <w:lang w:eastAsia="en-US"/>
              </w:rPr>
            </w:pPr>
          </w:p>
        </w:tc>
        <w:tc>
          <w:tcPr>
            <w:tcW w:w="306" w:type="dxa"/>
            <w:gridSpan w:val="2"/>
            <w:vAlign w:val="bottom"/>
          </w:tcPr>
          <w:p w14:paraId="6CA82A42" w14:textId="77777777" w:rsidR="00EB12D3" w:rsidRDefault="00EB12D3">
            <w:pPr>
              <w:rPr>
                <w:sz w:val="20"/>
                <w:szCs w:val="20"/>
                <w:lang w:eastAsia="en-US"/>
              </w:rPr>
            </w:pPr>
          </w:p>
        </w:tc>
        <w:tc>
          <w:tcPr>
            <w:tcW w:w="303" w:type="dxa"/>
            <w:gridSpan w:val="2"/>
            <w:vAlign w:val="bottom"/>
          </w:tcPr>
          <w:p w14:paraId="0A6A27C2" w14:textId="77777777" w:rsidR="00EB12D3" w:rsidRDefault="00EB12D3">
            <w:pPr>
              <w:rPr>
                <w:sz w:val="20"/>
                <w:szCs w:val="20"/>
                <w:lang w:eastAsia="en-US"/>
              </w:rPr>
            </w:pPr>
          </w:p>
        </w:tc>
        <w:tc>
          <w:tcPr>
            <w:tcW w:w="305" w:type="dxa"/>
            <w:gridSpan w:val="2"/>
            <w:vAlign w:val="bottom"/>
          </w:tcPr>
          <w:p w14:paraId="2583E1AB" w14:textId="77777777" w:rsidR="00EB12D3" w:rsidRDefault="00EB12D3">
            <w:pPr>
              <w:rPr>
                <w:sz w:val="20"/>
                <w:szCs w:val="20"/>
                <w:lang w:eastAsia="en-US"/>
              </w:rPr>
            </w:pPr>
          </w:p>
        </w:tc>
        <w:tc>
          <w:tcPr>
            <w:tcW w:w="308" w:type="dxa"/>
            <w:gridSpan w:val="2"/>
            <w:vAlign w:val="bottom"/>
          </w:tcPr>
          <w:p w14:paraId="4F752CB2" w14:textId="77777777" w:rsidR="00EB12D3" w:rsidRDefault="00EB12D3">
            <w:pPr>
              <w:rPr>
                <w:sz w:val="20"/>
                <w:szCs w:val="20"/>
                <w:lang w:eastAsia="en-US"/>
              </w:rPr>
            </w:pPr>
          </w:p>
        </w:tc>
        <w:tc>
          <w:tcPr>
            <w:tcW w:w="304" w:type="dxa"/>
            <w:gridSpan w:val="2"/>
            <w:vAlign w:val="bottom"/>
          </w:tcPr>
          <w:p w14:paraId="5D407EC1" w14:textId="77777777" w:rsidR="00EB12D3" w:rsidRDefault="00EB12D3">
            <w:pPr>
              <w:rPr>
                <w:sz w:val="20"/>
                <w:szCs w:val="20"/>
                <w:lang w:eastAsia="en-US"/>
              </w:rPr>
            </w:pPr>
          </w:p>
        </w:tc>
        <w:tc>
          <w:tcPr>
            <w:tcW w:w="305" w:type="dxa"/>
            <w:gridSpan w:val="3"/>
            <w:vAlign w:val="bottom"/>
          </w:tcPr>
          <w:p w14:paraId="0E4BA701" w14:textId="77777777" w:rsidR="00EB12D3" w:rsidRDefault="00EB12D3">
            <w:pPr>
              <w:rPr>
                <w:sz w:val="20"/>
                <w:szCs w:val="20"/>
                <w:lang w:eastAsia="en-US"/>
              </w:rPr>
            </w:pPr>
          </w:p>
        </w:tc>
        <w:tc>
          <w:tcPr>
            <w:tcW w:w="817" w:type="dxa"/>
            <w:gridSpan w:val="2"/>
            <w:vAlign w:val="bottom"/>
          </w:tcPr>
          <w:p w14:paraId="075292A1" w14:textId="77777777" w:rsidR="00EB12D3" w:rsidRDefault="00EB12D3">
            <w:pPr>
              <w:rPr>
                <w:sz w:val="20"/>
                <w:szCs w:val="20"/>
                <w:lang w:eastAsia="en-US"/>
              </w:rPr>
            </w:pPr>
          </w:p>
        </w:tc>
        <w:tc>
          <w:tcPr>
            <w:tcW w:w="2106" w:type="dxa"/>
            <w:gridSpan w:val="10"/>
            <w:tcBorders>
              <w:top w:val="single" w:sz="4" w:space="0" w:color="000000"/>
              <w:left w:val="single" w:sz="8" w:space="0" w:color="000000"/>
              <w:bottom w:val="single" w:sz="4" w:space="0" w:color="000000"/>
              <w:right w:val="single" w:sz="8" w:space="0" w:color="000000"/>
            </w:tcBorders>
            <w:vAlign w:val="bottom"/>
          </w:tcPr>
          <w:p w14:paraId="05CFE5FC" w14:textId="77777777" w:rsidR="00EB12D3" w:rsidRDefault="00EB12D3">
            <w:pPr>
              <w:jc w:val="center"/>
              <w:rPr>
                <w:sz w:val="20"/>
                <w:szCs w:val="20"/>
                <w:lang w:eastAsia="en-US"/>
              </w:rPr>
            </w:pPr>
          </w:p>
        </w:tc>
      </w:tr>
      <w:tr w:rsidR="00EB12D3" w14:paraId="3BC0D122" w14:textId="77777777" w:rsidTr="00EB12D3">
        <w:trPr>
          <w:gridAfter w:val="1"/>
          <w:wAfter w:w="144" w:type="dxa"/>
          <w:trHeight w:val="20"/>
        </w:trPr>
        <w:tc>
          <w:tcPr>
            <w:tcW w:w="304" w:type="dxa"/>
            <w:gridSpan w:val="2"/>
            <w:vAlign w:val="bottom"/>
          </w:tcPr>
          <w:p w14:paraId="62A0711B" w14:textId="77777777" w:rsidR="00EB12D3" w:rsidRDefault="00EB12D3">
            <w:pPr>
              <w:jc w:val="center"/>
              <w:rPr>
                <w:sz w:val="20"/>
                <w:szCs w:val="20"/>
                <w:lang w:eastAsia="en-US"/>
              </w:rPr>
            </w:pPr>
          </w:p>
        </w:tc>
        <w:tc>
          <w:tcPr>
            <w:tcW w:w="2116" w:type="dxa"/>
            <w:gridSpan w:val="9"/>
            <w:vAlign w:val="bottom"/>
            <w:hideMark/>
          </w:tcPr>
          <w:p w14:paraId="40200F1F" w14:textId="77777777" w:rsidR="00EB12D3" w:rsidRDefault="00EB12D3">
            <w:pPr>
              <w:rPr>
                <w:sz w:val="20"/>
                <w:szCs w:val="20"/>
                <w:lang w:eastAsia="en-US"/>
              </w:rPr>
            </w:pPr>
            <w:r>
              <w:rPr>
                <w:sz w:val="20"/>
                <w:szCs w:val="20"/>
                <w:lang w:eastAsia="en-US"/>
              </w:rPr>
              <w:t>Заказчик (Генподрядчик)</w:t>
            </w:r>
          </w:p>
        </w:tc>
        <w:tc>
          <w:tcPr>
            <w:tcW w:w="10049" w:type="dxa"/>
            <w:gridSpan w:val="36"/>
            <w:tcBorders>
              <w:top w:val="nil"/>
              <w:left w:val="nil"/>
              <w:bottom w:val="single" w:sz="4" w:space="0" w:color="000000"/>
              <w:right w:val="nil"/>
            </w:tcBorders>
            <w:vAlign w:val="bottom"/>
          </w:tcPr>
          <w:p w14:paraId="28F0EAD6" w14:textId="77777777" w:rsidR="00EB12D3" w:rsidRDefault="00EB12D3">
            <w:pPr>
              <w:jc w:val="center"/>
              <w:rPr>
                <w:sz w:val="20"/>
                <w:szCs w:val="20"/>
                <w:lang w:eastAsia="en-US"/>
              </w:rPr>
            </w:pPr>
          </w:p>
        </w:tc>
        <w:tc>
          <w:tcPr>
            <w:tcW w:w="291" w:type="dxa"/>
            <w:gridSpan w:val="2"/>
            <w:vAlign w:val="bottom"/>
          </w:tcPr>
          <w:p w14:paraId="3D6DCDAA" w14:textId="77777777" w:rsidR="00EB12D3" w:rsidRDefault="00EB12D3">
            <w:pPr>
              <w:jc w:val="center"/>
              <w:rPr>
                <w:sz w:val="20"/>
                <w:szCs w:val="20"/>
                <w:lang w:eastAsia="en-US"/>
              </w:rPr>
            </w:pPr>
          </w:p>
        </w:tc>
        <w:tc>
          <w:tcPr>
            <w:tcW w:w="831" w:type="dxa"/>
            <w:gridSpan w:val="3"/>
            <w:vAlign w:val="bottom"/>
            <w:hideMark/>
          </w:tcPr>
          <w:p w14:paraId="3877B5E5" w14:textId="77777777" w:rsidR="00EB12D3" w:rsidRDefault="00EB12D3">
            <w:pPr>
              <w:rPr>
                <w:sz w:val="20"/>
                <w:szCs w:val="20"/>
                <w:lang w:eastAsia="en-US"/>
              </w:rPr>
            </w:pPr>
            <w:r>
              <w:rPr>
                <w:sz w:val="20"/>
                <w:szCs w:val="20"/>
                <w:lang w:eastAsia="en-US"/>
              </w:rPr>
              <w:t>по ОКПО</w:t>
            </w:r>
          </w:p>
        </w:tc>
        <w:tc>
          <w:tcPr>
            <w:tcW w:w="2106" w:type="dxa"/>
            <w:gridSpan w:val="10"/>
            <w:vAlign w:val="center"/>
          </w:tcPr>
          <w:p w14:paraId="6389E270" w14:textId="77777777" w:rsidR="00EB12D3" w:rsidRDefault="00EB12D3">
            <w:pPr>
              <w:rPr>
                <w:sz w:val="20"/>
                <w:szCs w:val="20"/>
                <w:lang w:eastAsia="en-US"/>
              </w:rPr>
            </w:pPr>
          </w:p>
        </w:tc>
      </w:tr>
      <w:tr w:rsidR="00EB12D3" w14:paraId="0F8A1E9D" w14:textId="77777777" w:rsidTr="00EB12D3">
        <w:trPr>
          <w:gridAfter w:val="1"/>
          <w:wAfter w:w="144" w:type="dxa"/>
          <w:trHeight w:val="20"/>
        </w:trPr>
        <w:tc>
          <w:tcPr>
            <w:tcW w:w="304" w:type="dxa"/>
            <w:gridSpan w:val="2"/>
            <w:vAlign w:val="bottom"/>
          </w:tcPr>
          <w:p w14:paraId="6F23D526" w14:textId="77777777" w:rsidR="00EB12D3" w:rsidRDefault="00EB12D3">
            <w:pPr>
              <w:jc w:val="right"/>
              <w:rPr>
                <w:sz w:val="20"/>
                <w:szCs w:val="20"/>
                <w:lang w:eastAsia="en-US"/>
              </w:rPr>
            </w:pPr>
          </w:p>
        </w:tc>
        <w:tc>
          <w:tcPr>
            <w:tcW w:w="859" w:type="dxa"/>
            <w:gridSpan w:val="2"/>
            <w:vAlign w:val="bottom"/>
          </w:tcPr>
          <w:p w14:paraId="4CB4FDCD" w14:textId="77777777" w:rsidR="00EB12D3" w:rsidRDefault="00EB12D3">
            <w:pPr>
              <w:rPr>
                <w:sz w:val="20"/>
                <w:szCs w:val="20"/>
                <w:lang w:eastAsia="en-US"/>
              </w:rPr>
            </w:pPr>
          </w:p>
        </w:tc>
        <w:tc>
          <w:tcPr>
            <w:tcW w:w="344" w:type="dxa"/>
            <w:gridSpan w:val="2"/>
            <w:vAlign w:val="bottom"/>
          </w:tcPr>
          <w:p w14:paraId="567989FF" w14:textId="77777777" w:rsidR="00EB12D3" w:rsidRDefault="00EB12D3">
            <w:pPr>
              <w:rPr>
                <w:sz w:val="20"/>
                <w:szCs w:val="20"/>
                <w:lang w:eastAsia="en-US"/>
              </w:rPr>
            </w:pPr>
          </w:p>
        </w:tc>
        <w:tc>
          <w:tcPr>
            <w:tcW w:w="344" w:type="dxa"/>
            <w:gridSpan w:val="2"/>
            <w:vAlign w:val="bottom"/>
          </w:tcPr>
          <w:p w14:paraId="0FAFE464" w14:textId="77777777" w:rsidR="00EB12D3" w:rsidRDefault="00EB12D3">
            <w:pPr>
              <w:rPr>
                <w:sz w:val="20"/>
                <w:szCs w:val="20"/>
                <w:lang w:eastAsia="en-US"/>
              </w:rPr>
            </w:pPr>
          </w:p>
        </w:tc>
        <w:tc>
          <w:tcPr>
            <w:tcW w:w="346" w:type="dxa"/>
            <w:gridSpan w:val="2"/>
            <w:vAlign w:val="bottom"/>
          </w:tcPr>
          <w:p w14:paraId="69D98141" w14:textId="77777777" w:rsidR="00EB12D3" w:rsidRDefault="00EB12D3">
            <w:pPr>
              <w:rPr>
                <w:sz w:val="20"/>
                <w:szCs w:val="20"/>
                <w:lang w:eastAsia="en-US"/>
              </w:rPr>
            </w:pPr>
          </w:p>
        </w:tc>
        <w:tc>
          <w:tcPr>
            <w:tcW w:w="237" w:type="dxa"/>
            <w:gridSpan w:val="2"/>
            <w:vAlign w:val="bottom"/>
          </w:tcPr>
          <w:p w14:paraId="58408BE7" w14:textId="77777777" w:rsidR="00EB12D3" w:rsidRDefault="00EB12D3">
            <w:pPr>
              <w:rPr>
                <w:sz w:val="20"/>
                <w:szCs w:val="20"/>
                <w:lang w:eastAsia="en-US"/>
              </w:rPr>
            </w:pPr>
          </w:p>
        </w:tc>
        <w:tc>
          <w:tcPr>
            <w:tcW w:w="542" w:type="dxa"/>
            <w:gridSpan w:val="4"/>
            <w:vAlign w:val="bottom"/>
          </w:tcPr>
          <w:p w14:paraId="3F440F55" w14:textId="77777777" w:rsidR="00EB12D3" w:rsidRDefault="00EB12D3">
            <w:pPr>
              <w:rPr>
                <w:sz w:val="20"/>
                <w:szCs w:val="20"/>
                <w:lang w:eastAsia="en-US"/>
              </w:rPr>
            </w:pPr>
          </w:p>
        </w:tc>
        <w:tc>
          <w:tcPr>
            <w:tcW w:w="347" w:type="dxa"/>
            <w:gridSpan w:val="2"/>
            <w:vAlign w:val="bottom"/>
          </w:tcPr>
          <w:p w14:paraId="310D17BB" w14:textId="77777777" w:rsidR="00EB12D3" w:rsidRDefault="00EB12D3">
            <w:pPr>
              <w:rPr>
                <w:sz w:val="20"/>
                <w:szCs w:val="20"/>
                <w:lang w:eastAsia="en-US"/>
              </w:rPr>
            </w:pPr>
          </w:p>
        </w:tc>
        <w:tc>
          <w:tcPr>
            <w:tcW w:w="304" w:type="dxa"/>
            <w:gridSpan w:val="2"/>
            <w:vAlign w:val="bottom"/>
          </w:tcPr>
          <w:p w14:paraId="5E543155" w14:textId="77777777" w:rsidR="00EB12D3" w:rsidRDefault="00EB12D3">
            <w:pPr>
              <w:rPr>
                <w:sz w:val="20"/>
                <w:szCs w:val="20"/>
                <w:lang w:eastAsia="en-US"/>
              </w:rPr>
            </w:pPr>
          </w:p>
        </w:tc>
        <w:tc>
          <w:tcPr>
            <w:tcW w:w="4402" w:type="dxa"/>
            <w:gridSpan w:val="6"/>
            <w:hideMark/>
          </w:tcPr>
          <w:p w14:paraId="5EF55FE5" w14:textId="77777777" w:rsidR="00EB12D3" w:rsidRDefault="00EB12D3">
            <w:pPr>
              <w:rPr>
                <w:sz w:val="16"/>
                <w:szCs w:val="16"/>
                <w:lang w:eastAsia="en-US"/>
              </w:rPr>
            </w:pPr>
            <w:r>
              <w:rPr>
                <w:sz w:val="16"/>
                <w:szCs w:val="16"/>
                <w:lang w:eastAsia="en-US"/>
              </w:rPr>
              <w:t>(организация, адрес, телефон, факс)</w:t>
            </w:r>
          </w:p>
        </w:tc>
        <w:tc>
          <w:tcPr>
            <w:tcW w:w="591" w:type="dxa"/>
            <w:vAlign w:val="bottom"/>
          </w:tcPr>
          <w:p w14:paraId="066CC21D" w14:textId="77777777" w:rsidR="00EB12D3" w:rsidRDefault="00EB12D3">
            <w:pPr>
              <w:rPr>
                <w:sz w:val="16"/>
                <w:szCs w:val="16"/>
                <w:lang w:eastAsia="en-US"/>
              </w:rPr>
            </w:pPr>
          </w:p>
        </w:tc>
        <w:tc>
          <w:tcPr>
            <w:tcW w:w="305" w:type="dxa"/>
            <w:vAlign w:val="bottom"/>
          </w:tcPr>
          <w:p w14:paraId="155F97EC" w14:textId="77777777" w:rsidR="00EB12D3" w:rsidRDefault="00EB12D3">
            <w:pPr>
              <w:rPr>
                <w:sz w:val="20"/>
                <w:szCs w:val="20"/>
                <w:lang w:eastAsia="en-US"/>
              </w:rPr>
            </w:pPr>
          </w:p>
        </w:tc>
        <w:tc>
          <w:tcPr>
            <w:tcW w:w="306" w:type="dxa"/>
            <w:vAlign w:val="bottom"/>
          </w:tcPr>
          <w:p w14:paraId="0F53F3DB" w14:textId="77777777" w:rsidR="00EB12D3" w:rsidRDefault="00EB12D3">
            <w:pPr>
              <w:rPr>
                <w:sz w:val="20"/>
                <w:szCs w:val="20"/>
                <w:lang w:eastAsia="en-US"/>
              </w:rPr>
            </w:pPr>
          </w:p>
        </w:tc>
        <w:tc>
          <w:tcPr>
            <w:tcW w:w="795" w:type="dxa"/>
            <w:gridSpan w:val="2"/>
            <w:vAlign w:val="bottom"/>
          </w:tcPr>
          <w:p w14:paraId="22BED81A" w14:textId="77777777" w:rsidR="00EB12D3" w:rsidRDefault="00EB12D3">
            <w:pPr>
              <w:rPr>
                <w:sz w:val="20"/>
                <w:szCs w:val="20"/>
                <w:lang w:eastAsia="en-US"/>
              </w:rPr>
            </w:pPr>
          </w:p>
        </w:tc>
        <w:tc>
          <w:tcPr>
            <w:tcW w:w="306" w:type="dxa"/>
            <w:gridSpan w:val="2"/>
            <w:vAlign w:val="bottom"/>
          </w:tcPr>
          <w:p w14:paraId="0E751220" w14:textId="77777777" w:rsidR="00EB12D3" w:rsidRDefault="00EB12D3">
            <w:pPr>
              <w:rPr>
                <w:sz w:val="20"/>
                <w:szCs w:val="20"/>
                <w:lang w:eastAsia="en-US"/>
              </w:rPr>
            </w:pPr>
          </w:p>
        </w:tc>
        <w:tc>
          <w:tcPr>
            <w:tcW w:w="306" w:type="dxa"/>
            <w:gridSpan w:val="2"/>
            <w:vAlign w:val="bottom"/>
          </w:tcPr>
          <w:p w14:paraId="3C44FD56" w14:textId="77777777" w:rsidR="00EB12D3" w:rsidRDefault="00EB12D3">
            <w:pPr>
              <w:rPr>
                <w:sz w:val="20"/>
                <w:szCs w:val="20"/>
                <w:lang w:eastAsia="en-US"/>
              </w:rPr>
            </w:pPr>
          </w:p>
        </w:tc>
        <w:tc>
          <w:tcPr>
            <w:tcW w:w="305" w:type="dxa"/>
            <w:gridSpan w:val="2"/>
            <w:vAlign w:val="bottom"/>
          </w:tcPr>
          <w:p w14:paraId="3DB7B06C" w14:textId="77777777" w:rsidR="00EB12D3" w:rsidRDefault="00EB12D3">
            <w:pPr>
              <w:rPr>
                <w:sz w:val="20"/>
                <w:szCs w:val="20"/>
                <w:lang w:eastAsia="en-US"/>
              </w:rPr>
            </w:pPr>
          </w:p>
        </w:tc>
        <w:tc>
          <w:tcPr>
            <w:tcW w:w="306" w:type="dxa"/>
            <w:gridSpan w:val="2"/>
            <w:vAlign w:val="bottom"/>
          </w:tcPr>
          <w:p w14:paraId="4AF7F374" w14:textId="77777777" w:rsidR="00EB12D3" w:rsidRDefault="00EB12D3">
            <w:pPr>
              <w:rPr>
                <w:sz w:val="20"/>
                <w:szCs w:val="20"/>
                <w:lang w:eastAsia="en-US"/>
              </w:rPr>
            </w:pPr>
          </w:p>
        </w:tc>
        <w:tc>
          <w:tcPr>
            <w:tcW w:w="303" w:type="dxa"/>
            <w:gridSpan w:val="2"/>
            <w:vAlign w:val="bottom"/>
          </w:tcPr>
          <w:p w14:paraId="25438947" w14:textId="77777777" w:rsidR="00EB12D3" w:rsidRDefault="00EB12D3">
            <w:pPr>
              <w:rPr>
                <w:sz w:val="20"/>
                <w:szCs w:val="20"/>
                <w:lang w:eastAsia="en-US"/>
              </w:rPr>
            </w:pPr>
          </w:p>
        </w:tc>
        <w:tc>
          <w:tcPr>
            <w:tcW w:w="305" w:type="dxa"/>
            <w:gridSpan w:val="2"/>
            <w:vAlign w:val="bottom"/>
          </w:tcPr>
          <w:p w14:paraId="2AF61DFE" w14:textId="77777777" w:rsidR="00EB12D3" w:rsidRDefault="00EB12D3">
            <w:pPr>
              <w:rPr>
                <w:sz w:val="20"/>
                <w:szCs w:val="20"/>
                <w:lang w:eastAsia="en-US"/>
              </w:rPr>
            </w:pPr>
          </w:p>
        </w:tc>
        <w:tc>
          <w:tcPr>
            <w:tcW w:w="308" w:type="dxa"/>
            <w:gridSpan w:val="2"/>
            <w:vAlign w:val="bottom"/>
          </w:tcPr>
          <w:p w14:paraId="3EE971C4" w14:textId="77777777" w:rsidR="00EB12D3" w:rsidRDefault="00EB12D3">
            <w:pPr>
              <w:rPr>
                <w:sz w:val="20"/>
                <w:szCs w:val="20"/>
                <w:lang w:eastAsia="en-US"/>
              </w:rPr>
            </w:pPr>
          </w:p>
        </w:tc>
        <w:tc>
          <w:tcPr>
            <w:tcW w:w="304" w:type="dxa"/>
            <w:gridSpan w:val="2"/>
            <w:vAlign w:val="bottom"/>
          </w:tcPr>
          <w:p w14:paraId="1CBE338A" w14:textId="77777777" w:rsidR="00EB12D3" w:rsidRDefault="00EB12D3">
            <w:pPr>
              <w:rPr>
                <w:sz w:val="20"/>
                <w:szCs w:val="20"/>
                <w:lang w:eastAsia="en-US"/>
              </w:rPr>
            </w:pPr>
          </w:p>
        </w:tc>
        <w:tc>
          <w:tcPr>
            <w:tcW w:w="305" w:type="dxa"/>
            <w:gridSpan w:val="3"/>
            <w:vAlign w:val="bottom"/>
          </w:tcPr>
          <w:p w14:paraId="47CBE59C" w14:textId="77777777" w:rsidR="00EB12D3" w:rsidRDefault="00EB12D3">
            <w:pPr>
              <w:rPr>
                <w:sz w:val="20"/>
                <w:szCs w:val="20"/>
                <w:lang w:eastAsia="en-US"/>
              </w:rPr>
            </w:pPr>
          </w:p>
        </w:tc>
        <w:tc>
          <w:tcPr>
            <w:tcW w:w="817" w:type="dxa"/>
            <w:gridSpan w:val="2"/>
            <w:vAlign w:val="bottom"/>
          </w:tcPr>
          <w:p w14:paraId="74347F84" w14:textId="77777777" w:rsidR="00EB12D3" w:rsidRDefault="00EB12D3">
            <w:pPr>
              <w:rPr>
                <w:sz w:val="20"/>
                <w:szCs w:val="20"/>
                <w:lang w:eastAsia="en-US"/>
              </w:rPr>
            </w:pPr>
          </w:p>
        </w:tc>
        <w:tc>
          <w:tcPr>
            <w:tcW w:w="2106" w:type="dxa"/>
            <w:gridSpan w:val="10"/>
            <w:tcBorders>
              <w:top w:val="single" w:sz="4" w:space="0" w:color="000000"/>
              <w:left w:val="single" w:sz="8" w:space="0" w:color="000000"/>
              <w:bottom w:val="single" w:sz="4" w:space="0" w:color="000000"/>
              <w:right w:val="single" w:sz="8" w:space="0" w:color="000000"/>
            </w:tcBorders>
            <w:vAlign w:val="bottom"/>
          </w:tcPr>
          <w:p w14:paraId="1D0CCFBC" w14:textId="77777777" w:rsidR="00EB12D3" w:rsidRDefault="00EB12D3">
            <w:pPr>
              <w:jc w:val="center"/>
              <w:rPr>
                <w:sz w:val="20"/>
                <w:szCs w:val="20"/>
                <w:lang w:eastAsia="en-US"/>
              </w:rPr>
            </w:pPr>
          </w:p>
        </w:tc>
      </w:tr>
      <w:tr w:rsidR="00EB12D3" w14:paraId="28BB8B80" w14:textId="77777777" w:rsidTr="00EB12D3">
        <w:trPr>
          <w:gridAfter w:val="1"/>
          <w:wAfter w:w="144" w:type="dxa"/>
          <w:trHeight w:val="20"/>
        </w:trPr>
        <w:tc>
          <w:tcPr>
            <w:tcW w:w="304" w:type="dxa"/>
            <w:gridSpan w:val="2"/>
            <w:vAlign w:val="bottom"/>
          </w:tcPr>
          <w:p w14:paraId="40C5332B" w14:textId="77777777" w:rsidR="00EB12D3" w:rsidRDefault="00EB12D3">
            <w:pPr>
              <w:jc w:val="center"/>
              <w:rPr>
                <w:sz w:val="20"/>
                <w:szCs w:val="20"/>
                <w:lang w:eastAsia="en-US"/>
              </w:rPr>
            </w:pPr>
          </w:p>
        </w:tc>
        <w:tc>
          <w:tcPr>
            <w:tcW w:w="2661" w:type="dxa"/>
            <w:gridSpan w:val="13"/>
            <w:vAlign w:val="bottom"/>
            <w:hideMark/>
          </w:tcPr>
          <w:p w14:paraId="6848D30F" w14:textId="77777777" w:rsidR="00EB12D3" w:rsidRDefault="00EB12D3">
            <w:pPr>
              <w:rPr>
                <w:sz w:val="20"/>
                <w:szCs w:val="20"/>
                <w:lang w:eastAsia="en-US"/>
              </w:rPr>
            </w:pPr>
            <w:r>
              <w:rPr>
                <w:sz w:val="20"/>
                <w:szCs w:val="20"/>
                <w:lang w:eastAsia="en-US"/>
              </w:rPr>
              <w:t>Подрядчик (Субподрядчик)</w:t>
            </w:r>
          </w:p>
        </w:tc>
        <w:tc>
          <w:tcPr>
            <w:tcW w:w="9504" w:type="dxa"/>
            <w:gridSpan w:val="32"/>
            <w:tcBorders>
              <w:top w:val="nil"/>
              <w:left w:val="nil"/>
              <w:bottom w:val="single" w:sz="4" w:space="0" w:color="000000"/>
              <w:right w:val="nil"/>
            </w:tcBorders>
            <w:vAlign w:val="bottom"/>
          </w:tcPr>
          <w:p w14:paraId="4CD5C981" w14:textId="77777777" w:rsidR="00EB12D3" w:rsidRDefault="00EB12D3">
            <w:pPr>
              <w:jc w:val="center"/>
              <w:rPr>
                <w:sz w:val="20"/>
                <w:szCs w:val="20"/>
                <w:lang w:eastAsia="en-US"/>
              </w:rPr>
            </w:pPr>
          </w:p>
        </w:tc>
        <w:tc>
          <w:tcPr>
            <w:tcW w:w="291" w:type="dxa"/>
            <w:gridSpan w:val="2"/>
            <w:vAlign w:val="bottom"/>
          </w:tcPr>
          <w:p w14:paraId="40A038A6" w14:textId="77777777" w:rsidR="00EB12D3" w:rsidRDefault="00EB12D3">
            <w:pPr>
              <w:jc w:val="center"/>
              <w:rPr>
                <w:sz w:val="20"/>
                <w:szCs w:val="20"/>
                <w:lang w:eastAsia="en-US"/>
              </w:rPr>
            </w:pPr>
          </w:p>
        </w:tc>
        <w:tc>
          <w:tcPr>
            <w:tcW w:w="831" w:type="dxa"/>
            <w:gridSpan w:val="3"/>
            <w:vAlign w:val="bottom"/>
            <w:hideMark/>
          </w:tcPr>
          <w:p w14:paraId="5DAA0987" w14:textId="77777777" w:rsidR="00EB12D3" w:rsidRDefault="00EB12D3">
            <w:pPr>
              <w:rPr>
                <w:sz w:val="20"/>
                <w:szCs w:val="20"/>
                <w:lang w:eastAsia="en-US"/>
              </w:rPr>
            </w:pPr>
            <w:r>
              <w:rPr>
                <w:sz w:val="20"/>
                <w:szCs w:val="20"/>
                <w:lang w:eastAsia="en-US"/>
              </w:rPr>
              <w:t>по ОКПО</w:t>
            </w:r>
          </w:p>
        </w:tc>
        <w:tc>
          <w:tcPr>
            <w:tcW w:w="2106" w:type="dxa"/>
            <w:gridSpan w:val="10"/>
            <w:vAlign w:val="center"/>
          </w:tcPr>
          <w:p w14:paraId="5F3C55FC" w14:textId="77777777" w:rsidR="00EB12D3" w:rsidRDefault="00EB12D3">
            <w:pPr>
              <w:rPr>
                <w:sz w:val="20"/>
                <w:szCs w:val="20"/>
                <w:lang w:eastAsia="en-US"/>
              </w:rPr>
            </w:pPr>
          </w:p>
        </w:tc>
      </w:tr>
      <w:tr w:rsidR="00EB12D3" w14:paraId="3FC672D6" w14:textId="77777777" w:rsidTr="00EB12D3">
        <w:trPr>
          <w:gridAfter w:val="1"/>
          <w:wAfter w:w="144" w:type="dxa"/>
          <w:trHeight w:val="20"/>
        </w:trPr>
        <w:tc>
          <w:tcPr>
            <w:tcW w:w="304" w:type="dxa"/>
            <w:gridSpan w:val="2"/>
            <w:vAlign w:val="bottom"/>
          </w:tcPr>
          <w:p w14:paraId="3DE37701" w14:textId="77777777" w:rsidR="00EB12D3" w:rsidRDefault="00EB12D3">
            <w:pPr>
              <w:jc w:val="right"/>
              <w:rPr>
                <w:sz w:val="20"/>
                <w:szCs w:val="20"/>
                <w:lang w:eastAsia="en-US"/>
              </w:rPr>
            </w:pPr>
          </w:p>
        </w:tc>
        <w:tc>
          <w:tcPr>
            <w:tcW w:w="859" w:type="dxa"/>
            <w:gridSpan w:val="2"/>
            <w:vAlign w:val="bottom"/>
          </w:tcPr>
          <w:p w14:paraId="5A594278" w14:textId="77777777" w:rsidR="00EB12D3" w:rsidRDefault="00EB12D3">
            <w:pPr>
              <w:rPr>
                <w:sz w:val="20"/>
                <w:szCs w:val="20"/>
                <w:lang w:eastAsia="en-US"/>
              </w:rPr>
            </w:pPr>
          </w:p>
        </w:tc>
        <w:tc>
          <w:tcPr>
            <w:tcW w:w="344" w:type="dxa"/>
            <w:gridSpan w:val="2"/>
            <w:vAlign w:val="bottom"/>
          </w:tcPr>
          <w:p w14:paraId="2D57DF05" w14:textId="77777777" w:rsidR="00EB12D3" w:rsidRDefault="00EB12D3">
            <w:pPr>
              <w:rPr>
                <w:sz w:val="20"/>
                <w:szCs w:val="20"/>
                <w:lang w:eastAsia="en-US"/>
              </w:rPr>
            </w:pPr>
          </w:p>
        </w:tc>
        <w:tc>
          <w:tcPr>
            <w:tcW w:w="344" w:type="dxa"/>
            <w:gridSpan w:val="2"/>
            <w:vAlign w:val="bottom"/>
          </w:tcPr>
          <w:p w14:paraId="1F138C19" w14:textId="77777777" w:rsidR="00EB12D3" w:rsidRDefault="00EB12D3">
            <w:pPr>
              <w:rPr>
                <w:sz w:val="20"/>
                <w:szCs w:val="20"/>
                <w:lang w:eastAsia="en-US"/>
              </w:rPr>
            </w:pPr>
          </w:p>
        </w:tc>
        <w:tc>
          <w:tcPr>
            <w:tcW w:w="346" w:type="dxa"/>
            <w:gridSpan w:val="2"/>
            <w:vAlign w:val="bottom"/>
          </w:tcPr>
          <w:p w14:paraId="4BF26749" w14:textId="77777777" w:rsidR="00EB12D3" w:rsidRDefault="00EB12D3">
            <w:pPr>
              <w:rPr>
                <w:sz w:val="20"/>
                <w:szCs w:val="20"/>
                <w:lang w:eastAsia="en-US"/>
              </w:rPr>
            </w:pPr>
          </w:p>
        </w:tc>
        <w:tc>
          <w:tcPr>
            <w:tcW w:w="237" w:type="dxa"/>
            <w:gridSpan w:val="2"/>
            <w:vAlign w:val="bottom"/>
          </w:tcPr>
          <w:p w14:paraId="2D712AF2" w14:textId="77777777" w:rsidR="00EB12D3" w:rsidRDefault="00EB12D3">
            <w:pPr>
              <w:rPr>
                <w:sz w:val="20"/>
                <w:szCs w:val="20"/>
                <w:lang w:eastAsia="en-US"/>
              </w:rPr>
            </w:pPr>
          </w:p>
        </w:tc>
        <w:tc>
          <w:tcPr>
            <w:tcW w:w="542" w:type="dxa"/>
            <w:gridSpan w:val="4"/>
            <w:vAlign w:val="bottom"/>
          </w:tcPr>
          <w:p w14:paraId="69894E11" w14:textId="77777777" w:rsidR="00EB12D3" w:rsidRDefault="00EB12D3">
            <w:pPr>
              <w:rPr>
                <w:sz w:val="20"/>
                <w:szCs w:val="20"/>
                <w:lang w:eastAsia="en-US"/>
              </w:rPr>
            </w:pPr>
          </w:p>
        </w:tc>
        <w:tc>
          <w:tcPr>
            <w:tcW w:w="347" w:type="dxa"/>
            <w:gridSpan w:val="2"/>
            <w:vAlign w:val="bottom"/>
          </w:tcPr>
          <w:p w14:paraId="5384DF4E" w14:textId="77777777" w:rsidR="00EB12D3" w:rsidRDefault="00EB12D3">
            <w:pPr>
              <w:rPr>
                <w:sz w:val="20"/>
                <w:szCs w:val="20"/>
                <w:lang w:eastAsia="en-US"/>
              </w:rPr>
            </w:pPr>
          </w:p>
        </w:tc>
        <w:tc>
          <w:tcPr>
            <w:tcW w:w="304" w:type="dxa"/>
            <w:gridSpan w:val="2"/>
            <w:vAlign w:val="bottom"/>
          </w:tcPr>
          <w:p w14:paraId="2B779A37" w14:textId="77777777" w:rsidR="00EB12D3" w:rsidRDefault="00EB12D3">
            <w:pPr>
              <w:rPr>
                <w:sz w:val="20"/>
                <w:szCs w:val="20"/>
                <w:lang w:eastAsia="en-US"/>
              </w:rPr>
            </w:pPr>
          </w:p>
        </w:tc>
        <w:tc>
          <w:tcPr>
            <w:tcW w:w="4402" w:type="dxa"/>
            <w:gridSpan w:val="6"/>
            <w:hideMark/>
          </w:tcPr>
          <w:p w14:paraId="2663F285" w14:textId="77777777" w:rsidR="00EB12D3" w:rsidRDefault="00EB12D3">
            <w:pPr>
              <w:rPr>
                <w:sz w:val="16"/>
                <w:szCs w:val="16"/>
                <w:lang w:eastAsia="en-US"/>
              </w:rPr>
            </w:pPr>
            <w:r>
              <w:rPr>
                <w:sz w:val="16"/>
                <w:szCs w:val="16"/>
                <w:lang w:eastAsia="en-US"/>
              </w:rPr>
              <w:t>(организация, адрес, телефон, факс)</w:t>
            </w:r>
          </w:p>
        </w:tc>
        <w:tc>
          <w:tcPr>
            <w:tcW w:w="591" w:type="dxa"/>
            <w:vAlign w:val="bottom"/>
          </w:tcPr>
          <w:p w14:paraId="635B972E" w14:textId="77777777" w:rsidR="00EB12D3" w:rsidRDefault="00EB12D3">
            <w:pPr>
              <w:rPr>
                <w:sz w:val="16"/>
                <w:szCs w:val="16"/>
                <w:lang w:eastAsia="en-US"/>
              </w:rPr>
            </w:pPr>
          </w:p>
        </w:tc>
        <w:tc>
          <w:tcPr>
            <w:tcW w:w="305" w:type="dxa"/>
            <w:vAlign w:val="bottom"/>
          </w:tcPr>
          <w:p w14:paraId="4BC3A8C3" w14:textId="77777777" w:rsidR="00EB12D3" w:rsidRDefault="00EB12D3">
            <w:pPr>
              <w:rPr>
                <w:sz w:val="20"/>
                <w:szCs w:val="20"/>
                <w:lang w:eastAsia="en-US"/>
              </w:rPr>
            </w:pPr>
          </w:p>
        </w:tc>
        <w:tc>
          <w:tcPr>
            <w:tcW w:w="306" w:type="dxa"/>
            <w:vAlign w:val="bottom"/>
          </w:tcPr>
          <w:p w14:paraId="2C2E0DA5" w14:textId="77777777" w:rsidR="00EB12D3" w:rsidRDefault="00EB12D3">
            <w:pPr>
              <w:rPr>
                <w:sz w:val="20"/>
                <w:szCs w:val="20"/>
                <w:lang w:eastAsia="en-US"/>
              </w:rPr>
            </w:pPr>
          </w:p>
        </w:tc>
        <w:tc>
          <w:tcPr>
            <w:tcW w:w="795" w:type="dxa"/>
            <w:gridSpan w:val="2"/>
            <w:vAlign w:val="bottom"/>
          </w:tcPr>
          <w:p w14:paraId="7DCE2D62" w14:textId="77777777" w:rsidR="00EB12D3" w:rsidRDefault="00EB12D3">
            <w:pPr>
              <w:rPr>
                <w:sz w:val="20"/>
                <w:szCs w:val="20"/>
                <w:lang w:eastAsia="en-US"/>
              </w:rPr>
            </w:pPr>
          </w:p>
        </w:tc>
        <w:tc>
          <w:tcPr>
            <w:tcW w:w="306" w:type="dxa"/>
            <w:gridSpan w:val="2"/>
            <w:vAlign w:val="bottom"/>
          </w:tcPr>
          <w:p w14:paraId="69AFFC83" w14:textId="77777777" w:rsidR="00EB12D3" w:rsidRDefault="00EB12D3">
            <w:pPr>
              <w:rPr>
                <w:sz w:val="20"/>
                <w:szCs w:val="20"/>
                <w:lang w:eastAsia="en-US"/>
              </w:rPr>
            </w:pPr>
          </w:p>
        </w:tc>
        <w:tc>
          <w:tcPr>
            <w:tcW w:w="306" w:type="dxa"/>
            <w:gridSpan w:val="2"/>
            <w:vAlign w:val="bottom"/>
          </w:tcPr>
          <w:p w14:paraId="1F772DCB" w14:textId="77777777" w:rsidR="00EB12D3" w:rsidRDefault="00EB12D3">
            <w:pPr>
              <w:rPr>
                <w:sz w:val="20"/>
                <w:szCs w:val="20"/>
                <w:lang w:eastAsia="en-US"/>
              </w:rPr>
            </w:pPr>
          </w:p>
        </w:tc>
        <w:tc>
          <w:tcPr>
            <w:tcW w:w="305" w:type="dxa"/>
            <w:gridSpan w:val="2"/>
            <w:vAlign w:val="bottom"/>
          </w:tcPr>
          <w:p w14:paraId="3A24966B" w14:textId="77777777" w:rsidR="00EB12D3" w:rsidRDefault="00EB12D3">
            <w:pPr>
              <w:rPr>
                <w:sz w:val="20"/>
                <w:szCs w:val="20"/>
                <w:lang w:eastAsia="en-US"/>
              </w:rPr>
            </w:pPr>
          </w:p>
        </w:tc>
        <w:tc>
          <w:tcPr>
            <w:tcW w:w="306" w:type="dxa"/>
            <w:gridSpan w:val="2"/>
            <w:vAlign w:val="bottom"/>
          </w:tcPr>
          <w:p w14:paraId="28AB6043" w14:textId="77777777" w:rsidR="00EB12D3" w:rsidRDefault="00EB12D3">
            <w:pPr>
              <w:rPr>
                <w:sz w:val="20"/>
                <w:szCs w:val="20"/>
                <w:lang w:eastAsia="en-US"/>
              </w:rPr>
            </w:pPr>
          </w:p>
        </w:tc>
        <w:tc>
          <w:tcPr>
            <w:tcW w:w="303" w:type="dxa"/>
            <w:gridSpan w:val="2"/>
            <w:vAlign w:val="bottom"/>
          </w:tcPr>
          <w:p w14:paraId="5198B890" w14:textId="77777777" w:rsidR="00EB12D3" w:rsidRDefault="00EB12D3">
            <w:pPr>
              <w:rPr>
                <w:sz w:val="20"/>
                <w:szCs w:val="20"/>
                <w:lang w:eastAsia="en-US"/>
              </w:rPr>
            </w:pPr>
          </w:p>
        </w:tc>
        <w:tc>
          <w:tcPr>
            <w:tcW w:w="305" w:type="dxa"/>
            <w:gridSpan w:val="2"/>
            <w:vAlign w:val="bottom"/>
          </w:tcPr>
          <w:p w14:paraId="6AED5E6D" w14:textId="77777777" w:rsidR="00EB12D3" w:rsidRDefault="00EB12D3">
            <w:pPr>
              <w:rPr>
                <w:sz w:val="20"/>
                <w:szCs w:val="20"/>
                <w:lang w:eastAsia="en-US"/>
              </w:rPr>
            </w:pPr>
          </w:p>
        </w:tc>
        <w:tc>
          <w:tcPr>
            <w:tcW w:w="308" w:type="dxa"/>
            <w:gridSpan w:val="2"/>
            <w:vAlign w:val="bottom"/>
          </w:tcPr>
          <w:p w14:paraId="2F4C6DF1" w14:textId="77777777" w:rsidR="00EB12D3" w:rsidRDefault="00EB12D3">
            <w:pPr>
              <w:rPr>
                <w:sz w:val="20"/>
                <w:szCs w:val="20"/>
                <w:lang w:eastAsia="en-US"/>
              </w:rPr>
            </w:pPr>
          </w:p>
        </w:tc>
        <w:tc>
          <w:tcPr>
            <w:tcW w:w="304" w:type="dxa"/>
            <w:gridSpan w:val="2"/>
            <w:vAlign w:val="bottom"/>
          </w:tcPr>
          <w:p w14:paraId="22227139" w14:textId="77777777" w:rsidR="00EB12D3" w:rsidRDefault="00EB12D3">
            <w:pPr>
              <w:rPr>
                <w:sz w:val="20"/>
                <w:szCs w:val="20"/>
                <w:lang w:eastAsia="en-US"/>
              </w:rPr>
            </w:pPr>
          </w:p>
        </w:tc>
        <w:tc>
          <w:tcPr>
            <w:tcW w:w="305" w:type="dxa"/>
            <w:gridSpan w:val="3"/>
            <w:vAlign w:val="bottom"/>
          </w:tcPr>
          <w:p w14:paraId="1E5E53CD" w14:textId="77777777" w:rsidR="00EB12D3" w:rsidRDefault="00EB12D3">
            <w:pPr>
              <w:rPr>
                <w:sz w:val="20"/>
                <w:szCs w:val="20"/>
                <w:lang w:eastAsia="en-US"/>
              </w:rPr>
            </w:pPr>
          </w:p>
        </w:tc>
        <w:tc>
          <w:tcPr>
            <w:tcW w:w="817" w:type="dxa"/>
            <w:gridSpan w:val="2"/>
            <w:vAlign w:val="bottom"/>
          </w:tcPr>
          <w:p w14:paraId="23C1ACE0" w14:textId="77777777" w:rsidR="00EB12D3" w:rsidRDefault="00EB12D3">
            <w:pPr>
              <w:rPr>
                <w:sz w:val="20"/>
                <w:szCs w:val="20"/>
                <w:lang w:eastAsia="en-US"/>
              </w:rPr>
            </w:pPr>
          </w:p>
        </w:tc>
        <w:tc>
          <w:tcPr>
            <w:tcW w:w="2106" w:type="dxa"/>
            <w:gridSpan w:val="10"/>
            <w:tcBorders>
              <w:top w:val="single" w:sz="4" w:space="0" w:color="000000"/>
              <w:left w:val="single" w:sz="8" w:space="0" w:color="000000"/>
              <w:bottom w:val="single" w:sz="4" w:space="0" w:color="000000"/>
              <w:right w:val="single" w:sz="8" w:space="0" w:color="000000"/>
            </w:tcBorders>
            <w:vAlign w:val="bottom"/>
          </w:tcPr>
          <w:p w14:paraId="5811D934" w14:textId="77777777" w:rsidR="00EB12D3" w:rsidRDefault="00EB12D3">
            <w:pPr>
              <w:jc w:val="center"/>
              <w:rPr>
                <w:sz w:val="20"/>
                <w:szCs w:val="20"/>
                <w:lang w:eastAsia="en-US"/>
              </w:rPr>
            </w:pPr>
          </w:p>
        </w:tc>
      </w:tr>
      <w:tr w:rsidR="00EB12D3" w14:paraId="2FCECD4C" w14:textId="77777777" w:rsidTr="00EB12D3">
        <w:trPr>
          <w:gridAfter w:val="1"/>
          <w:wAfter w:w="144" w:type="dxa"/>
          <w:trHeight w:val="20"/>
        </w:trPr>
        <w:tc>
          <w:tcPr>
            <w:tcW w:w="304" w:type="dxa"/>
            <w:gridSpan w:val="2"/>
            <w:vAlign w:val="bottom"/>
          </w:tcPr>
          <w:p w14:paraId="3B305881" w14:textId="77777777" w:rsidR="00EB12D3" w:rsidRDefault="00EB12D3">
            <w:pPr>
              <w:jc w:val="center"/>
              <w:rPr>
                <w:sz w:val="20"/>
                <w:szCs w:val="20"/>
                <w:lang w:eastAsia="en-US"/>
              </w:rPr>
            </w:pPr>
          </w:p>
        </w:tc>
        <w:tc>
          <w:tcPr>
            <w:tcW w:w="1203" w:type="dxa"/>
            <w:gridSpan w:val="4"/>
            <w:vAlign w:val="bottom"/>
            <w:hideMark/>
          </w:tcPr>
          <w:p w14:paraId="48C021C2" w14:textId="77777777" w:rsidR="00EB12D3" w:rsidRDefault="00EB12D3">
            <w:pPr>
              <w:rPr>
                <w:sz w:val="20"/>
                <w:szCs w:val="20"/>
                <w:lang w:eastAsia="en-US"/>
              </w:rPr>
            </w:pPr>
            <w:r>
              <w:rPr>
                <w:sz w:val="20"/>
                <w:szCs w:val="20"/>
                <w:lang w:eastAsia="en-US"/>
              </w:rPr>
              <w:t>Стройка</w:t>
            </w:r>
          </w:p>
        </w:tc>
        <w:tc>
          <w:tcPr>
            <w:tcW w:w="344" w:type="dxa"/>
            <w:gridSpan w:val="2"/>
            <w:tcBorders>
              <w:top w:val="nil"/>
              <w:left w:val="nil"/>
              <w:bottom w:val="single" w:sz="4" w:space="0" w:color="000000"/>
              <w:right w:val="nil"/>
            </w:tcBorders>
            <w:vAlign w:val="bottom"/>
          </w:tcPr>
          <w:p w14:paraId="0DDBE19A" w14:textId="77777777" w:rsidR="00EB12D3" w:rsidRDefault="00EB12D3">
            <w:pPr>
              <w:rPr>
                <w:sz w:val="20"/>
                <w:szCs w:val="20"/>
                <w:lang w:eastAsia="en-US"/>
              </w:rPr>
            </w:pPr>
          </w:p>
        </w:tc>
        <w:tc>
          <w:tcPr>
            <w:tcW w:w="11740" w:type="dxa"/>
            <w:gridSpan w:val="44"/>
            <w:tcBorders>
              <w:top w:val="nil"/>
              <w:left w:val="nil"/>
              <w:bottom w:val="single" w:sz="4" w:space="0" w:color="000000"/>
              <w:right w:val="single" w:sz="8" w:space="0" w:color="000000"/>
            </w:tcBorders>
            <w:vAlign w:val="bottom"/>
          </w:tcPr>
          <w:p w14:paraId="476A876B" w14:textId="77777777" w:rsidR="00EB12D3" w:rsidRDefault="00EB12D3">
            <w:pPr>
              <w:jc w:val="center"/>
              <w:rPr>
                <w:sz w:val="20"/>
                <w:szCs w:val="20"/>
                <w:lang w:eastAsia="en-US"/>
              </w:rPr>
            </w:pPr>
          </w:p>
        </w:tc>
        <w:tc>
          <w:tcPr>
            <w:tcW w:w="2106" w:type="dxa"/>
            <w:gridSpan w:val="10"/>
            <w:tcBorders>
              <w:top w:val="single" w:sz="4" w:space="0" w:color="000000"/>
              <w:left w:val="single" w:sz="8" w:space="0" w:color="000000"/>
              <w:bottom w:val="single" w:sz="4" w:space="0" w:color="000000"/>
              <w:right w:val="single" w:sz="8" w:space="0" w:color="000000"/>
            </w:tcBorders>
            <w:vAlign w:val="center"/>
          </w:tcPr>
          <w:p w14:paraId="5CD9EFBB" w14:textId="77777777" w:rsidR="00EB12D3" w:rsidRDefault="00EB12D3">
            <w:pPr>
              <w:rPr>
                <w:sz w:val="20"/>
                <w:szCs w:val="20"/>
                <w:lang w:eastAsia="en-US"/>
              </w:rPr>
            </w:pPr>
          </w:p>
        </w:tc>
      </w:tr>
      <w:tr w:rsidR="00EB12D3" w14:paraId="6EBF6C50" w14:textId="77777777" w:rsidTr="00EB12D3">
        <w:trPr>
          <w:gridAfter w:val="1"/>
          <w:wAfter w:w="144" w:type="dxa"/>
          <w:trHeight w:val="20"/>
        </w:trPr>
        <w:tc>
          <w:tcPr>
            <w:tcW w:w="304" w:type="dxa"/>
            <w:gridSpan w:val="2"/>
            <w:vAlign w:val="bottom"/>
          </w:tcPr>
          <w:p w14:paraId="2BA6B9D2" w14:textId="77777777" w:rsidR="00EB12D3" w:rsidRDefault="00EB12D3">
            <w:pPr>
              <w:jc w:val="center"/>
              <w:rPr>
                <w:sz w:val="20"/>
                <w:szCs w:val="20"/>
                <w:lang w:eastAsia="en-US"/>
              </w:rPr>
            </w:pPr>
          </w:p>
        </w:tc>
        <w:tc>
          <w:tcPr>
            <w:tcW w:w="859" w:type="dxa"/>
            <w:gridSpan w:val="2"/>
            <w:vAlign w:val="bottom"/>
          </w:tcPr>
          <w:p w14:paraId="363385A1" w14:textId="77777777" w:rsidR="00EB12D3" w:rsidRDefault="00EB12D3">
            <w:pPr>
              <w:rPr>
                <w:sz w:val="20"/>
                <w:szCs w:val="20"/>
                <w:lang w:eastAsia="en-US"/>
              </w:rPr>
            </w:pPr>
          </w:p>
        </w:tc>
        <w:tc>
          <w:tcPr>
            <w:tcW w:w="344" w:type="dxa"/>
            <w:gridSpan w:val="2"/>
            <w:vAlign w:val="bottom"/>
          </w:tcPr>
          <w:p w14:paraId="719A513E" w14:textId="77777777" w:rsidR="00EB12D3" w:rsidRDefault="00EB12D3">
            <w:pPr>
              <w:rPr>
                <w:sz w:val="20"/>
                <w:szCs w:val="20"/>
                <w:lang w:eastAsia="en-US"/>
              </w:rPr>
            </w:pPr>
          </w:p>
        </w:tc>
        <w:tc>
          <w:tcPr>
            <w:tcW w:w="344" w:type="dxa"/>
            <w:gridSpan w:val="2"/>
            <w:vAlign w:val="bottom"/>
          </w:tcPr>
          <w:p w14:paraId="482BBCF8" w14:textId="77777777" w:rsidR="00EB12D3" w:rsidRDefault="00EB12D3">
            <w:pPr>
              <w:rPr>
                <w:sz w:val="20"/>
                <w:szCs w:val="20"/>
                <w:lang w:eastAsia="en-US"/>
              </w:rPr>
            </w:pPr>
          </w:p>
        </w:tc>
        <w:tc>
          <w:tcPr>
            <w:tcW w:w="346" w:type="dxa"/>
            <w:gridSpan w:val="2"/>
            <w:vAlign w:val="bottom"/>
          </w:tcPr>
          <w:p w14:paraId="50FD6343" w14:textId="77777777" w:rsidR="00EB12D3" w:rsidRDefault="00EB12D3">
            <w:pPr>
              <w:rPr>
                <w:sz w:val="20"/>
                <w:szCs w:val="20"/>
                <w:lang w:eastAsia="en-US"/>
              </w:rPr>
            </w:pPr>
          </w:p>
        </w:tc>
        <w:tc>
          <w:tcPr>
            <w:tcW w:w="237" w:type="dxa"/>
            <w:gridSpan w:val="2"/>
            <w:vAlign w:val="bottom"/>
          </w:tcPr>
          <w:p w14:paraId="23D5F422" w14:textId="77777777" w:rsidR="00EB12D3" w:rsidRDefault="00EB12D3">
            <w:pPr>
              <w:rPr>
                <w:sz w:val="20"/>
                <w:szCs w:val="20"/>
                <w:lang w:eastAsia="en-US"/>
              </w:rPr>
            </w:pPr>
          </w:p>
        </w:tc>
        <w:tc>
          <w:tcPr>
            <w:tcW w:w="542" w:type="dxa"/>
            <w:gridSpan w:val="4"/>
            <w:vAlign w:val="bottom"/>
          </w:tcPr>
          <w:p w14:paraId="62037A51" w14:textId="77777777" w:rsidR="00EB12D3" w:rsidRDefault="00EB12D3">
            <w:pPr>
              <w:rPr>
                <w:sz w:val="20"/>
                <w:szCs w:val="20"/>
                <w:lang w:eastAsia="en-US"/>
              </w:rPr>
            </w:pPr>
          </w:p>
        </w:tc>
        <w:tc>
          <w:tcPr>
            <w:tcW w:w="347" w:type="dxa"/>
            <w:gridSpan w:val="2"/>
            <w:vAlign w:val="bottom"/>
          </w:tcPr>
          <w:p w14:paraId="3A785795" w14:textId="77777777" w:rsidR="00EB12D3" w:rsidRDefault="00EB12D3">
            <w:pPr>
              <w:rPr>
                <w:sz w:val="20"/>
                <w:szCs w:val="20"/>
                <w:lang w:eastAsia="en-US"/>
              </w:rPr>
            </w:pPr>
          </w:p>
        </w:tc>
        <w:tc>
          <w:tcPr>
            <w:tcW w:w="304" w:type="dxa"/>
            <w:gridSpan w:val="2"/>
            <w:vAlign w:val="bottom"/>
          </w:tcPr>
          <w:p w14:paraId="35C4C705" w14:textId="77777777" w:rsidR="00EB12D3" w:rsidRDefault="00EB12D3">
            <w:pPr>
              <w:rPr>
                <w:sz w:val="20"/>
                <w:szCs w:val="20"/>
                <w:lang w:eastAsia="en-US"/>
              </w:rPr>
            </w:pPr>
          </w:p>
        </w:tc>
        <w:tc>
          <w:tcPr>
            <w:tcW w:w="1970" w:type="dxa"/>
            <w:gridSpan w:val="3"/>
            <w:hideMark/>
          </w:tcPr>
          <w:p w14:paraId="5913E720" w14:textId="77777777" w:rsidR="00EB12D3" w:rsidRDefault="00EB12D3">
            <w:pPr>
              <w:rPr>
                <w:sz w:val="16"/>
                <w:szCs w:val="16"/>
                <w:lang w:eastAsia="en-US"/>
              </w:rPr>
            </w:pPr>
            <w:r>
              <w:rPr>
                <w:sz w:val="16"/>
                <w:szCs w:val="16"/>
                <w:lang w:eastAsia="en-US"/>
              </w:rPr>
              <w:t>(наименование, адрес)</w:t>
            </w:r>
          </w:p>
        </w:tc>
        <w:tc>
          <w:tcPr>
            <w:tcW w:w="308" w:type="dxa"/>
            <w:vAlign w:val="bottom"/>
          </w:tcPr>
          <w:p w14:paraId="6B96AE6F" w14:textId="77777777" w:rsidR="00EB12D3" w:rsidRDefault="00EB12D3">
            <w:pPr>
              <w:rPr>
                <w:sz w:val="16"/>
                <w:szCs w:val="16"/>
                <w:lang w:eastAsia="en-US"/>
              </w:rPr>
            </w:pPr>
          </w:p>
        </w:tc>
        <w:tc>
          <w:tcPr>
            <w:tcW w:w="347" w:type="dxa"/>
            <w:vAlign w:val="bottom"/>
          </w:tcPr>
          <w:p w14:paraId="0EAEC32D" w14:textId="77777777" w:rsidR="00EB12D3" w:rsidRDefault="00EB12D3">
            <w:pPr>
              <w:rPr>
                <w:sz w:val="20"/>
                <w:szCs w:val="20"/>
                <w:lang w:eastAsia="en-US"/>
              </w:rPr>
            </w:pPr>
          </w:p>
        </w:tc>
        <w:tc>
          <w:tcPr>
            <w:tcW w:w="1777" w:type="dxa"/>
            <w:vAlign w:val="bottom"/>
          </w:tcPr>
          <w:p w14:paraId="618249B9" w14:textId="77777777" w:rsidR="00EB12D3" w:rsidRDefault="00EB12D3">
            <w:pPr>
              <w:rPr>
                <w:sz w:val="20"/>
                <w:szCs w:val="20"/>
                <w:lang w:eastAsia="en-US"/>
              </w:rPr>
            </w:pPr>
          </w:p>
        </w:tc>
        <w:tc>
          <w:tcPr>
            <w:tcW w:w="591" w:type="dxa"/>
            <w:vAlign w:val="bottom"/>
          </w:tcPr>
          <w:p w14:paraId="5E5316C5" w14:textId="77777777" w:rsidR="00EB12D3" w:rsidRDefault="00EB12D3">
            <w:pPr>
              <w:rPr>
                <w:sz w:val="20"/>
                <w:szCs w:val="20"/>
                <w:lang w:eastAsia="en-US"/>
              </w:rPr>
            </w:pPr>
          </w:p>
        </w:tc>
        <w:tc>
          <w:tcPr>
            <w:tcW w:w="305" w:type="dxa"/>
            <w:vAlign w:val="bottom"/>
          </w:tcPr>
          <w:p w14:paraId="349D783B" w14:textId="77777777" w:rsidR="00EB12D3" w:rsidRDefault="00EB12D3">
            <w:pPr>
              <w:rPr>
                <w:sz w:val="20"/>
                <w:szCs w:val="20"/>
                <w:lang w:eastAsia="en-US"/>
              </w:rPr>
            </w:pPr>
          </w:p>
        </w:tc>
        <w:tc>
          <w:tcPr>
            <w:tcW w:w="306" w:type="dxa"/>
            <w:vAlign w:val="bottom"/>
          </w:tcPr>
          <w:p w14:paraId="181A4228" w14:textId="77777777" w:rsidR="00EB12D3" w:rsidRDefault="00EB12D3">
            <w:pPr>
              <w:rPr>
                <w:sz w:val="20"/>
                <w:szCs w:val="20"/>
                <w:lang w:eastAsia="en-US"/>
              </w:rPr>
            </w:pPr>
          </w:p>
        </w:tc>
        <w:tc>
          <w:tcPr>
            <w:tcW w:w="795" w:type="dxa"/>
            <w:gridSpan w:val="2"/>
            <w:vAlign w:val="bottom"/>
          </w:tcPr>
          <w:p w14:paraId="4268C063" w14:textId="77777777" w:rsidR="00EB12D3" w:rsidRDefault="00EB12D3">
            <w:pPr>
              <w:rPr>
                <w:sz w:val="20"/>
                <w:szCs w:val="20"/>
                <w:lang w:eastAsia="en-US"/>
              </w:rPr>
            </w:pPr>
          </w:p>
        </w:tc>
        <w:tc>
          <w:tcPr>
            <w:tcW w:w="306" w:type="dxa"/>
            <w:gridSpan w:val="2"/>
            <w:vAlign w:val="bottom"/>
          </w:tcPr>
          <w:p w14:paraId="47A97739" w14:textId="77777777" w:rsidR="00EB12D3" w:rsidRDefault="00EB12D3">
            <w:pPr>
              <w:rPr>
                <w:sz w:val="20"/>
                <w:szCs w:val="20"/>
                <w:lang w:eastAsia="en-US"/>
              </w:rPr>
            </w:pPr>
          </w:p>
        </w:tc>
        <w:tc>
          <w:tcPr>
            <w:tcW w:w="306" w:type="dxa"/>
            <w:gridSpan w:val="2"/>
            <w:vAlign w:val="bottom"/>
          </w:tcPr>
          <w:p w14:paraId="4B4F96B4" w14:textId="77777777" w:rsidR="00EB12D3" w:rsidRDefault="00EB12D3">
            <w:pPr>
              <w:rPr>
                <w:sz w:val="20"/>
                <w:szCs w:val="20"/>
                <w:lang w:eastAsia="en-US"/>
              </w:rPr>
            </w:pPr>
          </w:p>
        </w:tc>
        <w:tc>
          <w:tcPr>
            <w:tcW w:w="305" w:type="dxa"/>
            <w:gridSpan w:val="2"/>
            <w:vAlign w:val="bottom"/>
          </w:tcPr>
          <w:p w14:paraId="47555ECB" w14:textId="77777777" w:rsidR="00EB12D3" w:rsidRDefault="00EB12D3">
            <w:pPr>
              <w:rPr>
                <w:sz w:val="20"/>
                <w:szCs w:val="20"/>
                <w:lang w:eastAsia="en-US"/>
              </w:rPr>
            </w:pPr>
          </w:p>
        </w:tc>
        <w:tc>
          <w:tcPr>
            <w:tcW w:w="306" w:type="dxa"/>
            <w:gridSpan w:val="2"/>
            <w:vAlign w:val="bottom"/>
          </w:tcPr>
          <w:p w14:paraId="31225EB3" w14:textId="77777777" w:rsidR="00EB12D3" w:rsidRDefault="00EB12D3">
            <w:pPr>
              <w:rPr>
                <w:sz w:val="20"/>
                <w:szCs w:val="20"/>
                <w:lang w:eastAsia="en-US"/>
              </w:rPr>
            </w:pPr>
          </w:p>
        </w:tc>
        <w:tc>
          <w:tcPr>
            <w:tcW w:w="303" w:type="dxa"/>
            <w:gridSpan w:val="2"/>
            <w:vAlign w:val="bottom"/>
          </w:tcPr>
          <w:p w14:paraId="0E97C169" w14:textId="77777777" w:rsidR="00EB12D3" w:rsidRDefault="00EB12D3">
            <w:pPr>
              <w:rPr>
                <w:sz w:val="20"/>
                <w:szCs w:val="20"/>
                <w:lang w:eastAsia="en-US"/>
              </w:rPr>
            </w:pPr>
          </w:p>
        </w:tc>
        <w:tc>
          <w:tcPr>
            <w:tcW w:w="305" w:type="dxa"/>
            <w:gridSpan w:val="2"/>
            <w:vAlign w:val="bottom"/>
          </w:tcPr>
          <w:p w14:paraId="6EE39E73" w14:textId="77777777" w:rsidR="00EB12D3" w:rsidRDefault="00EB12D3">
            <w:pPr>
              <w:rPr>
                <w:sz w:val="20"/>
                <w:szCs w:val="20"/>
                <w:lang w:eastAsia="en-US"/>
              </w:rPr>
            </w:pPr>
          </w:p>
        </w:tc>
        <w:tc>
          <w:tcPr>
            <w:tcW w:w="308" w:type="dxa"/>
            <w:gridSpan w:val="2"/>
            <w:vAlign w:val="bottom"/>
          </w:tcPr>
          <w:p w14:paraId="2D42A2A8" w14:textId="77777777" w:rsidR="00EB12D3" w:rsidRDefault="00EB12D3">
            <w:pPr>
              <w:rPr>
                <w:sz w:val="20"/>
                <w:szCs w:val="20"/>
                <w:lang w:eastAsia="en-US"/>
              </w:rPr>
            </w:pPr>
          </w:p>
        </w:tc>
        <w:tc>
          <w:tcPr>
            <w:tcW w:w="304" w:type="dxa"/>
            <w:gridSpan w:val="2"/>
            <w:vAlign w:val="bottom"/>
          </w:tcPr>
          <w:p w14:paraId="7066CAB0" w14:textId="77777777" w:rsidR="00EB12D3" w:rsidRDefault="00EB12D3">
            <w:pPr>
              <w:rPr>
                <w:sz w:val="20"/>
                <w:szCs w:val="20"/>
                <w:lang w:eastAsia="en-US"/>
              </w:rPr>
            </w:pPr>
          </w:p>
        </w:tc>
        <w:tc>
          <w:tcPr>
            <w:tcW w:w="305" w:type="dxa"/>
            <w:gridSpan w:val="3"/>
            <w:vAlign w:val="bottom"/>
          </w:tcPr>
          <w:p w14:paraId="327AC2F7" w14:textId="77777777" w:rsidR="00EB12D3" w:rsidRDefault="00EB12D3">
            <w:pPr>
              <w:rPr>
                <w:sz w:val="20"/>
                <w:szCs w:val="20"/>
                <w:lang w:eastAsia="en-US"/>
              </w:rPr>
            </w:pPr>
          </w:p>
        </w:tc>
        <w:tc>
          <w:tcPr>
            <w:tcW w:w="817" w:type="dxa"/>
            <w:gridSpan w:val="2"/>
            <w:vAlign w:val="bottom"/>
          </w:tcPr>
          <w:p w14:paraId="2A964F7B" w14:textId="77777777" w:rsidR="00EB12D3" w:rsidRDefault="00EB12D3">
            <w:pPr>
              <w:rPr>
                <w:sz w:val="20"/>
                <w:szCs w:val="20"/>
                <w:lang w:eastAsia="en-US"/>
              </w:rPr>
            </w:pPr>
          </w:p>
        </w:tc>
        <w:tc>
          <w:tcPr>
            <w:tcW w:w="2106" w:type="dxa"/>
            <w:gridSpan w:val="10"/>
            <w:tcBorders>
              <w:top w:val="single" w:sz="4" w:space="0" w:color="000000"/>
              <w:left w:val="single" w:sz="8" w:space="0" w:color="000000"/>
              <w:bottom w:val="single" w:sz="4" w:space="0" w:color="000000"/>
              <w:right w:val="single" w:sz="8" w:space="0" w:color="000000"/>
            </w:tcBorders>
            <w:vAlign w:val="bottom"/>
          </w:tcPr>
          <w:p w14:paraId="6373DBAD" w14:textId="77777777" w:rsidR="00EB12D3" w:rsidRDefault="00EB12D3">
            <w:pPr>
              <w:jc w:val="center"/>
              <w:rPr>
                <w:sz w:val="20"/>
                <w:szCs w:val="20"/>
                <w:lang w:eastAsia="en-US"/>
              </w:rPr>
            </w:pPr>
          </w:p>
        </w:tc>
      </w:tr>
      <w:tr w:rsidR="00EB12D3" w14:paraId="3DAE8DB1" w14:textId="77777777" w:rsidTr="00EB12D3">
        <w:trPr>
          <w:gridAfter w:val="1"/>
          <w:wAfter w:w="144" w:type="dxa"/>
          <w:trHeight w:val="20"/>
        </w:trPr>
        <w:tc>
          <w:tcPr>
            <w:tcW w:w="304" w:type="dxa"/>
            <w:gridSpan w:val="2"/>
            <w:vAlign w:val="bottom"/>
          </w:tcPr>
          <w:p w14:paraId="40AB2B8E" w14:textId="77777777" w:rsidR="00EB12D3" w:rsidRDefault="00EB12D3">
            <w:pPr>
              <w:jc w:val="center"/>
              <w:rPr>
                <w:sz w:val="20"/>
                <w:szCs w:val="20"/>
                <w:lang w:eastAsia="en-US"/>
              </w:rPr>
            </w:pPr>
          </w:p>
        </w:tc>
        <w:tc>
          <w:tcPr>
            <w:tcW w:w="859" w:type="dxa"/>
            <w:gridSpan w:val="2"/>
            <w:vAlign w:val="bottom"/>
            <w:hideMark/>
          </w:tcPr>
          <w:p w14:paraId="01B2AF0C" w14:textId="77777777" w:rsidR="00EB12D3" w:rsidRDefault="00EB12D3">
            <w:pPr>
              <w:rPr>
                <w:sz w:val="20"/>
                <w:szCs w:val="20"/>
                <w:lang w:eastAsia="en-US"/>
              </w:rPr>
            </w:pPr>
            <w:r>
              <w:rPr>
                <w:sz w:val="20"/>
                <w:szCs w:val="20"/>
                <w:lang w:eastAsia="en-US"/>
              </w:rPr>
              <w:t>Объект</w:t>
            </w:r>
          </w:p>
        </w:tc>
        <w:tc>
          <w:tcPr>
            <w:tcW w:w="12428" w:type="dxa"/>
            <w:gridSpan w:val="48"/>
            <w:tcBorders>
              <w:top w:val="nil"/>
              <w:left w:val="nil"/>
              <w:bottom w:val="single" w:sz="4" w:space="0" w:color="000000"/>
              <w:right w:val="single" w:sz="8" w:space="0" w:color="000000"/>
            </w:tcBorders>
            <w:vAlign w:val="bottom"/>
          </w:tcPr>
          <w:p w14:paraId="3EF20546" w14:textId="77777777" w:rsidR="00EB12D3" w:rsidRDefault="00EB12D3">
            <w:pPr>
              <w:jc w:val="center"/>
              <w:rPr>
                <w:sz w:val="20"/>
                <w:szCs w:val="20"/>
                <w:lang w:eastAsia="en-US"/>
              </w:rPr>
            </w:pPr>
          </w:p>
        </w:tc>
        <w:tc>
          <w:tcPr>
            <w:tcW w:w="2106" w:type="dxa"/>
            <w:gridSpan w:val="10"/>
            <w:tcBorders>
              <w:top w:val="single" w:sz="4" w:space="0" w:color="000000"/>
              <w:left w:val="single" w:sz="8" w:space="0" w:color="000000"/>
              <w:bottom w:val="single" w:sz="4" w:space="0" w:color="000000"/>
              <w:right w:val="single" w:sz="8" w:space="0" w:color="000000"/>
            </w:tcBorders>
            <w:vAlign w:val="center"/>
          </w:tcPr>
          <w:p w14:paraId="65C124D3" w14:textId="77777777" w:rsidR="00EB12D3" w:rsidRDefault="00EB12D3">
            <w:pPr>
              <w:rPr>
                <w:sz w:val="20"/>
                <w:szCs w:val="20"/>
                <w:lang w:eastAsia="en-US"/>
              </w:rPr>
            </w:pPr>
          </w:p>
        </w:tc>
      </w:tr>
      <w:tr w:rsidR="00EB12D3" w14:paraId="5676AA4F" w14:textId="77777777" w:rsidTr="00EB12D3">
        <w:trPr>
          <w:gridAfter w:val="1"/>
          <w:wAfter w:w="144" w:type="dxa"/>
          <w:trHeight w:val="20"/>
        </w:trPr>
        <w:tc>
          <w:tcPr>
            <w:tcW w:w="304" w:type="dxa"/>
            <w:gridSpan w:val="2"/>
            <w:vAlign w:val="bottom"/>
          </w:tcPr>
          <w:p w14:paraId="6C7E8D60" w14:textId="77777777" w:rsidR="00EB12D3" w:rsidRDefault="00EB12D3">
            <w:pPr>
              <w:jc w:val="center"/>
              <w:rPr>
                <w:sz w:val="20"/>
                <w:szCs w:val="20"/>
                <w:lang w:eastAsia="en-US"/>
              </w:rPr>
            </w:pPr>
          </w:p>
        </w:tc>
        <w:tc>
          <w:tcPr>
            <w:tcW w:w="859" w:type="dxa"/>
            <w:gridSpan w:val="2"/>
            <w:vAlign w:val="bottom"/>
          </w:tcPr>
          <w:p w14:paraId="4E02800E" w14:textId="77777777" w:rsidR="00EB12D3" w:rsidRDefault="00EB12D3">
            <w:pPr>
              <w:rPr>
                <w:sz w:val="20"/>
                <w:szCs w:val="20"/>
                <w:lang w:eastAsia="en-US"/>
              </w:rPr>
            </w:pPr>
          </w:p>
        </w:tc>
        <w:tc>
          <w:tcPr>
            <w:tcW w:w="344" w:type="dxa"/>
            <w:gridSpan w:val="2"/>
            <w:vAlign w:val="bottom"/>
          </w:tcPr>
          <w:p w14:paraId="50F76D61" w14:textId="77777777" w:rsidR="00EB12D3" w:rsidRDefault="00EB12D3">
            <w:pPr>
              <w:rPr>
                <w:sz w:val="20"/>
                <w:szCs w:val="20"/>
                <w:lang w:eastAsia="en-US"/>
              </w:rPr>
            </w:pPr>
          </w:p>
        </w:tc>
        <w:tc>
          <w:tcPr>
            <w:tcW w:w="344" w:type="dxa"/>
            <w:gridSpan w:val="2"/>
            <w:vAlign w:val="bottom"/>
          </w:tcPr>
          <w:p w14:paraId="3F2C0957" w14:textId="77777777" w:rsidR="00EB12D3" w:rsidRDefault="00EB12D3">
            <w:pPr>
              <w:rPr>
                <w:sz w:val="20"/>
                <w:szCs w:val="20"/>
                <w:lang w:eastAsia="en-US"/>
              </w:rPr>
            </w:pPr>
          </w:p>
        </w:tc>
        <w:tc>
          <w:tcPr>
            <w:tcW w:w="346" w:type="dxa"/>
            <w:gridSpan w:val="2"/>
            <w:vAlign w:val="bottom"/>
          </w:tcPr>
          <w:p w14:paraId="176F260D" w14:textId="77777777" w:rsidR="00EB12D3" w:rsidRDefault="00EB12D3">
            <w:pPr>
              <w:rPr>
                <w:sz w:val="20"/>
                <w:szCs w:val="20"/>
                <w:lang w:eastAsia="en-US"/>
              </w:rPr>
            </w:pPr>
          </w:p>
        </w:tc>
        <w:tc>
          <w:tcPr>
            <w:tcW w:w="237" w:type="dxa"/>
            <w:gridSpan w:val="2"/>
            <w:vAlign w:val="bottom"/>
          </w:tcPr>
          <w:p w14:paraId="1E13733A" w14:textId="77777777" w:rsidR="00EB12D3" w:rsidRDefault="00EB12D3">
            <w:pPr>
              <w:rPr>
                <w:sz w:val="20"/>
                <w:szCs w:val="20"/>
                <w:lang w:eastAsia="en-US"/>
              </w:rPr>
            </w:pPr>
          </w:p>
        </w:tc>
        <w:tc>
          <w:tcPr>
            <w:tcW w:w="542" w:type="dxa"/>
            <w:gridSpan w:val="4"/>
            <w:vAlign w:val="bottom"/>
          </w:tcPr>
          <w:p w14:paraId="6B383BE1" w14:textId="77777777" w:rsidR="00EB12D3" w:rsidRDefault="00EB12D3">
            <w:pPr>
              <w:rPr>
                <w:sz w:val="20"/>
                <w:szCs w:val="20"/>
                <w:lang w:eastAsia="en-US"/>
              </w:rPr>
            </w:pPr>
          </w:p>
        </w:tc>
        <w:tc>
          <w:tcPr>
            <w:tcW w:w="347" w:type="dxa"/>
            <w:gridSpan w:val="2"/>
            <w:vAlign w:val="bottom"/>
          </w:tcPr>
          <w:p w14:paraId="675E0F56" w14:textId="77777777" w:rsidR="00EB12D3" w:rsidRDefault="00EB12D3">
            <w:pPr>
              <w:rPr>
                <w:sz w:val="20"/>
                <w:szCs w:val="20"/>
                <w:lang w:eastAsia="en-US"/>
              </w:rPr>
            </w:pPr>
          </w:p>
        </w:tc>
        <w:tc>
          <w:tcPr>
            <w:tcW w:w="304" w:type="dxa"/>
            <w:gridSpan w:val="2"/>
            <w:vAlign w:val="bottom"/>
          </w:tcPr>
          <w:p w14:paraId="1E7F45F6" w14:textId="77777777" w:rsidR="00EB12D3" w:rsidRDefault="00EB12D3">
            <w:pPr>
              <w:rPr>
                <w:sz w:val="20"/>
                <w:szCs w:val="20"/>
                <w:lang w:eastAsia="en-US"/>
              </w:rPr>
            </w:pPr>
          </w:p>
        </w:tc>
        <w:tc>
          <w:tcPr>
            <w:tcW w:w="1970" w:type="dxa"/>
            <w:gridSpan w:val="3"/>
            <w:hideMark/>
          </w:tcPr>
          <w:p w14:paraId="13ABC18A" w14:textId="77777777" w:rsidR="00EB12D3" w:rsidRDefault="00EB12D3">
            <w:pPr>
              <w:rPr>
                <w:sz w:val="16"/>
                <w:szCs w:val="16"/>
                <w:lang w:eastAsia="en-US"/>
              </w:rPr>
            </w:pPr>
            <w:r>
              <w:rPr>
                <w:sz w:val="16"/>
                <w:szCs w:val="16"/>
                <w:lang w:eastAsia="en-US"/>
              </w:rPr>
              <w:t>(наименование)</w:t>
            </w:r>
          </w:p>
        </w:tc>
        <w:tc>
          <w:tcPr>
            <w:tcW w:w="308" w:type="dxa"/>
            <w:vAlign w:val="bottom"/>
          </w:tcPr>
          <w:p w14:paraId="3F2C9670" w14:textId="77777777" w:rsidR="00EB12D3" w:rsidRDefault="00EB12D3">
            <w:pPr>
              <w:rPr>
                <w:sz w:val="16"/>
                <w:szCs w:val="16"/>
                <w:lang w:eastAsia="en-US"/>
              </w:rPr>
            </w:pPr>
          </w:p>
        </w:tc>
        <w:tc>
          <w:tcPr>
            <w:tcW w:w="347" w:type="dxa"/>
            <w:vAlign w:val="bottom"/>
          </w:tcPr>
          <w:p w14:paraId="2C940F38" w14:textId="77777777" w:rsidR="00EB12D3" w:rsidRDefault="00EB12D3">
            <w:pPr>
              <w:rPr>
                <w:sz w:val="20"/>
                <w:szCs w:val="20"/>
                <w:lang w:eastAsia="en-US"/>
              </w:rPr>
            </w:pPr>
          </w:p>
        </w:tc>
        <w:tc>
          <w:tcPr>
            <w:tcW w:w="1777" w:type="dxa"/>
            <w:vAlign w:val="bottom"/>
          </w:tcPr>
          <w:p w14:paraId="4718AA97" w14:textId="77777777" w:rsidR="00EB12D3" w:rsidRDefault="00EB12D3">
            <w:pPr>
              <w:rPr>
                <w:sz w:val="20"/>
                <w:szCs w:val="20"/>
                <w:lang w:eastAsia="en-US"/>
              </w:rPr>
            </w:pPr>
          </w:p>
        </w:tc>
        <w:tc>
          <w:tcPr>
            <w:tcW w:w="591" w:type="dxa"/>
            <w:vAlign w:val="bottom"/>
          </w:tcPr>
          <w:p w14:paraId="18553521" w14:textId="77777777" w:rsidR="00EB12D3" w:rsidRDefault="00EB12D3">
            <w:pPr>
              <w:rPr>
                <w:sz w:val="20"/>
                <w:szCs w:val="20"/>
                <w:lang w:eastAsia="en-US"/>
              </w:rPr>
            </w:pPr>
          </w:p>
        </w:tc>
        <w:tc>
          <w:tcPr>
            <w:tcW w:w="305" w:type="dxa"/>
            <w:vAlign w:val="bottom"/>
          </w:tcPr>
          <w:p w14:paraId="17E3F767" w14:textId="77777777" w:rsidR="00EB12D3" w:rsidRDefault="00EB12D3">
            <w:pPr>
              <w:rPr>
                <w:sz w:val="20"/>
                <w:szCs w:val="20"/>
                <w:lang w:eastAsia="en-US"/>
              </w:rPr>
            </w:pPr>
          </w:p>
        </w:tc>
        <w:tc>
          <w:tcPr>
            <w:tcW w:w="306" w:type="dxa"/>
            <w:vAlign w:val="bottom"/>
          </w:tcPr>
          <w:p w14:paraId="1F96D7AD" w14:textId="77777777" w:rsidR="00EB12D3" w:rsidRDefault="00EB12D3">
            <w:pPr>
              <w:rPr>
                <w:sz w:val="20"/>
                <w:szCs w:val="20"/>
                <w:lang w:eastAsia="en-US"/>
              </w:rPr>
            </w:pPr>
          </w:p>
        </w:tc>
        <w:tc>
          <w:tcPr>
            <w:tcW w:w="795" w:type="dxa"/>
            <w:gridSpan w:val="2"/>
            <w:vAlign w:val="bottom"/>
          </w:tcPr>
          <w:p w14:paraId="78DCD698" w14:textId="77777777" w:rsidR="00EB12D3" w:rsidRDefault="00EB12D3">
            <w:pPr>
              <w:rPr>
                <w:sz w:val="20"/>
                <w:szCs w:val="20"/>
                <w:lang w:eastAsia="en-US"/>
              </w:rPr>
            </w:pPr>
          </w:p>
        </w:tc>
        <w:tc>
          <w:tcPr>
            <w:tcW w:w="306" w:type="dxa"/>
            <w:gridSpan w:val="2"/>
            <w:vAlign w:val="bottom"/>
          </w:tcPr>
          <w:p w14:paraId="4B2181C0" w14:textId="77777777" w:rsidR="00EB12D3" w:rsidRDefault="00EB12D3">
            <w:pPr>
              <w:rPr>
                <w:sz w:val="20"/>
                <w:szCs w:val="20"/>
                <w:lang w:eastAsia="en-US"/>
              </w:rPr>
            </w:pPr>
          </w:p>
        </w:tc>
        <w:tc>
          <w:tcPr>
            <w:tcW w:w="306" w:type="dxa"/>
            <w:gridSpan w:val="2"/>
            <w:vAlign w:val="bottom"/>
          </w:tcPr>
          <w:p w14:paraId="5F7B7864" w14:textId="77777777" w:rsidR="00EB12D3" w:rsidRDefault="00EB12D3">
            <w:pPr>
              <w:rPr>
                <w:sz w:val="20"/>
                <w:szCs w:val="20"/>
                <w:lang w:eastAsia="en-US"/>
              </w:rPr>
            </w:pPr>
          </w:p>
        </w:tc>
        <w:tc>
          <w:tcPr>
            <w:tcW w:w="305" w:type="dxa"/>
            <w:gridSpan w:val="2"/>
            <w:vAlign w:val="bottom"/>
          </w:tcPr>
          <w:p w14:paraId="1EC685C6" w14:textId="77777777" w:rsidR="00EB12D3" w:rsidRDefault="00EB12D3">
            <w:pPr>
              <w:rPr>
                <w:sz w:val="20"/>
                <w:szCs w:val="20"/>
                <w:lang w:eastAsia="en-US"/>
              </w:rPr>
            </w:pPr>
          </w:p>
        </w:tc>
        <w:tc>
          <w:tcPr>
            <w:tcW w:w="2648" w:type="dxa"/>
            <w:gridSpan w:val="15"/>
            <w:tcBorders>
              <w:top w:val="single" w:sz="4" w:space="0" w:color="000000"/>
              <w:left w:val="nil"/>
              <w:bottom w:val="nil"/>
              <w:right w:val="nil"/>
            </w:tcBorders>
            <w:vAlign w:val="bottom"/>
            <w:hideMark/>
          </w:tcPr>
          <w:p w14:paraId="4106B08E" w14:textId="77777777" w:rsidR="00EB12D3" w:rsidRDefault="00EB12D3">
            <w:pPr>
              <w:jc w:val="right"/>
              <w:rPr>
                <w:sz w:val="20"/>
                <w:szCs w:val="20"/>
                <w:lang w:eastAsia="en-US"/>
              </w:rPr>
            </w:pPr>
            <w:r>
              <w:rPr>
                <w:sz w:val="20"/>
                <w:szCs w:val="20"/>
                <w:lang w:eastAsia="en-US"/>
              </w:rPr>
              <w:t>Вид деятельности по ОКДП</w:t>
            </w:r>
          </w:p>
        </w:tc>
        <w:tc>
          <w:tcPr>
            <w:tcW w:w="2106" w:type="dxa"/>
            <w:gridSpan w:val="10"/>
            <w:tcBorders>
              <w:top w:val="single" w:sz="4" w:space="0" w:color="000000"/>
              <w:left w:val="single" w:sz="8" w:space="0" w:color="000000"/>
              <w:bottom w:val="single" w:sz="4" w:space="0" w:color="000000"/>
              <w:right w:val="single" w:sz="8" w:space="0" w:color="000000"/>
            </w:tcBorders>
            <w:vAlign w:val="bottom"/>
          </w:tcPr>
          <w:p w14:paraId="38B01732" w14:textId="77777777" w:rsidR="00EB12D3" w:rsidRDefault="00EB12D3">
            <w:pPr>
              <w:jc w:val="center"/>
              <w:rPr>
                <w:sz w:val="16"/>
                <w:szCs w:val="16"/>
                <w:lang w:eastAsia="en-US"/>
              </w:rPr>
            </w:pPr>
          </w:p>
        </w:tc>
      </w:tr>
      <w:tr w:rsidR="00EB12D3" w14:paraId="3457802B" w14:textId="77777777" w:rsidTr="00EB12D3">
        <w:trPr>
          <w:gridAfter w:val="1"/>
          <w:wAfter w:w="144" w:type="dxa"/>
          <w:trHeight w:hRule="exact" w:val="20"/>
        </w:trPr>
        <w:tc>
          <w:tcPr>
            <w:tcW w:w="304" w:type="dxa"/>
            <w:gridSpan w:val="2"/>
            <w:vAlign w:val="bottom"/>
          </w:tcPr>
          <w:p w14:paraId="21708E0A" w14:textId="77777777" w:rsidR="00EB12D3" w:rsidRDefault="00EB12D3">
            <w:pPr>
              <w:jc w:val="center"/>
              <w:rPr>
                <w:sz w:val="16"/>
                <w:szCs w:val="16"/>
                <w:lang w:eastAsia="en-US"/>
              </w:rPr>
            </w:pPr>
          </w:p>
        </w:tc>
        <w:tc>
          <w:tcPr>
            <w:tcW w:w="859" w:type="dxa"/>
            <w:gridSpan w:val="2"/>
            <w:vAlign w:val="bottom"/>
          </w:tcPr>
          <w:p w14:paraId="7605DA57" w14:textId="77777777" w:rsidR="00EB12D3" w:rsidRDefault="00EB12D3">
            <w:pPr>
              <w:rPr>
                <w:sz w:val="20"/>
                <w:szCs w:val="20"/>
                <w:lang w:eastAsia="en-US"/>
              </w:rPr>
            </w:pPr>
          </w:p>
        </w:tc>
        <w:tc>
          <w:tcPr>
            <w:tcW w:w="344" w:type="dxa"/>
            <w:gridSpan w:val="2"/>
            <w:vAlign w:val="bottom"/>
          </w:tcPr>
          <w:p w14:paraId="59962B19" w14:textId="77777777" w:rsidR="00EB12D3" w:rsidRDefault="00EB12D3">
            <w:pPr>
              <w:rPr>
                <w:sz w:val="20"/>
                <w:szCs w:val="20"/>
                <w:lang w:eastAsia="en-US"/>
              </w:rPr>
            </w:pPr>
          </w:p>
        </w:tc>
        <w:tc>
          <w:tcPr>
            <w:tcW w:w="344" w:type="dxa"/>
            <w:gridSpan w:val="2"/>
            <w:vAlign w:val="bottom"/>
          </w:tcPr>
          <w:p w14:paraId="710042B5" w14:textId="77777777" w:rsidR="00EB12D3" w:rsidRDefault="00EB12D3">
            <w:pPr>
              <w:rPr>
                <w:sz w:val="20"/>
                <w:szCs w:val="20"/>
                <w:lang w:eastAsia="en-US"/>
              </w:rPr>
            </w:pPr>
          </w:p>
        </w:tc>
        <w:tc>
          <w:tcPr>
            <w:tcW w:w="346" w:type="dxa"/>
            <w:gridSpan w:val="2"/>
            <w:vAlign w:val="bottom"/>
          </w:tcPr>
          <w:p w14:paraId="320C17C9" w14:textId="77777777" w:rsidR="00EB12D3" w:rsidRDefault="00EB12D3">
            <w:pPr>
              <w:rPr>
                <w:sz w:val="20"/>
                <w:szCs w:val="20"/>
                <w:lang w:eastAsia="en-US"/>
              </w:rPr>
            </w:pPr>
          </w:p>
        </w:tc>
        <w:tc>
          <w:tcPr>
            <w:tcW w:w="237" w:type="dxa"/>
            <w:gridSpan w:val="2"/>
            <w:vAlign w:val="bottom"/>
          </w:tcPr>
          <w:p w14:paraId="14F94194" w14:textId="77777777" w:rsidR="00EB12D3" w:rsidRDefault="00EB12D3">
            <w:pPr>
              <w:rPr>
                <w:sz w:val="20"/>
                <w:szCs w:val="20"/>
                <w:lang w:eastAsia="en-US"/>
              </w:rPr>
            </w:pPr>
          </w:p>
        </w:tc>
        <w:tc>
          <w:tcPr>
            <w:tcW w:w="542" w:type="dxa"/>
            <w:gridSpan w:val="4"/>
            <w:vAlign w:val="bottom"/>
          </w:tcPr>
          <w:p w14:paraId="39559026" w14:textId="77777777" w:rsidR="00EB12D3" w:rsidRDefault="00EB12D3">
            <w:pPr>
              <w:rPr>
                <w:sz w:val="20"/>
                <w:szCs w:val="20"/>
                <w:lang w:eastAsia="en-US"/>
              </w:rPr>
            </w:pPr>
          </w:p>
        </w:tc>
        <w:tc>
          <w:tcPr>
            <w:tcW w:w="347" w:type="dxa"/>
            <w:gridSpan w:val="2"/>
            <w:vAlign w:val="bottom"/>
          </w:tcPr>
          <w:p w14:paraId="2287E34A" w14:textId="77777777" w:rsidR="00EB12D3" w:rsidRDefault="00EB12D3">
            <w:pPr>
              <w:rPr>
                <w:sz w:val="20"/>
                <w:szCs w:val="20"/>
                <w:lang w:eastAsia="en-US"/>
              </w:rPr>
            </w:pPr>
          </w:p>
        </w:tc>
        <w:tc>
          <w:tcPr>
            <w:tcW w:w="304" w:type="dxa"/>
            <w:gridSpan w:val="2"/>
            <w:vAlign w:val="bottom"/>
          </w:tcPr>
          <w:p w14:paraId="52274D6C" w14:textId="77777777" w:rsidR="00EB12D3" w:rsidRDefault="00EB12D3">
            <w:pPr>
              <w:rPr>
                <w:sz w:val="20"/>
                <w:szCs w:val="20"/>
                <w:lang w:eastAsia="en-US"/>
              </w:rPr>
            </w:pPr>
          </w:p>
        </w:tc>
        <w:tc>
          <w:tcPr>
            <w:tcW w:w="310" w:type="dxa"/>
            <w:vAlign w:val="bottom"/>
          </w:tcPr>
          <w:p w14:paraId="48D20346" w14:textId="77777777" w:rsidR="00EB12D3" w:rsidRDefault="00EB12D3">
            <w:pPr>
              <w:rPr>
                <w:sz w:val="20"/>
                <w:szCs w:val="20"/>
                <w:lang w:eastAsia="en-US"/>
              </w:rPr>
            </w:pPr>
          </w:p>
        </w:tc>
        <w:tc>
          <w:tcPr>
            <w:tcW w:w="308" w:type="dxa"/>
            <w:vAlign w:val="bottom"/>
          </w:tcPr>
          <w:p w14:paraId="3BD46281" w14:textId="77777777" w:rsidR="00EB12D3" w:rsidRDefault="00EB12D3">
            <w:pPr>
              <w:rPr>
                <w:sz w:val="20"/>
                <w:szCs w:val="20"/>
                <w:lang w:eastAsia="en-US"/>
              </w:rPr>
            </w:pPr>
          </w:p>
        </w:tc>
        <w:tc>
          <w:tcPr>
            <w:tcW w:w="1352" w:type="dxa"/>
            <w:vAlign w:val="bottom"/>
          </w:tcPr>
          <w:p w14:paraId="5DD3D30A" w14:textId="77777777" w:rsidR="00EB12D3" w:rsidRDefault="00EB12D3">
            <w:pPr>
              <w:rPr>
                <w:sz w:val="20"/>
                <w:szCs w:val="20"/>
                <w:lang w:eastAsia="en-US"/>
              </w:rPr>
            </w:pPr>
          </w:p>
        </w:tc>
        <w:tc>
          <w:tcPr>
            <w:tcW w:w="308" w:type="dxa"/>
            <w:vAlign w:val="bottom"/>
          </w:tcPr>
          <w:p w14:paraId="22542138" w14:textId="77777777" w:rsidR="00EB12D3" w:rsidRDefault="00EB12D3">
            <w:pPr>
              <w:rPr>
                <w:sz w:val="20"/>
                <w:szCs w:val="20"/>
                <w:lang w:eastAsia="en-US"/>
              </w:rPr>
            </w:pPr>
          </w:p>
        </w:tc>
        <w:tc>
          <w:tcPr>
            <w:tcW w:w="347" w:type="dxa"/>
            <w:vAlign w:val="bottom"/>
          </w:tcPr>
          <w:p w14:paraId="108B1B1E" w14:textId="77777777" w:rsidR="00EB12D3" w:rsidRDefault="00EB12D3">
            <w:pPr>
              <w:rPr>
                <w:sz w:val="20"/>
                <w:szCs w:val="20"/>
                <w:lang w:eastAsia="en-US"/>
              </w:rPr>
            </w:pPr>
          </w:p>
        </w:tc>
        <w:tc>
          <w:tcPr>
            <w:tcW w:w="1777" w:type="dxa"/>
            <w:vAlign w:val="bottom"/>
          </w:tcPr>
          <w:p w14:paraId="439C0319" w14:textId="77777777" w:rsidR="00EB12D3" w:rsidRDefault="00EB12D3">
            <w:pPr>
              <w:rPr>
                <w:sz w:val="20"/>
                <w:szCs w:val="20"/>
                <w:lang w:eastAsia="en-US"/>
              </w:rPr>
            </w:pPr>
          </w:p>
        </w:tc>
        <w:tc>
          <w:tcPr>
            <w:tcW w:w="591" w:type="dxa"/>
            <w:vAlign w:val="bottom"/>
          </w:tcPr>
          <w:p w14:paraId="532FAE92" w14:textId="77777777" w:rsidR="00EB12D3" w:rsidRDefault="00EB12D3">
            <w:pPr>
              <w:rPr>
                <w:sz w:val="20"/>
                <w:szCs w:val="20"/>
                <w:lang w:eastAsia="en-US"/>
              </w:rPr>
            </w:pPr>
          </w:p>
        </w:tc>
        <w:tc>
          <w:tcPr>
            <w:tcW w:w="305" w:type="dxa"/>
            <w:vAlign w:val="bottom"/>
          </w:tcPr>
          <w:p w14:paraId="674904BB" w14:textId="77777777" w:rsidR="00EB12D3" w:rsidRDefault="00EB12D3">
            <w:pPr>
              <w:rPr>
                <w:sz w:val="20"/>
                <w:szCs w:val="20"/>
                <w:lang w:eastAsia="en-US"/>
              </w:rPr>
            </w:pPr>
          </w:p>
        </w:tc>
        <w:tc>
          <w:tcPr>
            <w:tcW w:w="306" w:type="dxa"/>
            <w:vAlign w:val="bottom"/>
          </w:tcPr>
          <w:p w14:paraId="77477723" w14:textId="77777777" w:rsidR="00EB12D3" w:rsidRDefault="00EB12D3">
            <w:pPr>
              <w:rPr>
                <w:sz w:val="20"/>
                <w:szCs w:val="20"/>
                <w:lang w:eastAsia="en-US"/>
              </w:rPr>
            </w:pPr>
          </w:p>
        </w:tc>
        <w:tc>
          <w:tcPr>
            <w:tcW w:w="795" w:type="dxa"/>
            <w:gridSpan w:val="2"/>
            <w:vAlign w:val="bottom"/>
          </w:tcPr>
          <w:p w14:paraId="0BB26790" w14:textId="77777777" w:rsidR="00EB12D3" w:rsidRDefault="00EB12D3">
            <w:pPr>
              <w:rPr>
                <w:sz w:val="20"/>
                <w:szCs w:val="20"/>
                <w:lang w:eastAsia="en-US"/>
              </w:rPr>
            </w:pPr>
          </w:p>
        </w:tc>
        <w:tc>
          <w:tcPr>
            <w:tcW w:w="306" w:type="dxa"/>
            <w:gridSpan w:val="2"/>
            <w:vAlign w:val="bottom"/>
          </w:tcPr>
          <w:p w14:paraId="563BBDE0" w14:textId="77777777" w:rsidR="00EB12D3" w:rsidRDefault="00EB12D3">
            <w:pPr>
              <w:rPr>
                <w:sz w:val="20"/>
                <w:szCs w:val="20"/>
                <w:lang w:eastAsia="en-US"/>
              </w:rPr>
            </w:pPr>
          </w:p>
        </w:tc>
        <w:tc>
          <w:tcPr>
            <w:tcW w:w="306" w:type="dxa"/>
            <w:gridSpan w:val="2"/>
            <w:vAlign w:val="bottom"/>
          </w:tcPr>
          <w:p w14:paraId="4CF02DEA" w14:textId="77777777" w:rsidR="00EB12D3" w:rsidRDefault="00EB12D3">
            <w:pPr>
              <w:rPr>
                <w:sz w:val="20"/>
                <w:szCs w:val="20"/>
                <w:lang w:eastAsia="en-US"/>
              </w:rPr>
            </w:pPr>
          </w:p>
        </w:tc>
        <w:tc>
          <w:tcPr>
            <w:tcW w:w="305" w:type="dxa"/>
            <w:gridSpan w:val="2"/>
            <w:vAlign w:val="bottom"/>
          </w:tcPr>
          <w:p w14:paraId="351E474B" w14:textId="77777777" w:rsidR="00EB12D3" w:rsidRDefault="00EB12D3">
            <w:pPr>
              <w:rPr>
                <w:sz w:val="20"/>
                <w:szCs w:val="20"/>
                <w:lang w:eastAsia="en-US"/>
              </w:rPr>
            </w:pPr>
          </w:p>
        </w:tc>
        <w:tc>
          <w:tcPr>
            <w:tcW w:w="2648" w:type="dxa"/>
            <w:gridSpan w:val="15"/>
            <w:vAlign w:val="center"/>
          </w:tcPr>
          <w:p w14:paraId="65A1E78E" w14:textId="77777777" w:rsidR="00EB12D3" w:rsidRDefault="00EB12D3">
            <w:pPr>
              <w:rPr>
                <w:sz w:val="20"/>
                <w:szCs w:val="20"/>
                <w:lang w:eastAsia="en-US"/>
              </w:rPr>
            </w:pPr>
          </w:p>
        </w:tc>
        <w:tc>
          <w:tcPr>
            <w:tcW w:w="2106" w:type="dxa"/>
            <w:gridSpan w:val="10"/>
            <w:vAlign w:val="center"/>
          </w:tcPr>
          <w:p w14:paraId="0F3D0E3A" w14:textId="77777777" w:rsidR="00EB12D3" w:rsidRDefault="00EB12D3">
            <w:pPr>
              <w:rPr>
                <w:sz w:val="16"/>
                <w:szCs w:val="16"/>
                <w:lang w:eastAsia="en-US"/>
              </w:rPr>
            </w:pPr>
          </w:p>
        </w:tc>
      </w:tr>
      <w:tr w:rsidR="00EB12D3" w14:paraId="3AB8FD7A" w14:textId="77777777" w:rsidTr="00EB12D3">
        <w:trPr>
          <w:gridAfter w:val="1"/>
          <w:wAfter w:w="144" w:type="dxa"/>
          <w:trHeight w:val="20"/>
        </w:trPr>
        <w:tc>
          <w:tcPr>
            <w:tcW w:w="304" w:type="dxa"/>
            <w:gridSpan w:val="2"/>
            <w:vAlign w:val="bottom"/>
          </w:tcPr>
          <w:p w14:paraId="1BDCB4D6" w14:textId="77777777" w:rsidR="00EB12D3" w:rsidRDefault="00EB12D3">
            <w:pPr>
              <w:rPr>
                <w:sz w:val="20"/>
                <w:szCs w:val="20"/>
                <w:lang w:eastAsia="en-US"/>
              </w:rPr>
            </w:pPr>
          </w:p>
        </w:tc>
        <w:tc>
          <w:tcPr>
            <w:tcW w:w="859" w:type="dxa"/>
            <w:gridSpan w:val="2"/>
            <w:vAlign w:val="bottom"/>
          </w:tcPr>
          <w:p w14:paraId="7D122698" w14:textId="77777777" w:rsidR="00EB12D3" w:rsidRDefault="00EB12D3">
            <w:pPr>
              <w:rPr>
                <w:sz w:val="20"/>
                <w:szCs w:val="20"/>
                <w:lang w:eastAsia="en-US"/>
              </w:rPr>
            </w:pPr>
          </w:p>
        </w:tc>
        <w:tc>
          <w:tcPr>
            <w:tcW w:w="344" w:type="dxa"/>
            <w:gridSpan w:val="2"/>
            <w:vAlign w:val="bottom"/>
          </w:tcPr>
          <w:p w14:paraId="3C5F7F8B" w14:textId="77777777" w:rsidR="00EB12D3" w:rsidRDefault="00EB12D3">
            <w:pPr>
              <w:rPr>
                <w:sz w:val="20"/>
                <w:szCs w:val="20"/>
                <w:lang w:eastAsia="en-US"/>
              </w:rPr>
            </w:pPr>
          </w:p>
        </w:tc>
        <w:tc>
          <w:tcPr>
            <w:tcW w:w="344" w:type="dxa"/>
            <w:gridSpan w:val="2"/>
            <w:vAlign w:val="bottom"/>
          </w:tcPr>
          <w:p w14:paraId="36ACC7BF" w14:textId="77777777" w:rsidR="00EB12D3" w:rsidRDefault="00EB12D3">
            <w:pPr>
              <w:rPr>
                <w:sz w:val="20"/>
                <w:szCs w:val="20"/>
                <w:lang w:eastAsia="en-US"/>
              </w:rPr>
            </w:pPr>
          </w:p>
        </w:tc>
        <w:tc>
          <w:tcPr>
            <w:tcW w:w="346" w:type="dxa"/>
            <w:gridSpan w:val="2"/>
            <w:vAlign w:val="bottom"/>
          </w:tcPr>
          <w:p w14:paraId="1D77B278" w14:textId="77777777" w:rsidR="00EB12D3" w:rsidRDefault="00EB12D3">
            <w:pPr>
              <w:rPr>
                <w:sz w:val="20"/>
                <w:szCs w:val="20"/>
                <w:lang w:eastAsia="en-US"/>
              </w:rPr>
            </w:pPr>
          </w:p>
        </w:tc>
        <w:tc>
          <w:tcPr>
            <w:tcW w:w="237" w:type="dxa"/>
            <w:gridSpan w:val="2"/>
            <w:vAlign w:val="bottom"/>
          </w:tcPr>
          <w:p w14:paraId="14067565" w14:textId="77777777" w:rsidR="00EB12D3" w:rsidRDefault="00EB12D3">
            <w:pPr>
              <w:rPr>
                <w:sz w:val="20"/>
                <w:szCs w:val="20"/>
                <w:lang w:eastAsia="en-US"/>
              </w:rPr>
            </w:pPr>
          </w:p>
        </w:tc>
        <w:tc>
          <w:tcPr>
            <w:tcW w:w="542" w:type="dxa"/>
            <w:gridSpan w:val="4"/>
            <w:vAlign w:val="bottom"/>
          </w:tcPr>
          <w:p w14:paraId="56D26853" w14:textId="77777777" w:rsidR="00EB12D3" w:rsidRDefault="00EB12D3">
            <w:pPr>
              <w:rPr>
                <w:sz w:val="20"/>
                <w:szCs w:val="20"/>
                <w:lang w:eastAsia="en-US"/>
              </w:rPr>
            </w:pPr>
          </w:p>
        </w:tc>
        <w:tc>
          <w:tcPr>
            <w:tcW w:w="347" w:type="dxa"/>
            <w:gridSpan w:val="2"/>
            <w:vAlign w:val="bottom"/>
          </w:tcPr>
          <w:p w14:paraId="60F920AD" w14:textId="77777777" w:rsidR="00EB12D3" w:rsidRDefault="00EB12D3">
            <w:pPr>
              <w:rPr>
                <w:sz w:val="20"/>
                <w:szCs w:val="20"/>
                <w:lang w:eastAsia="en-US"/>
              </w:rPr>
            </w:pPr>
          </w:p>
        </w:tc>
        <w:tc>
          <w:tcPr>
            <w:tcW w:w="304" w:type="dxa"/>
            <w:gridSpan w:val="2"/>
            <w:vAlign w:val="bottom"/>
          </w:tcPr>
          <w:p w14:paraId="50677599" w14:textId="77777777" w:rsidR="00EB12D3" w:rsidRDefault="00EB12D3">
            <w:pPr>
              <w:rPr>
                <w:sz w:val="20"/>
                <w:szCs w:val="20"/>
                <w:lang w:eastAsia="en-US"/>
              </w:rPr>
            </w:pPr>
          </w:p>
        </w:tc>
        <w:tc>
          <w:tcPr>
            <w:tcW w:w="310" w:type="dxa"/>
            <w:vAlign w:val="bottom"/>
          </w:tcPr>
          <w:p w14:paraId="2C1745E0" w14:textId="77777777" w:rsidR="00EB12D3" w:rsidRDefault="00EB12D3">
            <w:pPr>
              <w:rPr>
                <w:sz w:val="20"/>
                <w:szCs w:val="20"/>
                <w:lang w:eastAsia="en-US"/>
              </w:rPr>
            </w:pPr>
          </w:p>
        </w:tc>
        <w:tc>
          <w:tcPr>
            <w:tcW w:w="308" w:type="dxa"/>
            <w:vAlign w:val="bottom"/>
          </w:tcPr>
          <w:p w14:paraId="13E06D4E" w14:textId="77777777" w:rsidR="00EB12D3" w:rsidRDefault="00EB12D3">
            <w:pPr>
              <w:rPr>
                <w:sz w:val="20"/>
                <w:szCs w:val="20"/>
                <w:lang w:eastAsia="en-US"/>
              </w:rPr>
            </w:pPr>
          </w:p>
        </w:tc>
        <w:tc>
          <w:tcPr>
            <w:tcW w:w="1352" w:type="dxa"/>
            <w:vAlign w:val="bottom"/>
          </w:tcPr>
          <w:p w14:paraId="23CE1564" w14:textId="77777777" w:rsidR="00EB12D3" w:rsidRDefault="00EB12D3">
            <w:pPr>
              <w:rPr>
                <w:sz w:val="20"/>
                <w:szCs w:val="20"/>
                <w:lang w:eastAsia="en-US"/>
              </w:rPr>
            </w:pPr>
          </w:p>
        </w:tc>
        <w:tc>
          <w:tcPr>
            <w:tcW w:w="308" w:type="dxa"/>
            <w:vAlign w:val="bottom"/>
          </w:tcPr>
          <w:p w14:paraId="34175ED1" w14:textId="77777777" w:rsidR="00EB12D3" w:rsidRDefault="00EB12D3">
            <w:pPr>
              <w:rPr>
                <w:sz w:val="20"/>
                <w:szCs w:val="20"/>
                <w:lang w:eastAsia="en-US"/>
              </w:rPr>
            </w:pPr>
          </w:p>
        </w:tc>
        <w:tc>
          <w:tcPr>
            <w:tcW w:w="347" w:type="dxa"/>
            <w:vAlign w:val="bottom"/>
          </w:tcPr>
          <w:p w14:paraId="7F9D4852" w14:textId="77777777" w:rsidR="00EB12D3" w:rsidRDefault="00EB12D3">
            <w:pPr>
              <w:rPr>
                <w:sz w:val="20"/>
                <w:szCs w:val="20"/>
                <w:lang w:eastAsia="en-US"/>
              </w:rPr>
            </w:pPr>
          </w:p>
        </w:tc>
        <w:tc>
          <w:tcPr>
            <w:tcW w:w="1777" w:type="dxa"/>
            <w:vAlign w:val="bottom"/>
          </w:tcPr>
          <w:p w14:paraId="4FEC6E2B" w14:textId="77777777" w:rsidR="00EB12D3" w:rsidRDefault="00EB12D3">
            <w:pPr>
              <w:rPr>
                <w:sz w:val="20"/>
                <w:szCs w:val="20"/>
                <w:lang w:eastAsia="en-US"/>
              </w:rPr>
            </w:pPr>
          </w:p>
        </w:tc>
        <w:tc>
          <w:tcPr>
            <w:tcW w:w="591" w:type="dxa"/>
            <w:vAlign w:val="bottom"/>
          </w:tcPr>
          <w:p w14:paraId="3C4B558B" w14:textId="77777777" w:rsidR="00EB12D3" w:rsidRDefault="00EB12D3">
            <w:pPr>
              <w:rPr>
                <w:sz w:val="20"/>
                <w:szCs w:val="20"/>
                <w:lang w:eastAsia="en-US"/>
              </w:rPr>
            </w:pPr>
          </w:p>
        </w:tc>
        <w:tc>
          <w:tcPr>
            <w:tcW w:w="305" w:type="dxa"/>
            <w:vAlign w:val="bottom"/>
          </w:tcPr>
          <w:p w14:paraId="311D7AE2" w14:textId="77777777" w:rsidR="00EB12D3" w:rsidRDefault="00EB12D3">
            <w:pPr>
              <w:rPr>
                <w:sz w:val="20"/>
                <w:szCs w:val="20"/>
                <w:lang w:eastAsia="en-US"/>
              </w:rPr>
            </w:pPr>
          </w:p>
        </w:tc>
        <w:tc>
          <w:tcPr>
            <w:tcW w:w="306" w:type="dxa"/>
            <w:vAlign w:val="bottom"/>
          </w:tcPr>
          <w:p w14:paraId="52FFEB38" w14:textId="77777777" w:rsidR="00EB12D3" w:rsidRDefault="00EB12D3">
            <w:pPr>
              <w:rPr>
                <w:sz w:val="20"/>
                <w:szCs w:val="20"/>
                <w:lang w:eastAsia="en-US"/>
              </w:rPr>
            </w:pPr>
          </w:p>
        </w:tc>
        <w:tc>
          <w:tcPr>
            <w:tcW w:w="795" w:type="dxa"/>
            <w:gridSpan w:val="2"/>
            <w:vAlign w:val="bottom"/>
          </w:tcPr>
          <w:p w14:paraId="3EEFA93F" w14:textId="77777777" w:rsidR="00EB12D3" w:rsidRDefault="00EB12D3">
            <w:pPr>
              <w:jc w:val="right"/>
              <w:rPr>
                <w:sz w:val="20"/>
                <w:szCs w:val="20"/>
                <w:lang w:eastAsia="en-US"/>
              </w:rPr>
            </w:pPr>
          </w:p>
        </w:tc>
        <w:tc>
          <w:tcPr>
            <w:tcW w:w="2748" w:type="dxa"/>
            <w:gridSpan w:val="19"/>
            <w:tcBorders>
              <w:top w:val="nil"/>
              <w:left w:val="nil"/>
              <w:bottom w:val="nil"/>
              <w:right w:val="single" w:sz="4" w:space="0" w:color="000000"/>
            </w:tcBorders>
            <w:vAlign w:val="bottom"/>
            <w:hideMark/>
          </w:tcPr>
          <w:p w14:paraId="0B3CB0EE" w14:textId="77777777" w:rsidR="00EB12D3" w:rsidRDefault="00EB12D3">
            <w:pPr>
              <w:jc w:val="right"/>
              <w:rPr>
                <w:sz w:val="20"/>
                <w:szCs w:val="20"/>
                <w:lang w:eastAsia="en-US"/>
              </w:rPr>
            </w:pPr>
            <w:r>
              <w:rPr>
                <w:sz w:val="20"/>
                <w:szCs w:val="20"/>
                <w:lang w:eastAsia="en-US"/>
              </w:rPr>
              <w:t>Договор подряда (контракт)</w:t>
            </w:r>
          </w:p>
        </w:tc>
        <w:tc>
          <w:tcPr>
            <w:tcW w:w="817" w:type="dxa"/>
            <w:gridSpan w:val="2"/>
            <w:tcBorders>
              <w:top w:val="single" w:sz="4" w:space="0" w:color="000000"/>
              <w:left w:val="nil"/>
              <w:bottom w:val="single" w:sz="4" w:space="0" w:color="000000"/>
              <w:right w:val="single" w:sz="8" w:space="0" w:color="000000"/>
            </w:tcBorders>
            <w:vAlign w:val="bottom"/>
            <w:hideMark/>
          </w:tcPr>
          <w:p w14:paraId="325C422D" w14:textId="77777777" w:rsidR="00EB12D3" w:rsidRDefault="00EB12D3">
            <w:pPr>
              <w:jc w:val="right"/>
              <w:rPr>
                <w:sz w:val="20"/>
                <w:szCs w:val="20"/>
                <w:lang w:eastAsia="en-US"/>
              </w:rPr>
            </w:pPr>
            <w:r>
              <w:rPr>
                <w:sz w:val="20"/>
                <w:szCs w:val="20"/>
                <w:lang w:eastAsia="en-US"/>
              </w:rPr>
              <w:t>номер</w:t>
            </w:r>
          </w:p>
        </w:tc>
        <w:tc>
          <w:tcPr>
            <w:tcW w:w="2106" w:type="dxa"/>
            <w:gridSpan w:val="10"/>
            <w:tcBorders>
              <w:top w:val="single" w:sz="4" w:space="0" w:color="000000"/>
              <w:left w:val="nil"/>
              <w:bottom w:val="single" w:sz="4" w:space="0" w:color="000000"/>
              <w:right w:val="single" w:sz="8" w:space="0" w:color="000000"/>
            </w:tcBorders>
            <w:vAlign w:val="bottom"/>
          </w:tcPr>
          <w:p w14:paraId="1863762B" w14:textId="77777777" w:rsidR="00EB12D3" w:rsidRDefault="00EB12D3">
            <w:pPr>
              <w:jc w:val="center"/>
              <w:rPr>
                <w:sz w:val="20"/>
                <w:szCs w:val="20"/>
                <w:lang w:eastAsia="en-US"/>
              </w:rPr>
            </w:pPr>
          </w:p>
        </w:tc>
      </w:tr>
      <w:tr w:rsidR="00EB12D3" w14:paraId="3E265ADF" w14:textId="77777777" w:rsidTr="00EB12D3">
        <w:trPr>
          <w:gridAfter w:val="1"/>
          <w:wAfter w:w="144" w:type="dxa"/>
          <w:trHeight w:val="20"/>
        </w:trPr>
        <w:tc>
          <w:tcPr>
            <w:tcW w:w="304" w:type="dxa"/>
            <w:gridSpan w:val="2"/>
            <w:vAlign w:val="bottom"/>
          </w:tcPr>
          <w:p w14:paraId="65E11174" w14:textId="77777777" w:rsidR="00EB12D3" w:rsidRDefault="00EB12D3">
            <w:pPr>
              <w:jc w:val="center"/>
              <w:rPr>
                <w:sz w:val="20"/>
                <w:szCs w:val="20"/>
                <w:lang w:eastAsia="en-US"/>
              </w:rPr>
            </w:pPr>
          </w:p>
        </w:tc>
        <w:tc>
          <w:tcPr>
            <w:tcW w:w="859" w:type="dxa"/>
            <w:gridSpan w:val="2"/>
            <w:vAlign w:val="bottom"/>
          </w:tcPr>
          <w:p w14:paraId="06676AB5" w14:textId="77777777" w:rsidR="00EB12D3" w:rsidRDefault="00EB12D3">
            <w:pPr>
              <w:rPr>
                <w:sz w:val="20"/>
                <w:szCs w:val="20"/>
                <w:lang w:eastAsia="en-US"/>
              </w:rPr>
            </w:pPr>
          </w:p>
        </w:tc>
        <w:tc>
          <w:tcPr>
            <w:tcW w:w="344" w:type="dxa"/>
            <w:gridSpan w:val="2"/>
            <w:vAlign w:val="bottom"/>
          </w:tcPr>
          <w:p w14:paraId="487553E1" w14:textId="77777777" w:rsidR="00EB12D3" w:rsidRDefault="00EB12D3">
            <w:pPr>
              <w:rPr>
                <w:sz w:val="20"/>
                <w:szCs w:val="20"/>
                <w:lang w:eastAsia="en-US"/>
              </w:rPr>
            </w:pPr>
          </w:p>
        </w:tc>
        <w:tc>
          <w:tcPr>
            <w:tcW w:w="344" w:type="dxa"/>
            <w:gridSpan w:val="2"/>
            <w:vAlign w:val="bottom"/>
          </w:tcPr>
          <w:p w14:paraId="581FCC6F" w14:textId="77777777" w:rsidR="00EB12D3" w:rsidRDefault="00EB12D3">
            <w:pPr>
              <w:rPr>
                <w:sz w:val="20"/>
                <w:szCs w:val="20"/>
                <w:lang w:eastAsia="en-US"/>
              </w:rPr>
            </w:pPr>
          </w:p>
        </w:tc>
        <w:tc>
          <w:tcPr>
            <w:tcW w:w="346" w:type="dxa"/>
            <w:gridSpan w:val="2"/>
            <w:vAlign w:val="bottom"/>
          </w:tcPr>
          <w:p w14:paraId="56F2952A" w14:textId="77777777" w:rsidR="00EB12D3" w:rsidRDefault="00EB12D3">
            <w:pPr>
              <w:rPr>
                <w:sz w:val="20"/>
                <w:szCs w:val="20"/>
                <w:lang w:eastAsia="en-US"/>
              </w:rPr>
            </w:pPr>
          </w:p>
        </w:tc>
        <w:tc>
          <w:tcPr>
            <w:tcW w:w="237" w:type="dxa"/>
            <w:gridSpan w:val="2"/>
            <w:vAlign w:val="bottom"/>
          </w:tcPr>
          <w:p w14:paraId="33515A1B" w14:textId="77777777" w:rsidR="00EB12D3" w:rsidRDefault="00EB12D3">
            <w:pPr>
              <w:rPr>
                <w:sz w:val="20"/>
                <w:szCs w:val="20"/>
                <w:lang w:eastAsia="en-US"/>
              </w:rPr>
            </w:pPr>
          </w:p>
        </w:tc>
        <w:tc>
          <w:tcPr>
            <w:tcW w:w="542" w:type="dxa"/>
            <w:gridSpan w:val="4"/>
            <w:vAlign w:val="bottom"/>
          </w:tcPr>
          <w:p w14:paraId="52FA7C39" w14:textId="77777777" w:rsidR="00EB12D3" w:rsidRDefault="00EB12D3">
            <w:pPr>
              <w:rPr>
                <w:sz w:val="20"/>
                <w:szCs w:val="20"/>
                <w:lang w:eastAsia="en-US"/>
              </w:rPr>
            </w:pPr>
          </w:p>
        </w:tc>
        <w:tc>
          <w:tcPr>
            <w:tcW w:w="347" w:type="dxa"/>
            <w:gridSpan w:val="2"/>
            <w:vAlign w:val="bottom"/>
          </w:tcPr>
          <w:p w14:paraId="6E7C7C4F" w14:textId="77777777" w:rsidR="00EB12D3" w:rsidRDefault="00EB12D3">
            <w:pPr>
              <w:rPr>
                <w:sz w:val="20"/>
                <w:szCs w:val="20"/>
                <w:lang w:eastAsia="en-US"/>
              </w:rPr>
            </w:pPr>
          </w:p>
        </w:tc>
        <w:tc>
          <w:tcPr>
            <w:tcW w:w="304" w:type="dxa"/>
            <w:gridSpan w:val="2"/>
            <w:vAlign w:val="bottom"/>
          </w:tcPr>
          <w:p w14:paraId="38B9C83A" w14:textId="77777777" w:rsidR="00EB12D3" w:rsidRDefault="00EB12D3">
            <w:pPr>
              <w:rPr>
                <w:sz w:val="20"/>
                <w:szCs w:val="20"/>
                <w:lang w:eastAsia="en-US"/>
              </w:rPr>
            </w:pPr>
          </w:p>
        </w:tc>
        <w:tc>
          <w:tcPr>
            <w:tcW w:w="310" w:type="dxa"/>
            <w:vAlign w:val="bottom"/>
          </w:tcPr>
          <w:p w14:paraId="4A4337B4" w14:textId="77777777" w:rsidR="00EB12D3" w:rsidRDefault="00EB12D3">
            <w:pPr>
              <w:rPr>
                <w:sz w:val="20"/>
                <w:szCs w:val="20"/>
                <w:lang w:eastAsia="en-US"/>
              </w:rPr>
            </w:pPr>
          </w:p>
        </w:tc>
        <w:tc>
          <w:tcPr>
            <w:tcW w:w="308" w:type="dxa"/>
            <w:vAlign w:val="bottom"/>
          </w:tcPr>
          <w:p w14:paraId="0FBCDE0B" w14:textId="77777777" w:rsidR="00EB12D3" w:rsidRDefault="00EB12D3">
            <w:pPr>
              <w:rPr>
                <w:sz w:val="20"/>
                <w:szCs w:val="20"/>
                <w:lang w:eastAsia="en-US"/>
              </w:rPr>
            </w:pPr>
          </w:p>
        </w:tc>
        <w:tc>
          <w:tcPr>
            <w:tcW w:w="1352" w:type="dxa"/>
            <w:vAlign w:val="bottom"/>
          </w:tcPr>
          <w:p w14:paraId="5B9F03D1" w14:textId="77777777" w:rsidR="00EB12D3" w:rsidRDefault="00EB12D3">
            <w:pPr>
              <w:rPr>
                <w:sz w:val="20"/>
                <w:szCs w:val="20"/>
                <w:lang w:eastAsia="en-US"/>
              </w:rPr>
            </w:pPr>
          </w:p>
        </w:tc>
        <w:tc>
          <w:tcPr>
            <w:tcW w:w="308" w:type="dxa"/>
            <w:vAlign w:val="bottom"/>
          </w:tcPr>
          <w:p w14:paraId="7E624F20" w14:textId="77777777" w:rsidR="00EB12D3" w:rsidRDefault="00EB12D3">
            <w:pPr>
              <w:rPr>
                <w:sz w:val="20"/>
                <w:szCs w:val="20"/>
                <w:lang w:eastAsia="en-US"/>
              </w:rPr>
            </w:pPr>
          </w:p>
        </w:tc>
        <w:tc>
          <w:tcPr>
            <w:tcW w:w="347" w:type="dxa"/>
            <w:vAlign w:val="bottom"/>
          </w:tcPr>
          <w:p w14:paraId="1C82758A" w14:textId="77777777" w:rsidR="00EB12D3" w:rsidRDefault="00EB12D3">
            <w:pPr>
              <w:rPr>
                <w:sz w:val="20"/>
                <w:szCs w:val="20"/>
                <w:lang w:eastAsia="en-US"/>
              </w:rPr>
            </w:pPr>
          </w:p>
        </w:tc>
        <w:tc>
          <w:tcPr>
            <w:tcW w:w="1777" w:type="dxa"/>
            <w:vAlign w:val="bottom"/>
          </w:tcPr>
          <w:p w14:paraId="53E3ECCC" w14:textId="77777777" w:rsidR="00EB12D3" w:rsidRDefault="00EB12D3">
            <w:pPr>
              <w:rPr>
                <w:sz w:val="20"/>
                <w:szCs w:val="20"/>
                <w:lang w:eastAsia="en-US"/>
              </w:rPr>
            </w:pPr>
          </w:p>
        </w:tc>
        <w:tc>
          <w:tcPr>
            <w:tcW w:w="591" w:type="dxa"/>
            <w:vAlign w:val="bottom"/>
          </w:tcPr>
          <w:p w14:paraId="6A003AC1" w14:textId="77777777" w:rsidR="00EB12D3" w:rsidRDefault="00EB12D3">
            <w:pPr>
              <w:rPr>
                <w:sz w:val="20"/>
                <w:szCs w:val="20"/>
                <w:lang w:eastAsia="en-US"/>
              </w:rPr>
            </w:pPr>
          </w:p>
        </w:tc>
        <w:tc>
          <w:tcPr>
            <w:tcW w:w="305" w:type="dxa"/>
            <w:vAlign w:val="bottom"/>
          </w:tcPr>
          <w:p w14:paraId="25DAE67E" w14:textId="77777777" w:rsidR="00EB12D3" w:rsidRDefault="00EB12D3">
            <w:pPr>
              <w:rPr>
                <w:sz w:val="20"/>
                <w:szCs w:val="20"/>
                <w:lang w:eastAsia="en-US"/>
              </w:rPr>
            </w:pPr>
          </w:p>
        </w:tc>
        <w:tc>
          <w:tcPr>
            <w:tcW w:w="306" w:type="dxa"/>
            <w:vAlign w:val="bottom"/>
          </w:tcPr>
          <w:p w14:paraId="59C92439" w14:textId="77777777" w:rsidR="00EB12D3" w:rsidRDefault="00EB12D3">
            <w:pPr>
              <w:rPr>
                <w:sz w:val="20"/>
                <w:szCs w:val="20"/>
                <w:lang w:eastAsia="en-US"/>
              </w:rPr>
            </w:pPr>
          </w:p>
        </w:tc>
        <w:tc>
          <w:tcPr>
            <w:tcW w:w="795" w:type="dxa"/>
            <w:gridSpan w:val="2"/>
            <w:vAlign w:val="bottom"/>
          </w:tcPr>
          <w:p w14:paraId="147F7E3E" w14:textId="77777777" w:rsidR="00EB12D3" w:rsidRDefault="00EB12D3">
            <w:pPr>
              <w:rPr>
                <w:sz w:val="20"/>
                <w:szCs w:val="20"/>
                <w:lang w:eastAsia="en-US"/>
              </w:rPr>
            </w:pPr>
          </w:p>
        </w:tc>
        <w:tc>
          <w:tcPr>
            <w:tcW w:w="306" w:type="dxa"/>
            <w:gridSpan w:val="2"/>
            <w:vAlign w:val="bottom"/>
          </w:tcPr>
          <w:p w14:paraId="7A1ADAB3" w14:textId="77777777" w:rsidR="00EB12D3" w:rsidRDefault="00EB12D3">
            <w:pPr>
              <w:rPr>
                <w:sz w:val="20"/>
                <w:szCs w:val="20"/>
                <w:lang w:eastAsia="en-US"/>
              </w:rPr>
            </w:pPr>
          </w:p>
        </w:tc>
        <w:tc>
          <w:tcPr>
            <w:tcW w:w="306" w:type="dxa"/>
            <w:gridSpan w:val="2"/>
            <w:vAlign w:val="bottom"/>
          </w:tcPr>
          <w:p w14:paraId="7344FE7C" w14:textId="77777777" w:rsidR="00EB12D3" w:rsidRDefault="00EB12D3">
            <w:pPr>
              <w:rPr>
                <w:sz w:val="20"/>
                <w:szCs w:val="20"/>
                <w:lang w:eastAsia="en-US"/>
              </w:rPr>
            </w:pPr>
          </w:p>
        </w:tc>
        <w:tc>
          <w:tcPr>
            <w:tcW w:w="305" w:type="dxa"/>
            <w:gridSpan w:val="2"/>
            <w:vAlign w:val="bottom"/>
          </w:tcPr>
          <w:p w14:paraId="38E3C5D2" w14:textId="77777777" w:rsidR="00EB12D3" w:rsidRDefault="00EB12D3">
            <w:pPr>
              <w:rPr>
                <w:sz w:val="20"/>
                <w:szCs w:val="20"/>
                <w:lang w:eastAsia="en-US"/>
              </w:rPr>
            </w:pPr>
          </w:p>
        </w:tc>
        <w:tc>
          <w:tcPr>
            <w:tcW w:w="306" w:type="dxa"/>
            <w:gridSpan w:val="2"/>
            <w:vAlign w:val="bottom"/>
          </w:tcPr>
          <w:p w14:paraId="1528DCFD" w14:textId="77777777" w:rsidR="00EB12D3" w:rsidRDefault="00EB12D3">
            <w:pPr>
              <w:rPr>
                <w:sz w:val="20"/>
                <w:szCs w:val="20"/>
                <w:lang w:eastAsia="en-US"/>
              </w:rPr>
            </w:pPr>
          </w:p>
        </w:tc>
        <w:tc>
          <w:tcPr>
            <w:tcW w:w="303" w:type="dxa"/>
            <w:gridSpan w:val="2"/>
            <w:vAlign w:val="bottom"/>
          </w:tcPr>
          <w:p w14:paraId="5BB28543" w14:textId="77777777" w:rsidR="00EB12D3" w:rsidRDefault="00EB12D3">
            <w:pPr>
              <w:rPr>
                <w:sz w:val="20"/>
                <w:szCs w:val="20"/>
                <w:lang w:eastAsia="en-US"/>
              </w:rPr>
            </w:pPr>
          </w:p>
        </w:tc>
        <w:tc>
          <w:tcPr>
            <w:tcW w:w="305" w:type="dxa"/>
            <w:gridSpan w:val="2"/>
            <w:vAlign w:val="bottom"/>
          </w:tcPr>
          <w:p w14:paraId="6AAF53BF" w14:textId="77777777" w:rsidR="00EB12D3" w:rsidRDefault="00EB12D3">
            <w:pPr>
              <w:rPr>
                <w:sz w:val="20"/>
                <w:szCs w:val="20"/>
                <w:lang w:eastAsia="en-US"/>
              </w:rPr>
            </w:pPr>
          </w:p>
        </w:tc>
        <w:tc>
          <w:tcPr>
            <w:tcW w:w="308" w:type="dxa"/>
            <w:gridSpan w:val="2"/>
            <w:vAlign w:val="bottom"/>
          </w:tcPr>
          <w:p w14:paraId="632CC29E" w14:textId="77777777" w:rsidR="00EB12D3" w:rsidRDefault="00EB12D3">
            <w:pPr>
              <w:rPr>
                <w:sz w:val="20"/>
                <w:szCs w:val="20"/>
                <w:lang w:eastAsia="en-US"/>
              </w:rPr>
            </w:pPr>
          </w:p>
        </w:tc>
        <w:tc>
          <w:tcPr>
            <w:tcW w:w="304" w:type="dxa"/>
            <w:gridSpan w:val="2"/>
            <w:vAlign w:val="bottom"/>
          </w:tcPr>
          <w:p w14:paraId="47330762" w14:textId="77777777" w:rsidR="00EB12D3" w:rsidRDefault="00EB12D3">
            <w:pPr>
              <w:rPr>
                <w:sz w:val="20"/>
                <w:szCs w:val="20"/>
                <w:lang w:eastAsia="en-US"/>
              </w:rPr>
            </w:pPr>
          </w:p>
        </w:tc>
        <w:tc>
          <w:tcPr>
            <w:tcW w:w="305" w:type="dxa"/>
            <w:gridSpan w:val="3"/>
            <w:vAlign w:val="bottom"/>
          </w:tcPr>
          <w:p w14:paraId="0BAF083B" w14:textId="77777777" w:rsidR="00EB12D3" w:rsidRDefault="00EB12D3">
            <w:pPr>
              <w:rPr>
                <w:sz w:val="20"/>
                <w:szCs w:val="20"/>
                <w:lang w:eastAsia="en-US"/>
              </w:rPr>
            </w:pPr>
          </w:p>
        </w:tc>
        <w:tc>
          <w:tcPr>
            <w:tcW w:w="817" w:type="dxa"/>
            <w:gridSpan w:val="2"/>
            <w:tcBorders>
              <w:top w:val="nil"/>
              <w:left w:val="single" w:sz="4" w:space="0" w:color="000000"/>
              <w:bottom w:val="single" w:sz="4" w:space="0" w:color="000000"/>
              <w:right w:val="nil"/>
            </w:tcBorders>
            <w:vAlign w:val="bottom"/>
            <w:hideMark/>
          </w:tcPr>
          <w:p w14:paraId="54DB79CD" w14:textId="77777777" w:rsidR="00EB12D3" w:rsidRDefault="00EB12D3">
            <w:pPr>
              <w:jc w:val="right"/>
              <w:rPr>
                <w:sz w:val="20"/>
                <w:szCs w:val="20"/>
                <w:lang w:eastAsia="en-US"/>
              </w:rPr>
            </w:pPr>
            <w:r>
              <w:rPr>
                <w:sz w:val="20"/>
                <w:szCs w:val="20"/>
                <w:lang w:eastAsia="en-US"/>
              </w:rPr>
              <w:t>дата</w:t>
            </w:r>
          </w:p>
        </w:tc>
        <w:tc>
          <w:tcPr>
            <w:tcW w:w="995" w:type="dxa"/>
            <w:gridSpan w:val="6"/>
            <w:tcBorders>
              <w:top w:val="single" w:sz="4" w:space="0" w:color="000000"/>
              <w:left w:val="single" w:sz="8" w:space="0" w:color="000000"/>
              <w:bottom w:val="single" w:sz="4" w:space="0" w:color="000000"/>
              <w:right w:val="single" w:sz="4" w:space="0" w:color="000000"/>
            </w:tcBorders>
            <w:vAlign w:val="bottom"/>
          </w:tcPr>
          <w:p w14:paraId="02DC9A6C" w14:textId="77777777" w:rsidR="00EB12D3" w:rsidRDefault="00EB12D3">
            <w:pPr>
              <w:jc w:val="center"/>
              <w:rPr>
                <w:sz w:val="20"/>
                <w:szCs w:val="20"/>
                <w:lang w:eastAsia="en-US"/>
              </w:rPr>
            </w:pPr>
          </w:p>
        </w:tc>
        <w:tc>
          <w:tcPr>
            <w:tcW w:w="800" w:type="dxa"/>
            <w:gridSpan w:val="3"/>
            <w:tcBorders>
              <w:top w:val="nil"/>
              <w:left w:val="nil"/>
              <w:bottom w:val="single" w:sz="4" w:space="0" w:color="000000"/>
              <w:right w:val="single" w:sz="4" w:space="0" w:color="000000"/>
            </w:tcBorders>
            <w:vAlign w:val="bottom"/>
          </w:tcPr>
          <w:p w14:paraId="641CD8C1" w14:textId="77777777" w:rsidR="00EB12D3" w:rsidRDefault="00EB12D3">
            <w:pPr>
              <w:jc w:val="center"/>
              <w:rPr>
                <w:sz w:val="20"/>
                <w:szCs w:val="20"/>
                <w:lang w:eastAsia="en-US"/>
              </w:rPr>
            </w:pPr>
          </w:p>
        </w:tc>
        <w:tc>
          <w:tcPr>
            <w:tcW w:w="311" w:type="dxa"/>
            <w:tcBorders>
              <w:top w:val="nil"/>
              <w:left w:val="nil"/>
              <w:bottom w:val="single" w:sz="4" w:space="0" w:color="000000"/>
              <w:right w:val="single" w:sz="8" w:space="0" w:color="000000"/>
            </w:tcBorders>
            <w:vAlign w:val="bottom"/>
          </w:tcPr>
          <w:p w14:paraId="41B454CF" w14:textId="77777777" w:rsidR="00EB12D3" w:rsidRDefault="00EB12D3">
            <w:pPr>
              <w:jc w:val="center"/>
              <w:rPr>
                <w:sz w:val="20"/>
                <w:szCs w:val="20"/>
                <w:lang w:eastAsia="en-US"/>
              </w:rPr>
            </w:pPr>
          </w:p>
        </w:tc>
      </w:tr>
      <w:tr w:rsidR="00EB12D3" w14:paraId="66306DAF" w14:textId="77777777" w:rsidTr="00EB12D3">
        <w:trPr>
          <w:gridAfter w:val="1"/>
          <w:wAfter w:w="144" w:type="dxa"/>
          <w:trHeight w:val="20"/>
        </w:trPr>
        <w:tc>
          <w:tcPr>
            <w:tcW w:w="304" w:type="dxa"/>
            <w:gridSpan w:val="2"/>
            <w:vAlign w:val="bottom"/>
          </w:tcPr>
          <w:p w14:paraId="6078F666" w14:textId="77777777" w:rsidR="00EB12D3" w:rsidRDefault="00EB12D3">
            <w:pPr>
              <w:jc w:val="center"/>
              <w:rPr>
                <w:sz w:val="20"/>
                <w:szCs w:val="20"/>
                <w:lang w:eastAsia="en-US"/>
              </w:rPr>
            </w:pPr>
          </w:p>
        </w:tc>
        <w:tc>
          <w:tcPr>
            <w:tcW w:w="859" w:type="dxa"/>
            <w:gridSpan w:val="2"/>
            <w:vAlign w:val="bottom"/>
          </w:tcPr>
          <w:p w14:paraId="1B919BA5" w14:textId="77777777" w:rsidR="00EB12D3" w:rsidRDefault="00EB12D3">
            <w:pPr>
              <w:rPr>
                <w:sz w:val="20"/>
                <w:szCs w:val="20"/>
                <w:lang w:eastAsia="en-US"/>
              </w:rPr>
            </w:pPr>
          </w:p>
        </w:tc>
        <w:tc>
          <w:tcPr>
            <w:tcW w:w="344" w:type="dxa"/>
            <w:gridSpan w:val="2"/>
            <w:vAlign w:val="bottom"/>
          </w:tcPr>
          <w:p w14:paraId="3C0CD4B2" w14:textId="77777777" w:rsidR="00EB12D3" w:rsidRDefault="00EB12D3">
            <w:pPr>
              <w:rPr>
                <w:sz w:val="20"/>
                <w:szCs w:val="20"/>
                <w:lang w:eastAsia="en-US"/>
              </w:rPr>
            </w:pPr>
          </w:p>
        </w:tc>
        <w:tc>
          <w:tcPr>
            <w:tcW w:w="344" w:type="dxa"/>
            <w:gridSpan w:val="2"/>
            <w:vAlign w:val="bottom"/>
          </w:tcPr>
          <w:p w14:paraId="53487CA4" w14:textId="77777777" w:rsidR="00EB12D3" w:rsidRDefault="00EB12D3">
            <w:pPr>
              <w:rPr>
                <w:sz w:val="20"/>
                <w:szCs w:val="20"/>
                <w:lang w:eastAsia="en-US"/>
              </w:rPr>
            </w:pPr>
          </w:p>
        </w:tc>
        <w:tc>
          <w:tcPr>
            <w:tcW w:w="346" w:type="dxa"/>
            <w:gridSpan w:val="2"/>
            <w:vAlign w:val="bottom"/>
          </w:tcPr>
          <w:p w14:paraId="1EE28076" w14:textId="77777777" w:rsidR="00EB12D3" w:rsidRDefault="00EB12D3">
            <w:pPr>
              <w:rPr>
                <w:sz w:val="20"/>
                <w:szCs w:val="20"/>
                <w:lang w:eastAsia="en-US"/>
              </w:rPr>
            </w:pPr>
          </w:p>
        </w:tc>
        <w:tc>
          <w:tcPr>
            <w:tcW w:w="237" w:type="dxa"/>
            <w:gridSpan w:val="2"/>
            <w:vAlign w:val="bottom"/>
          </w:tcPr>
          <w:p w14:paraId="72670362" w14:textId="77777777" w:rsidR="00EB12D3" w:rsidRDefault="00EB12D3">
            <w:pPr>
              <w:rPr>
                <w:sz w:val="20"/>
                <w:szCs w:val="20"/>
                <w:lang w:eastAsia="en-US"/>
              </w:rPr>
            </w:pPr>
          </w:p>
        </w:tc>
        <w:tc>
          <w:tcPr>
            <w:tcW w:w="542" w:type="dxa"/>
            <w:gridSpan w:val="4"/>
            <w:vAlign w:val="bottom"/>
          </w:tcPr>
          <w:p w14:paraId="74F9C29B" w14:textId="77777777" w:rsidR="00EB12D3" w:rsidRDefault="00EB12D3">
            <w:pPr>
              <w:rPr>
                <w:sz w:val="20"/>
                <w:szCs w:val="20"/>
                <w:lang w:eastAsia="en-US"/>
              </w:rPr>
            </w:pPr>
          </w:p>
        </w:tc>
        <w:tc>
          <w:tcPr>
            <w:tcW w:w="347" w:type="dxa"/>
            <w:gridSpan w:val="2"/>
            <w:vAlign w:val="bottom"/>
          </w:tcPr>
          <w:p w14:paraId="2CABA5D4" w14:textId="77777777" w:rsidR="00EB12D3" w:rsidRDefault="00EB12D3">
            <w:pPr>
              <w:rPr>
                <w:sz w:val="20"/>
                <w:szCs w:val="20"/>
                <w:lang w:eastAsia="en-US"/>
              </w:rPr>
            </w:pPr>
          </w:p>
        </w:tc>
        <w:tc>
          <w:tcPr>
            <w:tcW w:w="304" w:type="dxa"/>
            <w:gridSpan w:val="2"/>
            <w:vAlign w:val="bottom"/>
          </w:tcPr>
          <w:p w14:paraId="500570AF" w14:textId="77777777" w:rsidR="00EB12D3" w:rsidRDefault="00EB12D3">
            <w:pPr>
              <w:rPr>
                <w:sz w:val="20"/>
                <w:szCs w:val="20"/>
                <w:lang w:eastAsia="en-US"/>
              </w:rPr>
            </w:pPr>
          </w:p>
        </w:tc>
        <w:tc>
          <w:tcPr>
            <w:tcW w:w="310" w:type="dxa"/>
            <w:vAlign w:val="bottom"/>
          </w:tcPr>
          <w:p w14:paraId="7BC0CC07" w14:textId="77777777" w:rsidR="00EB12D3" w:rsidRDefault="00EB12D3">
            <w:pPr>
              <w:rPr>
                <w:sz w:val="20"/>
                <w:szCs w:val="20"/>
                <w:lang w:eastAsia="en-US"/>
              </w:rPr>
            </w:pPr>
          </w:p>
        </w:tc>
        <w:tc>
          <w:tcPr>
            <w:tcW w:w="308" w:type="dxa"/>
            <w:vAlign w:val="bottom"/>
          </w:tcPr>
          <w:p w14:paraId="2E601C4F" w14:textId="77777777" w:rsidR="00EB12D3" w:rsidRDefault="00EB12D3">
            <w:pPr>
              <w:rPr>
                <w:sz w:val="20"/>
                <w:szCs w:val="20"/>
                <w:lang w:eastAsia="en-US"/>
              </w:rPr>
            </w:pPr>
          </w:p>
        </w:tc>
        <w:tc>
          <w:tcPr>
            <w:tcW w:w="1352" w:type="dxa"/>
            <w:vAlign w:val="bottom"/>
          </w:tcPr>
          <w:p w14:paraId="382ACE9A" w14:textId="77777777" w:rsidR="00EB12D3" w:rsidRDefault="00EB12D3">
            <w:pPr>
              <w:rPr>
                <w:sz w:val="20"/>
                <w:szCs w:val="20"/>
                <w:lang w:eastAsia="en-US"/>
              </w:rPr>
            </w:pPr>
          </w:p>
        </w:tc>
        <w:tc>
          <w:tcPr>
            <w:tcW w:w="308" w:type="dxa"/>
            <w:vAlign w:val="bottom"/>
          </w:tcPr>
          <w:p w14:paraId="5D44C3DC" w14:textId="77777777" w:rsidR="00EB12D3" w:rsidRDefault="00EB12D3">
            <w:pPr>
              <w:rPr>
                <w:sz w:val="20"/>
                <w:szCs w:val="20"/>
                <w:lang w:eastAsia="en-US"/>
              </w:rPr>
            </w:pPr>
          </w:p>
        </w:tc>
        <w:tc>
          <w:tcPr>
            <w:tcW w:w="347" w:type="dxa"/>
            <w:vAlign w:val="bottom"/>
          </w:tcPr>
          <w:p w14:paraId="321AA790" w14:textId="77777777" w:rsidR="00EB12D3" w:rsidRDefault="00EB12D3">
            <w:pPr>
              <w:rPr>
                <w:sz w:val="20"/>
                <w:szCs w:val="20"/>
                <w:lang w:eastAsia="en-US"/>
              </w:rPr>
            </w:pPr>
          </w:p>
        </w:tc>
        <w:tc>
          <w:tcPr>
            <w:tcW w:w="1777" w:type="dxa"/>
            <w:vAlign w:val="bottom"/>
          </w:tcPr>
          <w:p w14:paraId="439B1495" w14:textId="77777777" w:rsidR="00EB12D3" w:rsidRDefault="00EB12D3">
            <w:pPr>
              <w:rPr>
                <w:sz w:val="20"/>
                <w:szCs w:val="20"/>
                <w:lang w:eastAsia="en-US"/>
              </w:rPr>
            </w:pPr>
          </w:p>
        </w:tc>
        <w:tc>
          <w:tcPr>
            <w:tcW w:w="591" w:type="dxa"/>
            <w:vAlign w:val="bottom"/>
          </w:tcPr>
          <w:p w14:paraId="2F7166BB" w14:textId="77777777" w:rsidR="00EB12D3" w:rsidRDefault="00EB12D3">
            <w:pPr>
              <w:rPr>
                <w:sz w:val="20"/>
                <w:szCs w:val="20"/>
                <w:lang w:eastAsia="en-US"/>
              </w:rPr>
            </w:pPr>
          </w:p>
        </w:tc>
        <w:tc>
          <w:tcPr>
            <w:tcW w:w="305" w:type="dxa"/>
            <w:vAlign w:val="bottom"/>
          </w:tcPr>
          <w:p w14:paraId="2C7EDC2A" w14:textId="77777777" w:rsidR="00EB12D3" w:rsidRDefault="00EB12D3">
            <w:pPr>
              <w:rPr>
                <w:sz w:val="20"/>
                <w:szCs w:val="20"/>
                <w:lang w:eastAsia="en-US"/>
              </w:rPr>
            </w:pPr>
          </w:p>
        </w:tc>
        <w:tc>
          <w:tcPr>
            <w:tcW w:w="306" w:type="dxa"/>
            <w:vAlign w:val="bottom"/>
          </w:tcPr>
          <w:p w14:paraId="19D114FF" w14:textId="77777777" w:rsidR="00EB12D3" w:rsidRDefault="00EB12D3">
            <w:pPr>
              <w:rPr>
                <w:sz w:val="20"/>
                <w:szCs w:val="20"/>
                <w:lang w:eastAsia="en-US"/>
              </w:rPr>
            </w:pPr>
          </w:p>
        </w:tc>
        <w:tc>
          <w:tcPr>
            <w:tcW w:w="795" w:type="dxa"/>
            <w:gridSpan w:val="2"/>
            <w:vAlign w:val="bottom"/>
          </w:tcPr>
          <w:p w14:paraId="051F3708" w14:textId="77777777" w:rsidR="00EB12D3" w:rsidRDefault="00EB12D3">
            <w:pPr>
              <w:rPr>
                <w:sz w:val="20"/>
                <w:szCs w:val="20"/>
                <w:lang w:eastAsia="en-US"/>
              </w:rPr>
            </w:pPr>
          </w:p>
        </w:tc>
        <w:tc>
          <w:tcPr>
            <w:tcW w:w="306" w:type="dxa"/>
            <w:gridSpan w:val="2"/>
            <w:vAlign w:val="bottom"/>
          </w:tcPr>
          <w:p w14:paraId="198EF0D2" w14:textId="77777777" w:rsidR="00EB12D3" w:rsidRDefault="00EB12D3">
            <w:pPr>
              <w:rPr>
                <w:sz w:val="20"/>
                <w:szCs w:val="20"/>
                <w:lang w:eastAsia="en-US"/>
              </w:rPr>
            </w:pPr>
          </w:p>
        </w:tc>
        <w:tc>
          <w:tcPr>
            <w:tcW w:w="306" w:type="dxa"/>
            <w:gridSpan w:val="2"/>
            <w:vAlign w:val="bottom"/>
          </w:tcPr>
          <w:p w14:paraId="1BB963A3" w14:textId="77777777" w:rsidR="00EB12D3" w:rsidRDefault="00EB12D3">
            <w:pPr>
              <w:rPr>
                <w:sz w:val="20"/>
                <w:szCs w:val="20"/>
                <w:lang w:eastAsia="en-US"/>
              </w:rPr>
            </w:pPr>
          </w:p>
        </w:tc>
        <w:tc>
          <w:tcPr>
            <w:tcW w:w="305" w:type="dxa"/>
            <w:gridSpan w:val="2"/>
            <w:vAlign w:val="bottom"/>
          </w:tcPr>
          <w:p w14:paraId="3230124C" w14:textId="77777777" w:rsidR="00EB12D3" w:rsidRDefault="00EB12D3">
            <w:pPr>
              <w:rPr>
                <w:sz w:val="20"/>
                <w:szCs w:val="20"/>
                <w:lang w:eastAsia="en-US"/>
              </w:rPr>
            </w:pPr>
          </w:p>
        </w:tc>
        <w:tc>
          <w:tcPr>
            <w:tcW w:w="306" w:type="dxa"/>
            <w:gridSpan w:val="2"/>
            <w:vAlign w:val="bottom"/>
          </w:tcPr>
          <w:p w14:paraId="793ABC48" w14:textId="77777777" w:rsidR="00EB12D3" w:rsidRDefault="00EB12D3">
            <w:pPr>
              <w:rPr>
                <w:sz w:val="20"/>
                <w:szCs w:val="20"/>
                <w:lang w:eastAsia="en-US"/>
              </w:rPr>
            </w:pPr>
          </w:p>
        </w:tc>
        <w:tc>
          <w:tcPr>
            <w:tcW w:w="303" w:type="dxa"/>
            <w:gridSpan w:val="2"/>
            <w:vAlign w:val="bottom"/>
          </w:tcPr>
          <w:p w14:paraId="5D560BB8" w14:textId="77777777" w:rsidR="00EB12D3" w:rsidRDefault="00EB12D3">
            <w:pPr>
              <w:rPr>
                <w:sz w:val="20"/>
                <w:szCs w:val="20"/>
                <w:lang w:eastAsia="en-US"/>
              </w:rPr>
            </w:pPr>
          </w:p>
        </w:tc>
        <w:tc>
          <w:tcPr>
            <w:tcW w:w="305" w:type="dxa"/>
            <w:gridSpan w:val="2"/>
            <w:vAlign w:val="bottom"/>
          </w:tcPr>
          <w:p w14:paraId="490C6B88" w14:textId="77777777" w:rsidR="00EB12D3" w:rsidRDefault="00EB12D3">
            <w:pPr>
              <w:rPr>
                <w:sz w:val="20"/>
                <w:szCs w:val="20"/>
                <w:lang w:eastAsia="en-US"/>
              </w:rPr>
            </w:pPr>
          </w:p>
        </w:tc>
        <w:tc>
          <w:tcPr>
            <w:tcW w:w="1734" w:type="dxa"/>
            <w:gridSpan w:val="9"/>
            <w:tcBorders>
              <w:top w:val="nil"/>
              <w:left w:val="nil"/>
              <w:bottom w:val="nil"/>
              <w:right w:val="single" w:sz="8" w:space="0" w:color="000000"/>
            </w:tcBorders>
            <w:vAlign w:val="bottom"/>
            <w:hideMark/>
          </w:tcPr>
          <w:p w14:paraId="7C862A80" w14:textId="77777777" w:rsidR="00EB12D3" w:rsidRDefault="00EB12D3">
            <w:pPr>
              <w:jc w:val="right"/>
              <w:rPr>
                <w:sz w:val="20"/>
                <w:szCs w:val="20"/>
                <w:lang w:eastAsia="en-US"/>
              </w:rPr>
            </w:pPr>
            <w:r>
              <w:rPr>
                <w:sz w:val="20"/>
                <w:szCs w:val="20"/>
                <w:lang w:eastAsia="en-US"/>
              </w:rPr>
              <w:t>Вид операции</w:t>
            </w:r>
          </w:p>
        </w:tc>
        <w:tc>
          <w:tcPr>
            <w:tcW w:w="2106" w:type="dxa"/>
            <w:gridSpan w:val="10"/>
            <w:tcBorders>
              <w:top w:val="single" w:sz="4" w:space="0" w:color="000000"/>
              <w:left w:val="nil"/>
              <w:bottom w:val="single" w:sz="8" w:space="0" w:color="000000"/>
              <w:right w:val="single" w:sz="8" w:space="0" w:color="000000"/>
            </w:tcBorders>
            <w:vAlign w:val="bottom"/>
          </w:tcPr>
          <w:p w14:paraId="4219787F" w14:textId="77777777" w:rsidR="00EB12D3" w:rsidRDefault="00EB12D3">
            <w:pPr>
              <w:jc w:val="center"/>
              <w:rPr>
                <w:sz w:val="20"/>
                <w:szCs w:val="20"/>
                <w:lang w:eastAsia="en-US"/>
              </w:rPr>
            </w:pPr>
          </w:p>
        </w:tc>
      </w:tr>
      <w:tr w:rsidR="00EB12D3" w14:paraId="215EDD5C" w14:textId="77777777" w:rsidTr="00EB12D3">
        <w:trPr>
          <w:gridAfter w:val="1"/>
          <w:wAfter w:w="144" w:type="dxa"/>
          <w:trHeight w:hRule="exact" w:val="20"/>
        </w:trPr>
        <w:tc>
          <w:tcPr>
            <w:tcW w:w="304" w:type="dxa"/>
            <w:gridSpan w:val="2"/>
            <w:vAlign w:val="bottom"/>
          </w:tcPr>
          <w:p w14:paraId="6AECD2B3" w14:textId="77777777" w:rsidR="00EB12D3" w:rsidRDefault="00EB12D3">
            <w:pPr>
              <w:jc w:val="center"/>
              <w:rPr>
                <w:sz w:val="20"/>
                <w:szCs w:val="20"/>
                <w:lang w:eastAsia="en-US"/>
              </w:rPr>
            </w:pPr>
          </w:p>
        </w:tc>
        <w:tc>
          <w:tcPr>
            <w:tcW w:w="859" w:type="dxa"/>
            <w:gridSpan w:val="2"/>
            <w:vAlign w:val="bottom"/>
          </w:tcPr>
          <w:p w14:paraId="1A5C0E19" w14:textId="77777777" w:rsidR="00EB12D3" w:rsidRDefault="00EB12D3">
            <w:pPr>
              <w:rPr>
                <w:sz w:val="20"/>
                <w:szCs w:val="20"/>
                <w:lang w:eastAsia="en-US"/>
              </w:rPr>
            </w:pPr>
          </w:p>
        </w:tc>
        <w:tc>
          <w:tcPr>
            <w:tcW w:w="344" w:type="dxa"/>
            <w:gridSpan w:val="2"/>
            <w:vAlign w:val="bottom"/>
          </w:tcPr>
          <w:p w14:paraId="58958C4E" w14:textId="77777777" w:rsidR="00EB12D3" w:rsidRDefault="00EB12D3">
            <w:pPr>
              <w:rPr>
                <w:sz w:val="20"/>
                <w:szCs w:val="20"/>
                <w:lang w:eastAsia="en-US"/>
              </w:rPr>
            </w:pPr>
          </w:p>
        </w:tc>
        <w:tc>
          <w:tcPr>
            <w:tcW w:w="344" w:type="dxa"/>
            <w:gridSpan w:val="2"/>
            <w:vAlign w:val="bottom"/>
          </w:tcPr>
          <w:p w14:paraId="7C346127" w14:textId="77777777" w:rsidR="00EB12D3" w:rsidRDefault="00EB12D3">
            <w:pPr>
              <w:rPr>
                <w:sz w:val="20"/>
                <w:szCs w:val="20"/>
                <w:lang w:eastAsia="en-US"/>
              </w:rPr>
            </w:pPr>
          </w:p>
        </w:tc>
        <w:tc>
          <w:tcPr>
            <w:tcW w:w="346" w:type="dxa"/>
            <w:gridSpan w:val="2"/>
            <w:vAlign w:val="bottom"/>
          </w:tcPr>
          <w:p w14:paraId="008006B0" w14:textId="77777777" w:rsidR="00EB12D3" w:rsidRDefault="00EB12D3">
            <w:pPr>
              <w:rPr>
                <w:sz w:val="20"/>
                <w:szCs w:val="20"/>
                <w:lang w:eastAsia="en-US"/>
              </w:rPr>
            </w:pPr>
          </w:p>
        </w:tc>
        <w:tc>
          <w:tcPr>
            <w:tcW w:w="237" w:type="dxa"/>
            <w:gridSpan w:val="2"/>
            <w:vAlign w:val="bottom"/>
          </w:tcPr>
          <w:p w14:paraId="4A8D489B" w14:textId="77777777" w:rsidR="00EB12D3" w:rsidRDefault="00EB12D3">
            <w:pPr>
              <w:rPr>
                <w:sz w:val="20"/>
                <w:szCs w:val="20"/>
                <w:lang w:eastAsia="en-US"/>
              </w:rPr>
            </w:pPr>
          </w:p>
        </w:tc>
        <w:tc>
          <w:tcPr>
            <w:tcW w:w="542" w:type="dxa"/>
            <w:gridSpan w:val="4"/>
            <w:vAlign w:val="bottom"/>
          </w:tcPr>
          <w:p w14:paraId="292744C4" w14:textId="77777777" w:rsidR="00EB12D3" w:rsidRDefault="00EB12D3">
            <w:pPr>
              <w:rPr>
                <w:sz w:val="20"/>
                <w:szCs w:val="20"/>
                <w:lang w:eastAsia="en-US"/>
              </w:rPr>
            </w:pPr>
          </w:p>
        </w:tc>
        <w:tc>
          <w:tcPr>
            <w:tcW w:w="347" w:type="dxa"/>
            <w:gridSpan w:val="2"/>
            <w:vAlign w:val="bottom"/>
          </w:tcPr>
          <w:p w14:paraId="6285EC11" w14:textId="77777777" w:rsidR="00EB12D3" w:rsidRDefault="00EB12D3">
            <w:pPr>
              <w:rPr>
                <w:sz w:val="20"/>
                <w:szCs w:val="20"/>
                <w:lang w:eastAsia="en-US"/>
              </w:rPr>
            </w:pPr>
          </w:p>
        </w:tc>
        <w:tc>
          <w:tcPr>
            <w:tcW w:w="304" w:type="dxa"/>
            <w:gridSpan w:val="2"/>
            <w:vAlign w:val="bottom"/>
          </w:tcPr>
          <w:p w14:paraId="46BE3259" w14:textId="77777777" w:rsidR="00EB12D3" w:rsidRDefault="00EB12D3">
            <w:pPr>
              <w:rPr>
                <w:sz w:val="20"/>
                <w:szCs w:val="20"/>
                <w:lang w:eastAsia="en-US"/>
              </w:rPr>
            </w:pPr>
          </w:p>
        </w:tc>
        <w:tc>
          <w:tcPr>
            <w:tcW w:w="310" w:type="dxa"/>
            <w:vAlign w:val="bottom"/>
          </w:tcPr>
          <w:p w14:paraId="099E68F0" w14:textId="77777777" w:rsidR="00EB12D3" w:rsidRDefault="00EB12D3">
            <w:pPr>
              <w:rPr>
                <w:sz w:val="20"/>
                <w:szCs w:val="20"/>
                <w:lang w:eastAsia="en-US"/>
              </w:rPr>
            </w:pPr>
          </w:p>
        </w:tc>
        <w:tc>
          <w:tcPr>
            <w:tcW w:w="308" w:type="dxa"/>
            <w:vAlign w:val="bottom"/>
          </w:tcPr>
          <w:p w14:paraId="1D2C622E" w14:textId="77777777" w:rsidR="00EB12D3" w:rsidRDefault="00EB12D3">
            <w:pPr>
              <w:rPr>
                <w:sz w:val="20"/>
                <w:szCs w:val="20"/>
                <w:lang w:eastAsia="en-US"/>
              </w:rPr>
            </w:pPr>
          </w:p>
        </w:tc>
        <w:tc>
          <w:tcPr>
            <w:tcW w:w="1352" w:type="dxa"/>
            <w:vAlign w:val="bottom"/>
          </w:tcPr>
          <w:p w14:paraId="4ABF51E2" w14:textId="77777777" w:rsidR="00EB12D3" w:rsidRDefault="00EB12D3">
            <w:pPr>
              <w:rPr>
                <w:sz w:val="20"/>
                <w:szCs w:val="20"/>
                <w:lang w:eastAsia="en-US"/>
              </w:rPr>
            </w:pPr>
          </w:p>
        </w:tc>
        <w:tc>
          <w:tcPr>
            <w:tcW w:w="308" w:type="dxa"/>
            <w:vAlign w:val="bottom"/>
          </w:tcPr>
          <w:p w14:paraId="28B51668" w14:textId="77777777" w:rsidR="00EB12D3" w:rsidRDefault="00EB12D3">
            <w:pPr>
              <w:rPr>
                <w:sz w:val="20"/>
                <w:szCs w:val="20"/>
                <w:lang w:eastAsia="en-US"/>
              </w:rPr>
            </w:pPr>
          </w:p>
        </w:tc>
        <w:tc>
          <w:tcPr>
            <w:tcW w:w="347" w:type="dxa"/>
            <w:vAlign w:val="bottom"/>
          </w:tcPr>
          <w:p w14:paraId="46295C50" w14:textId="77777777" w:rsidR="00EB12D3" w:rsidRDefault="00EB12D3">
            <w:pPr>
              <w:rPr>
                <w:sz w:val="20"/>
                <w:szCs w:val="20"/>
                <w:lang w:eastAsia="en-US"/>
              </w:rPr>
            </w:pPr>
          </w:p>
        </w:tc>
        <w:tc>
          <w:tcPr>
            <w:tcW w:w="1777" w:type="dxa"/>
            <w:vAlign w:val="bottom"/>
          </w:tcPr>
          <w:p w14:paraId="3BC73C4F" w14:textId="77777777" w:rsidR="00EB12D3" w:rsidRDefault="00EB12D3">
            <w:pPr>
              <w:rPr>
                <w:sz w:val="20"/>
                <w:szCs w:val="20"/>
                <w:lang w:eastAsia="en-US"/>
              </w:rPr>
            </w:pPr>
          </w:p>
        </w:tc>
        <w:tc>
          <w:tcPr>
            <w:tcW w:w="591" w:type="dxa"/>
            <w:vAlign w:val="bottom"/>
          </w:tcPr>
          <w:p w14:paraId="656174F8" w14:textId="77777777" w:rsidR="00EB12D3" w:rsidRDefault="00EB12D3">
            <w:pPr>
              <w:rPr>
                <w:sz w:val="20"/>
                <w:szCs w:val="20"/>
                <w:lang w:eastAsia="en-US"/>
              </w:rPr>
            </w:pPr>
          </w:p>
        </w:tc>
        <w:tc>
          <w:tcPr>
            <w:tcW w:w="305" w:type="dxa"/>
            <w:vAlign w:val="bottom"/>
          </w:tcPr>
          <w:p w14:paraId="66D138DD" w14:textId="77777777" w:rsidR="00EB12D3" w:rsidRDefault="00EB12D3">
            <w:pPr>
              <w:rPr>
                <w:sz w:val="20"/>
                <w:szCs w:val="20"/>
                <w:lang w:eastAsia="en-US"/>
              </w:rPr>
            </w:pPr>
          </w:p>
        </w:tc>
        <w:tc>
          <w:tcPr>
            <w:tcW w:w="306" w:type="dxa"/>
            <w:vAlign w:val="bottom"/>
          </w:tcPr>
          <w:p w14:paraId="037F7046" w14:textId="77777777" w:rsidR="00EB12D3" w:rsidRDefault="00EB12D3">
            <w:pPr>
              <w:rPr>
                <w:sz w:val="20"/>
                <w:szCs w:val="20"/>
                <w:lang w:eastAsia="en-US"/>
              </w:rPr>
            </w:pPr>
          </w:p>
        </w:tc>
        <w:tc>
          <w:tcPr>
            <w:tcW w:w="795" w:type="dxa"/>
            <w:gridSpan w:val="2"/>
            <w:vAlign w:val="bottom"/>
          </w:tcPr>
          <w:p w14:paraId="4B02D5D1" w14:textId="77777777" w:rsidR="00EB12D3" w:rsidRDefault="00EB12D3">
            <w:pPr>
              <w:rPr>
                <w:sz w:val="20"/>
                <w:szCs w:val="20"/>
                <w:lang w:eastAsia="en-US"/>
              </w:rPr>
            </w:pPr>
          </w:p>
        </w:tc>
        <w:tc>
          <w:tcPr>
            <w:tcW w:w="306" w:type="dxa"/>
            <w:gridSpan w:val="2"/>
            <w:vAlign w:val="bottom"/>
          </w:tcPr>
          <w:p w14:paraId="46D18918" w14:textId="77777777" w:rsidR="00EB12D3" w:rsidRDefault="00EB12D3">
            <w:pPr>
              <w:rPr>
                <w:sz w:val="20"/>
                <w:szCs w:val="20"/>
                <w:lang w:eastAsia="en-US"/>
              </w:rPr>
            </w:pPr>
          </w:p>
        </w:tc>
        <w:tc>
          <w:tcPr>
            <w:tcW w:w="306" w:type="dxa"/>
            <w:gridSpan w:val="2"/>
            <w:vAlign w:val="bottom"/>
          </w:tcPr>
          <w:p w14:paraId="6F853336" w14:textId="77777777" w:rsidR="00EB12D3" w:rsidRDefault="00EB12D3">
            <w:pPr>
              <w:rPr>
                <w:sz w:val="20"/>
                <w:szCs w:val="20"/>
                <w:lang w:eastAsia="en-US"/>
              </w:rPr>
            </w:pPr>
          </w:p>
        </w:tc>
        <w:tc>
          <w:tcPr>
            <w:tcW w:w="305" w:type="dxa"/>
            <w:gridSpan w:val="2"/>
            <w:vAlign w:val="bottom"/>
          </w:tcPr>
          <w:p w14:paraId="640A821F" w14:textId="77777777" w:rsidR="00EB12D3" w:rsidRDefault="00EB12D3">
            <w:pPr>
              <w:rPr>
                <w:sz w:val="20"/>
                <w:szCs w:val="20"/>
                <w:lang w:eastAsia="en-US"/>
              </w:rPr>
            </w:pPr>
          </w:p>
        </w:tc>
        <w:tc>
          <w:tcPr>
            <w:tcW w:w="306" w:type="dxa"/>
            <w:gridSpan w:val="2"/>
            <w:vAlign w:val="bottom"/>
          </w:tcPr>
          <w:p w14:paraId="022EC17F" w14:textId="77777777" w:rsidR="00EB12D3" w:rsidRDefault="00EB12D3">
            <w:pPr>
              <w:rPr>
                <w:sz w:val="20"/>
                <w:szCs w:val="20"/>
                <w:lang w:eastAsia="en-US"/>
              </w:rPr>
            </w:pPr>
          </w:p>
        </w:tc>
        <w:tc>
          <w:tcPr>
            <w:tcW w:w="303" w:type="dxa"/>
            <w:gridSpan w:val="2"/>
            <w:vAlign w:val="bottom"/>
          </w:tcPr>
          <w:p w14:paraId="56C1DDA2" w14:textId="77777777" w:rsidR="00EB12D3" w:rsidRDefault="00EB12D3">
            <w:pPr>
              <w:rPr>
                <w:sz w:val="20"/>
                <w:szCs w:val="20"/>
                <w:lang w:eastAsia="en-US"/>
              </w:rPr>
            </w:pPr>
          </w:p>
        </w:tc>
        <w:tc>
          <w:tcPr>
            <w:tcW w:w="305" w:type="dxa"/>
            <w:gridSpan w:val="2"/>
            <w:vAlign w:val="bottom"/>
          </w:tcPr>
          <w:p w14:paraId="6660680B" w14:textId="77777777" w:rsidR="00EB12D3" w:rsidRDefault="00EB12D3">
            <w:pPr>
              <w:rPr>
                <w:sz w:val="20"/>
                <w:szCs w:val="20"/>
                <w:lang w:eastAsia="en-US"/>
              </w:rPr>
            </w:pPr>
          </w:p>
        </w:tc>
        <w:tc>
          <w:tcPr>
            <w:tcW w:w="308" w:type="dxa"/>
            <w:gridSpan w:val="2"/>
            <w:vAlign w:val="bottom"/>
          </w:tcPr>
          <w:p w14:paraId="1B8456D3" w14:textId="77777777" w:rsidR="00EB12D3" w:rsidRDefault="00EB12D3">
            <w:pPr>
              <w:rPr>
                <w:sz w:val="20"/>
                <w:szCs w:val="20"/>
                <w:lang w:eastAsia="en-US"/>
              </w:rPr>
            </w:pPr>
          </w:p>
        </w:tc>
        <w:tc>
          <w:tcPr>
            <w:tcW w:w="304" w:type="dxa"/>
            <w:gridSpan w:val="2"/>
            <w:vAlign w:val="bottom"/>
          </w:tcPr>
          <w:p w14:paraId="3F03948D" w14:textId="77777777" w:rsidR="00EB12D3" w:rsidRDefault="00EB12D3">
            <w:pPr>
              <w:jc w:val="right"/>
              <w:rPr>
                <w:sz w:val="20"/>
                <w:szCs w:val="20"/>
                <w:lang w:eastAsia="en-US"/>
              </w:rPr>
            </w:pPr>
          </w:p>
        </w:tc>
        <w:tc>
          <w:tcPr>
            <w:tcW w:w="305" w:type="dxa"/>
            <w:gridSpan w:val="3"/>
            <w:vAlign w:val="bottom"/>
          </w:tcPr>
          <w:p w14:paraId="0766AC09" w14:textId="77777777" w:rsidR="00EB12D3" w:rsidRDefault="00EB12D3">
            <w:pPr>
              <w:jc w:val="right"/>
              <w:rPr>
                <w:sz w:val="20"/>
                <w:szCs w:val="20"/>
                <w:lang w:eastAsia="en-US"/>
              </w:rPr>
            </w:pPr>
          </w:p>
        </w:tc>
        <w:tc>
          <w:tcPr>
            <w:tcW w:w="817" w:type="dxa"/>
            <w:gridSpan w:val="2"/>
            <w:vAlign w:val="bottom"/>
          </w:tcPr>
          <w:p w14:paraId="08E27B56" w14:textId="77777777" w:rsidR="00EB12D3" w:rsidRDefault="00EB12D3">
            <w:pPr>
              <w:jc w:val="right"/>
              <w:rPr>
                <w:sz w:val="20"/>
                <w:szCs w:val="20"/>
                <w:lang w:eastAsia="en-US"/>
              </w:rPr>
            </w:pPr>
          </w:p>
        </w:tc>
        <w:tc>
          <w:tcPr>
            <w:tcW w:w="417" w:type="dxa"/>
            <w:gridSpan w:val="3"/>
            <w:vAlign w:val="bottom"/>
          </w:tcPr>
          <w:p w14:paraId="73A25034" w14:textId="77777777" w:rsidR="00EB12D3" w:rsidRDefault="00EB12D3">
            <w:pPr>
              <w:jc w:val="right"/>
              <w:rPr>
                <w:sz w:val="20"/>
                <w:szCs w:val="20"/>
                <w:lang w:eastAsia="en-US"/>
              </w:rPr>
            </w:pPr>
          </w:p>
        </w:tc>
        <w:tc>
          <w:tcPr>
            <w:tcW w:w="578" w:type="dxa"/>
            <w:gridSpan w:val="3"/>
            <w:vAlign w:val="bottom"/>
          </w:tcPr>
          <w:p w14:paraId="34EBE369" w14:textId="77777777" w:rsidR="00EB12D3" w:rsidRDefault="00EB12D3">
            <w:pPr>
              <w:rPr>
                <w:sz w:val="20"/>
                <w:szCs w:val="20"/>
                <w:lang w:eastAsia="en-US"/>
              </w:rPr>
            </w:pPr>
          </w:p>
        </w:tc>
        <w:tc>
          <w:tcPr>
            <w:tcW w:w="800" w:type="dxa"/>
            <w:gridSpan w:val="3"/>
            <w:vAlign w:val="bottom"/>
          </w:tcPr>
          <w:p w14:paraId="58800B2F" w14:textId="77777777" w:rsidR="00EB12D3" w:rsidRDefault="00EB12D3">
            <w:pPr>
              <w:rPr>
                <w:sz w:val="20"/>
                <w:szCs w:val="20"/>
                <w:lang w:eastAsia="en-US"/>
              </w:rPr>
            </w:pPr>
          </w:p>
        </w:tc>
        <w:tc>
          <w:tcPr>
            <w:tcW w:w="311" w:type="dxa"/>
            <w:vAlign w:val="bottom"/>
          </w:tcPr>
          <w:p w14:paraId="4339F453" w14:textId="77777777" w:rsidR="00EB12D3" w:rsidRDefault="00EB12D3">
            <w:pPr>
              <w:rPr>
                <w:sz w:val="20"/>
                <w:szCs w:val="20"/>
                <w:lang w:eastAsia="en-US"/>
              </w:rPr>
            </w:pPr>
          </w:p>
        </w:tc>
      </w:tr>
      <w:tr w:rsidR="00EB12D3" w14:paraId="3CC31EE6" w14:textId="77777777" w:rsidTr="00EB12D3">
        <w:trPr>
          <w:gridAfter w:val="1"/>
          <w:wAfter w:w="144" w:type="dxa"/>
          <w:trHeight w:val="20"/>
        </w:trPr>
        <w:tc>
          <w:tcPr>
            <w:tcW w:w="304" w:type="dxa"/>
            <w:gridSpan w:val="2"/>
            <w:vAlign w:val="bottom"/>
          </w:tcPr>
          <w:p w14:paraId="4F5ED7A8" w14:textId="77777777" w:rsidR="00EB12D3" w:rsidRDefault="00EB12D3">
            <w:pPr>
              <w:rPr>
                <w:sz w:val="20"/>
                <w:szCs w:val="20"/>
                <w:lang w:eastAsia="en-US"/>
              </w:rPr>
            </w:pPr>
          </w:p>
        </w:tc>
        <w:tc>
          <w:tcPr>
            <w:tcW w:w="859" w:type="dxa"/>
            <w:gridSpan w:val="2"/>
            <w:vAlign w:val="bottom"/>
          </w:tcPr>
          <w:p w14:paraId="04841B95" w14:textId="77777777" w:rsidR="00EB12D3" w:rsidRDefault="00EB12D3">
            <w:pPr>
              <w:rPr>
                <w:sz w:val="20"/>
                <w:szCs w:val="20"/>
                <w:lang w:eastAsia="en-US"/>
              </w:rPr>
            </w:pPr>
          </w:p>
        </w:tc>
        <w:tc>
          <w:tcPr>
            <w:tcW w:w="344" w:type="dxa"/>
            <w:gridSpan w:val="2"/>
            <w:vAlign w:val="bottom"/>
          </w:tcPr>
          <w:p w14:paraId="5B22C48C" w14:textId="77777777" w:rsidR="00EB12D3" w:rsidRDefault="00EB12D3">
            <w:pPr>
              <w:rPr>
                <w:sz w:val="20"/>
                <w:szCs w:val="20"/>
                <w:lang w:eastAsia="en-US"/>
              </w:rPr>
            </w:pPr>
          </w:p>
        </w:tc>
        <w:tc>
          <w:tcPr>
            <w:tcW w:w="344" w:type="dxa"/>
            <w:gridSpan w:val="2"/>
            <w:vAlign w:val="bottom"/>
          </w:tcPr>
          <w:p w14:paraId="5FDB0925" w14:textId="77777777" w:rsidR="00EB12D3" w:rsidRDefault="00EB12D3">
            <w:pPr>
              <w:rPr>
                <w:sz w:val="20"/>
                <w:szCs w:val="20"/>
                <w:lang w:eastAsia="en-US"/>
              </w:rPr>
            </w:pPr>
          </w:p>
        </w:tc>
        <w:tc>
          <w:tcPr>
            <w:tcW w:w="346" w:type="dxa"/>
            <w:gridSpan w:val="2"/>
            <w:vAlign w:val="bottom"/>
          </w:tcPr>
          <w:p w14:paraId="70FACBEC" w14:textId="77777777" w:rsidR="00EB12D3" w:rsidRDefault="00EB12D3">
            <w:pPr>
              <w:rPr>
                <w:sz w:val="20"/>
                <w:szCs w:val="20"/>
                <w:lang w:eastAsia="en-US"/>
              </w:rPr>
            </w:pPr>
          </w:p>
        </w:tc>
        <w:tc>
          <w:tcPr>
            <w:tcW w:w="237" w:type="dxa"/>
            <w:gridSpan w:val="2"/>
            <w:vAlign w:val="bottom"/>
          </w:tcPr>
          <w:p w14:paraId="606E03C2" w14:textId="77777777" w:rsidR="00EB12D3" w:rsidRDefault="00EB12D3">
            <w:pPr>
              <w:rPr>
                <w:sz w:val="20"/>
                <w:szCs w:val="20"/>
                <w:lang w:eastAsia="en-US"/>
              </w:rPr>
            </w:pPr>
          </w:p>
        </w:tc>
        <w:tc>
          <w:tcPr>
            <w:tcW w:w="542" w:type="dxa"/>
            <w:gridSpan w:val="4"/>
            <w:vAlign w:val="bottom"/>
          </w:tcPr>
          <w:p w14:paraId="77932062" w14:textId="77777777" w:rsidR="00EB12D3" w:rsidRDefault="00EB12D3">
            <w:pPr>
              <w:rPr>
                <w:sz w:val="20"/>
                <w:szCs w:val="20"/>
                <w:lang w:eastAsia="en-US"/>
              </w:rPr>
            </w:pPr>
          </w:p>
        </w:tc>
        <w:tc>
          <w:tcPr>
            <w:tcW w:w="347" w:type="dxa"/>
            <w:gridSpan w:val="2"/>
            <w:vAlign w:val="bottom"/>
          </w:tcPr>
          <w:p w14:paraId="624E59EB" w14:textId="77777777" w:rsidR="00EB12D3" w:rsidRDefault="00EB12D3">
            <w:pPr>
              <w:rPr>
                <w:sz w:val="20"/>
                <w:szCs w:val="20"/>
                <w:lang w:eastAsia="en-US"/>
              </w:rPr>
            </w:pPr>
          </w:p>
        </w:tc>
        <w:tc>
          <w:tcPr>
            <w:tcW w:w="304" w:type="dxa"/>
            <w:gridSpan w:val="2"/>
            <w:vAlign w:val="bottom"/>
          </w:tcPr>
          <w:p w14:paraId="72DC7232" w14:textId="77777777" w:rsidR="00EB12D3" w:rsidRDefault="00EB12D3">
            <w:pPr>
              <w:rPr>
                <w:sz w:val="20"/>
                <w:szCs w:val="20"/>
                <w:lang w:eastAsia="en-US"/>
              </w:rPr>
            </w:pPr>
          </w:p>
        </w:tc>
        <w:tc>
          <w:tcPr>
            <w:tcW w:w="310" w:type="dxa"/>
            <w:vAlign w:val="bottom"/>
          </w:tcPr>
          <w:p w14:paraId="0E15E29A" w14:textId="77777777" w:rsidR="00EB12D3" w:rsidRDefault="00EB12D3">
            <w:pPr>
              <w:rPr>
                <w:sz w:val="20"/>
                <w:szCs w:val="20"/>
                <w:lang w:eastAsia="en-US"/>
              </w:rPr>
            </w:pPr>
          </w:p>
        </w:tc>
        <w:tc>
          <w:tcPr>
            <w:tcW w:w="308" w:type="dxa"/>
            <w:vAlign w:val="bottom"/>
          </w:tcPr>
          <w:p w14:paraId="78A2D9ED" w14:textId="77777777" w:rsidR="00EB12D3" w:rsidRDefault="00EB12D3">
            <w:pPr>
              <w:rPr>
                <w:sz w:val="20"/>
                <w:szCs w:val="20"/>
                <w:lang w:eastAsia="en-US"/>
              </w:rPr>
            </w:pPr>
          </w:p>
        </w:tc>
        <w:tc>
          <w:tcPr>
            <w:tcW w:w="1352" w:type="dxa"/>
            <w:vAlign w:val="bottom"/>
          </w:tcPr>
          <w:p w14:paraId="1A8F4AD7" w14:textId="77777777" w:rsidR="00EB12D3" w:rsidRDefault="00EB12D3">
            <w:pPr>
              <w:rPr>
                <w:sz w:val="20"/>
                <w:szCs w:val="20"/>
                <w:lang w:eastAsia="en-US"/>
              </w:rPr>
            </w:pPr>
          </w:p>
        </w:tc>
        <w:tc>
          <w:tcPr>
            <w:tcW w:w="308" w:type="dxa"/>
            <w:vAlign w:val="bottom"/>
          </w:tcPr>
          <w:p w14:paraId="0636E9C2" w14:textId="77777777" w:rsidR="00EB12D3" w:rsidRDefault="00EB12D3">
            <w:pPr>
              <w:rPr>
                <w:sz w:val="20"/>
                <w:szCs w:val="20"/>
                <w:lang w:eastAsia="en-US"/>
              </w:rPr>
            </w:pPr>
          </w:p>
        </w:tc>
        <w:tc>
          <w:tcPr>
            <w:tcW w:w="2715" w:type="dxa"/>
            <w:gridSpan w:val="3"/>
            <w:vMerge w:val="restart"/>
            <w:tcBorders>
              <w:top w:val="single" w:sz="4" w:space="0" w:color="000000"/>
              <w:left w:val="single" w:sz="4" w:space="0" w:color="000000"/>
              <w:bottom w:val="nil"/>
              <w:right w:val="single" w:sz="4" w:space="0" w:color="000000"/>
            </w:tcBorders>
            <w:vAlign w:val="center"/>
            <w:hideMark/>
          </w:tcPr>
          <w:p w14:paraId="03B26E2E" w14:textId="77777777" w:rsidR="00EB12D3" w:rsidRDefault="00EB12D3">
            <w:pPr>
              <w:jc w:val="center"/>
              <w:rPr>
                <w:sz w:val="18"/>
                <w:szCs w:val="18"/>
                <w:lang w:eastAsia="en-US"/>
              </w:rPr>
            </w:pPr>
            <w:r>
              <w:rPr>
                <w:sz w:val="18"/>
                <w:szCs w:val="18"/>
                <w:lang w:eastAsia="en-US"/>
              </w:rPr>
              <w:t>Номер документа</w:t>
            </w:r>
          </w:p>
        </w:tc>
        <w:tc>
          <w:tcPr>
            <w:tcW w:w="2018" w:type="dxa"/>
            <w:gridSpan w:val="8"/>
            <w:vMerge w:val="restart"/>
            <w:tcBorders>
              <w:top w:val="single" w:sz="4" w:space="0" w:color="000000"/>
              <w:left w:val="single" w:sz="4" w:space="0" w:color="000000"/>
              <w:bottom w:val="nil"/>
              <w:right w:val="single" w:sz="4" w:space="0" w:color="000000"/>
            </w:tcBorders>
            <w:vAlign w:val="center"/>
            <w:hideMark/>
          </w:tcPr>
          <w:p w14:paraId="6F397EC0" w14:textId="77777777" w:rsidR="00EB12D3" w:rsidRDefault="00EB12D3">
            <w:pPr>
              <w:jc w:val="center"/>
              <w:rPr>
                <w:sz w:val="18"/>
                <w:szCs w:val="18"/>
                <w:lang w:eastAsia="en-US"/>
              </w:rPr>
            </w:pPr>
            <w:r>
              <w:rPr>
                <w:sz w:val="18"/>
                <w:szCs w:val="18"/>
                <w:lang w:eastAsia="en-US"/>
              </w:rPr>
              <w:t>Дата составления</w:t>
            </w:r>
          </w:p>
        </w:tc>
        <w:tc>
          <w:tcPr>
            <w:tcW w:w="305" w:type="dxa"/>
            <w:gridSpan w:val="2"/>
            <w:vAlign w:val="bottom"/>
          </w:tcPr>
          <w:p w14:paraId="0BC073C1" w14:textId="77777777" w:rsidR="00EB12D3" w:rsidRDefault="00EB12D3">
            <w:pPr>
              <w:jc w:val="center"/>
              <w:rPr>
                <w:sz w:val="18"/>
                <w:szCs w:val="18"/>
                <w:lang w:eastAsia="en-US"/>
              </w:rPr>
            </w:pPr>
          </w:p>
        </w:tc>
        <w:tc>
          <w:tcPr>
            <w:tcW w:w="3065" w:type="dxa"/>
            <w:gridSpan w:val="18"/>
            <w:tcBorders>
              <w:top w:val="single" w:sz="4" w:space="0" w:color="000000"/>
              <w:left w:val="single" w:sz="4" w:space="0" w:color="000000"/>
              <w:bottom w:val="single" w:sz="4" w:space="0" w:color="000000"/>
              <w:right w:val="single" w:sz="4" w:space="0" w:color="000000"/>
            </w:tcBorders>
            <w:vAlign w:val="bottom"/>
            <w:hideMark/>
          </w:tcPr>
          <w:p w14:paraId="71256B15" w14:textId="77777777" w:rsidR="00EB12D3" w:rsidRDefault="00EB12D3">
            <w:pPr>
              <w:jc w:val="center"/>
              <w:rPr>
                <w:sz w:val="18"/>
                <w:szCs w:val="18"/>
                <w:lang w:eastAsia="en-US"/>
              </w:rPr>
            </w:pPr>
            <w:r>
              <w:rPr>
                <w:sz w:val="18"/>
                <w:szCs w:val="18"/>
                <w:lang w:eastAsia="en-US"/>
              </w:rPr>
              <w:t>Отчетный период</w:t>
            </w:r>
          </w:p>
        </w:tc>
        <w:tc>
          <w:tcPr>
            <w:tcW w:w="578" w:type="dxa"/>
            <w:gridSpan w:val="3"/>
            <w:vAlign w:val="bottom"/>
          </w:tcPr>
          <w:p w14:paraId="4389F8C5" w14:textId="77777777" w:rsidR="00EB12D3" w:rsidRDefault="00EB12D3">
            <w:pPr>
              <w:jc w:val="center"/>
              <w:rPr>
                <w:sz w:val="18"/>
                <w:szCs w:val="18"/>
                <w:lang w:eastAsia="en-US"/>
              </w:rPr>
            </w:pPr>
          </w:p>
        </w:tc>
        <w:tc>
          <w:tcPr>
            <w:tcW w:w="800" w:type="dxa"/>
            <w:gridSpan w:val="3"/>
            <w:vAlign w:val="bottom"/>
          </w:tcPr>
          <w:p w14:paraId="1F196606" w14:textId="77777777" w:rsidR="00EB12D3" w:rsidRDefault="00EB12D3">
            <w:pPr>
              <w:rPr>
                <w:sz w:val="20"/>
                <w:szCs w:val="20"/>
                <w:lang w:eastAsia="en-US"/>
              </w:rPr>
            </w:pPr>
          </w:p>
        </w:tc>
        <w:tc>
          <w:tcPr>
            <w:tcW w:w="311" w:type="dxa"/>
            <w:vAlign w:val="bottom"/>
          </w:tcPr>
          <w:p w14:paraId="2C6BC075" w14:textId="77777777" w:rsidR="00EB12D3" w:rsidRDefault="00EB12D3">
            <w:pPr>
              <w:rPr>
                <w:sz w:val="20"/>
                <w:szCs w:val="20"/>
                <w:lang w:eastAsia="en-US"/>
              </w:rPr>
            </w:pPr>
          </w:p>
        </w:tc>
      </w:tr>
      <w:tr w:rsidR="00EB12D3" w14:paraId="1151D909" w14:textId="77777777" w:rsidTr="00EB12D3">
        <w:trPr>
          <w:gridAfter w:val="1"/>
          <w:wAfter w:w="144" w:type="dxa"/>
          <w:trHeight w:val="20"/>
        </w:trPr>
        <w:tc>
          <w:tcPr>
            <w:tcW w:w="304" w:type="dxa"/>
            <w:gridSpan w:val="2"/>
            <w:vAlign w:val="bottom"/>
          </w:tcPr>
          <w:p w14:paraId="24852197" w14:textId="77777777" w:rsidR="00EB12D3" w:rsidRDefault="00EB12D3">
            <w:pPr>
              <w:rPr>
                <w:sz w:val="20"/>
                <w:szCs w:val="20"/>
                <w:lang w:eastAsia="en-US"/>
              </w:rPr>
            </w:pPr>
          </w:p>
        </w:tc>
        <w:tc>
          <w:tcPr>
            <w:tcW w:w="859" w:type="dxa"/>
            <w:gridSpan w:val="2"/>
            <w:vAlign w:val="bottom"/>
          </w:tcPr>
          <w:p w14:paraId="22667500" w14:textId="77777777" w:rsidR="00EB12D3" w:rsidRDefault="00EB12D3">
            <w:pPr>
              <w:rPr>
                <w:sz w:val="20"/>
                <w:szCs w:val="20"/>
                <w:lang w:eastAsia="en-US"/>
              </w:rPr>
            </w:pPr>
          </w:p>
        </w:tc>
        <w:tc>
          <w:tcPr>
            <w:tcW w:w="344" w:type="dxa"/>
            <w:gridSpan w:val="2"/>
            <w:vAlign w:val="bottom"/>
          </w:tcPr>
          <w:p w14:paraId="4FA33DFE" w14:textId="77777777" w:rsidR="00EB12D3" w:rsidRDefault="00EB12D3">
            <w:pPr>
              <w:rPr>
                <w:sz w:val="20"/>
                <w:szCs w:val="20"/>
                <w:lang w:eastAsia="en-US"/>
              </w:rPr>
            </w:pPr>
          </w:p>
        </w:tc>
        <w:tc>
          <w:tcPr>
            <w:tcW w:w="344" w:type="dxa"/>
            <w:gridSpan w:val="2"/>
            <w:vAlign w:val="bottom"/>
          </w:tcPr>
          <w:p w14:paraId="448E0D91" w14:textId="77777777" w:rsidR="00EB12D3" w:rsidRDefault="00EB12D3">
            <w:pPr>
              <w:rPr>
                <w:sz w:val="20"/>
                <w:szCs w:val="20"/>
                <w:lang w:eastAsia="en-US"/>
              </w:rPr>
            </w:pPr>
          </w:p>
        </w:tc>
        <w:tc>
          <w:tcPr>
            <w:tcW w:w="346" w:type="dxa"/>
            <w:gridSpan w:val="2"/>
            <w:vAlign w:val="bottom"/>
          </w:tcPr>
          <w:p w14:paraId="18AB5AC8" w14:textId="77777777" w:rsidR="00EB12D3" w:rsidRDefault="00EB12D3">
            <w:pPr>
              <w:rPr>
                <w:sz w:val="20"/>
                <w:szCs w:val="20"/>
                <w:lang w:eastAsia="en-US"/>
              </w:rPr>
            </w:pPr>
          </w:p>
        </w:tc>
        <w:tc>
          <w:tcPr>
            <w:tcW w:w="237" w:type="dxa"/>
            <w:gridSpan w:val="2"/>
            <w:vAlign w:val="bottom"/>
          </w:tcPr>
          <w:p w14:paraId="00C65BBD" w14:textId="77777777" w:rsidR="00EB12D3" w:rsidRDefault="00EB12D3">
            <w:pPr>
              <w:rPr>
                <w:sz w:val="20"/>
                <w:szCs w:val="20"/>
                <w:lang w:eastAsia="en-US"/>
              </w:rPr>
            </w:pPr>
          </w:p>
        </w:tc>
        <w:tc>
          <w:tcPr>
            <w:tcW w:w="542" w:type="dxa"/>
            <w:gridSpan w:val="4"/>
            <w:vAlign w:val="bottom"/>
          </w:tcPr>
          <w:p w14:paraId="54BA1429" w14:textId="77777777" w:rsidR="00EB12D3" w:rsidRDefault="00EB12D3">
            <w:pPr>
              <w:rPr>
                <w:sz w:val="20"/>
                <w:szCs w:val="20"/>
                <w:lang w:eastAsia="en-US"/>
              </w:rPr>
            </w:pPr>
          </w:p>
        </w:tc>
        <w:tc>
          <w:tcPr>
            <w:tcW w:w="347" w:type="dxa"/>
            <w:gridSpan w:val="2"/>
            <w:vAlign w:val="bottom"/>
          </w:tcPr>
          <w:p w14:paraId="01A45313" w14:textId="77777777" w:rsidR="00EB12D3" w:rsidRDefault="00EB12D3">
            <w:pPr>
              <w:rPr>
                <w:sz w:val="20"/>
                <w:szCs w:val="20"/>
                <w:lang w:eastAsia="en-US"/>
              </w:rPr>
            </w:pPr>
          </w:p>
        </w:tc>
        <w:tc>
          <w:tcPr>
            <w:tcW w:w="304" w:type="dxa"/>
            <w:gridSpan w:val="2"/>
            <w:vAlign w:val="bottom"/>
          </w:tcPr>
          <w:p w14:paraId="1813A73E" w14:textId="77777777" w:rsidR="00EB12D3" w:rsidRDefault="00EB12D3">
            <w:pPr>
              <w:rPr>
                <w:sz w:val="20"/>
                <w:szCs w:val="20"/>
                <w:lang w:eastAsia="en-US"/>
              </w:rPr>
            </w:pPr>
          </w:p>
        </w:tc>
        <w:tc>
          <w:tcPr>
            <w:tcW w:w="310" w:type="dxa"/>
            <w:vAlign w:val="bottom"/>
          </w:tcPr>
          <w:p w14:paraId="4503B6DD" w14:textId="77777777" w:rsidR="00EB12D3" w:rsidRDefault="00EB12D3">
            <w:pPr>
              <w:rPr>
                <w:sz w:val="20"/>
                <w:szCs w:val="20"/>
                <w:lang w:eastAsia="en-US"/>
              </w:rPr>
            </w:pPr>
          </w:p>
        </w:tc>
        <w:tc>
          <w:tcPr>
            <w:tcW w:w="308" w:type="dxa"/>
            <w:vAlign w:val="bottom"/>
          </w:tcPr>
          <w:p w14:paraId="3A8B0A40" w14:textId="77777777" w:rsidR="00EB12D3" w:rsidRDefault="00EB12D3">
            <w:pPr>
              <w:rPr>
                <w:sz w:val="20"/>
                <w:szCs w:val="20"/>
                <w:lang w:eastAsia="en-US"/>
              </w:rPr>
            </w:pPr>
          </w:p>
        </w:tc>
        <w:tc>
          <w:tcPr>
            <w:tcW w:w="1352" w:type="dxa"/>
            <w:vAlign w:val="bottom"/>
          </w:tcPr>
          <w:p w14:paraId="0314FFD6" w14:textId="77777777" w:rsidR="00EB12D3" w:rsidRDefault="00EB12D3">
            <w:pPr>
              <w:rPr>
                <w:sz w:val="20"/>
                <w:szCs w:val="20"/>
                <w:lang w:eastAsia="en-US"/>
              </w:rPr>
            </w:pPr>
          </w:p>
        </w:tc>
        <w:tc>
          <w:tcPr>
            <w:tcW w:w="308" w:type="dxa"/>
            <w:vAlign w:val="bottom"/>
          </w:tcPr>
          <w:p w14:paraId="57A76C43" w14:textId="77777777" w:rsidR="00EB12D3" w:rsidRDefault="00EB12D3">
            <w:pPr>
              <w:rPr>
                <w:sz w:val="20"/>
                <w:szCs w:val="20"/>
                <w:lang w:eastAsia="en-US"/>
              </w:rPr>
            </w:pPr>
          </w:p>
        </w:tc>
        <w:tc>
          <w:tcPr>
            <w:tcW w:w="900" w:type="dxa"/>
            <w:gridSpan w:val="3"/>
            <w:vMerge/>
            <w:tcBorders>
              <w:top w:val="single" w:sz="4" w:space="0" w:color="000000"/>
              <w:left w:val="single" w:sz="4" w:space="0" w:color="000000"/>
              <w:bottom w:val="nil"/>
              <w:right w:val="single" w:sz="4" w:space="0" w:color="000000"/>
            </w:tcBorders>
            <w:vAlign w:val="center"/>
            <w:hideMark/>
          </w:tcPr>
          <w:p w14:paraId="4CF13709" w14:textId="77777777" w:rsidR="00EB12D3" w:rsidRDefault="00EB12D3">
            <w:pPr>
              <w:rPr>
                <w:sz w:val="18"/>
                <w:szCs w:val="18"/>
                <w:lang w:eastAsia="en-US"/>
              </w:rPr>
            </w:pPr>
          </w:p>
        </w:tc>
        <w:tc>
          <w:tcPr>
            <w:tcW w:w="2400" w:type="dxa"/>
            <w:gridSpan w:val="8"/>
            <w:vMerge/>
            <w:tcBorders>
              <w:top w:val="single" w:sz="4" w:space="0" w:color="000000"/>
              <w:left w:val="single" w:sz="4" w:space="0" w:color="000000"/>
              <w:bottom w:val="nil"/>
              <w:right w:val="single" w:sz="4" w:space="0" w:color="000000"/>
            </w:tcBorders>
            <w:vAlign w:val="center"/>
            <w:hideMark/>
          </w:tcPr>
          <w:p w14:paraId="5CD925F1" w14:textId="77777777" w:rsidR="00EB12D3" w:rsidRDefault="00EB12D3">
            <w:pPr>
              <w:rPr>
                <w:sz w:val="18"/>
                <w:szCs w:val="18"/>
                <w:lang w:eastAsia="en-US"/>
              </w:rPr>
            </w:pPr>
          </w:p>
        </w:tc>
        <w:tc>
          <w:tcPr>
            <w:tcW w:w="305" w:type="dxa"/>
            <w:gridSpan w:val="2"/>
            <w:vAlign w:val="bottom"/>
          </w:tcPr>
          <w:p w14:paraId="119167F2" w14:textId="77777777" w:rsidR="00EB12D3" w:rsidRDefault="00EB12D3">
            <w:pPr>
              <w:rPr>
                <w:sz w:val="20"/>
                <w:szCs w:val="20"/>
                <w:lang w:eastAsia="en-US"/>
              </w:rPr>
            </w:pPr>
          </w:p>
        </w:tc>
        <w:tc>
          <w:tcPr>
            <w:tcW w:w="1222" w:type="dxa"/>
            <w:gridSpan w:val="8"/>
            <w:tcBorders>
              <w:top w:val="single" w:sz="4" w:space="0" w:color="000000"/>
              <w:left w:val="single" w:sz="4" w:space="0" w:color="000000"/>
              <w:bottom w:val="nil"/>
              <w:right w:val="single" w:sz="4" w:space="0" w:color="000000"/>
            </w:tcBorders>
            <w:vAlign w:val="bottom"/>
            <w:hideMark/>
          </w:tcPr>
          <w:p w14:paraId="124D56C7" w14:textId="77777777" w:rsidR="00EB12D3" w:rsidRDefault="00EB12D3">
            <w:pPr>
              <w:jc w:val="center"/>
              <w:rPr>
                <w:sz w:val="18"/>
                <w:szCs w:val="18"/>
                <w:lang w:eastAsia="en-US"/>
              </w:rPr>
            </w:pPr>
            <w:r>
              <w:rPr>
                <w:sz w:val="18"/>
                <w:szCs w:val="18"/>
                <w:lang w:eastAsia="en-US"/>
              </w:rPr>
              <w:t>с</w:t>
            </w:r>
          </w:p>
        </w:tc>
        <w:tc>
          <w:tcPr>
            <w:tcW w:w="1843" w:type="dxa"/>
            <w:gridSpan w:val="10"/>
            <w:tcBorders>
              <w:top w:val="single" w:sz="4" w:space="0" w:color="000000"/>
              <w:left w:val="nil"/>
              <w:bottom w:val="nil"/>
              <w:right w:val="single" w:sz="4" w:space="0" w:color="000000"/>
            </w:tcBorders>
            <w:vAlign w:val="bottom"/>
            <w:hideMark/>
          </w:tcPr>
          <w:p w14:paraId="3C06DC0C" w14:textId="77777777" w:rsidR="00EB12D3" w:rsidRDefault="00EB12D3">
            <w:pPr>
              <w:jc w:val="center"/>
              <w:rPr>
                <w:sz w:val="18"/>
                <w:szCs w:val="18"/>
                <w:lang w:eastAsia="en-US"/>
              </w:rPr>
            </w:pPr>
            <w:r>
              <w:rPr>
                <w:sz w:val="18"/>
                <w:szCs w:val="18"/>
                <w:lang w:eastAsia="en-US"/>
              </w:rPr>
              <w:t>по</w:t>
            </w:r>
          </w:p>
        </w:tc>
        <w:tc>
          <w:tcPr>
            <w:tcW w:w="578" w:type="dxa"/>
            <w:gridSpan w:val="3"/>
            <w:vAlign w:val="bottom"/>
          </w:tcPr>
          <w:p w14:paraId="6E348456" w14:textId="77777777" w:rsidR="00EB12D3" w:rsidRDefault="00EB12D3">
            <w:pPr>
              <w:jc w:val="center"/>
              <w:rPr>
                <w:sz w:val="18"/>
                <w:szCs w:val="18"/>
                <w:lang w:eastAsia="en-US"/>
              </w:rPr>
            </w:pPr>
          </w:p>
        </w:tc>
        <w:tc>
          <w:tcPr>
            <w:tcW w:w="800" w:type="dxa"/>
            <w:gridSpan w:val="3"/>
            <w:vAlign w:val="bottom"/>
          </w:tcPr>
          <w:p w14:paraId="6FC5B81F" w14:textId="77777777" w:rsidR="00EB12D3" w:rsidRDefault="00EB12D3">
            <w:pPr>
              <w:rPr>
                <w:sz w:val="20"/>
                <w:szCs w:val="20"/>
                <w:lang w:eastAsia="en-US"/>
              </w:rPr>
            </w:pPr>
          </w:p>
        </w:tc>
        <w:tc>
          <w:tcPr>
            <w:tcW w:w="311" w:type="dxa"/>
            <w:vAlign w:val="bottom"/>
          </w:tcPr>
          <w:p w14:paraId="0F357839" w14:textId="77777777" w:rsidR="00EB12D3" w:rsidRDefault="00EB12D3">
            <w:pPr>
              <w:rPr>
                <w:sz w:val="20"/>
                <w:szCs w:val="20"/>
                <w:lang w:eastAsia="en-US"/>
              </w:rPr>
            </w:pPr>
          </w:p>
        </w:tc>
      </w:tr>
      <w:tr w:rsidR="00EB12D3" w14:paraId="5D0EF797" w14:textId="77777777" w:rsidTr="00EB12D3">
        <w:trPr>
          <w:gridAfter w:val="1"/>
          <w:wAfter w:w="144" w:type="dxa"/>
          <w:trHeight w:hRule="exact" w:val="20"/>
        </w:trPr>
        <w:tc>
          <w:tcPr>
            <w:tcW w:w="304" w:type="dxa"/>
            <w:gridSpan w:val="2"/>
            <w:vAlign w:val="bottom"/>
          </w:tcPr>
          <w:p w14:paraId="0BFFD5D6" w14:textId="77777777" w:rsidR="00EB12D3" w:rsidRDefault="00EB12D3">
            <w:pPr>
              <w:rPr>
                <w:sz w:val="20"/>
                <w:szCs w:val="20"/>
                <w:lang w:eastAsia="en-US"/>
              </w:rPr>
            </w:pPr>
          </w:p>
        </w:tc>
        <w:tc>
          <w:tcPr>
            <w:tcW w:w="859" w:type="dxa"/>
            <w:gridSpan w:val="2"/>
            <w:vAlign w:val="bottom"/>
          </w:tcPr>
          <w:p w14:paraId="70BB229E" w14:textId="77777777" w:rsidR="00EB12D3" w:rsidRDefault="00EB12D3">
            <w:pPr>
              <w:rPr>
                <w:sz w:val="20"/>
                <w:szCs w:val="20"/>
                <w:lang w:eastAsia="en-US"/>
              </w:rPr>
            </w:pPr>
          </w:p>
        </w:tc>
        <w:tc>
          <w:tcPr>
            <w:tcW w:w="344" w:type="dxa"/>
            <w:gridSpan w:val="2"/>
            <w:vAlign w:val="bottom"/>
          </w:tcPr>
          <w:p w14:paraId="562C0A39" w14:textId="77777777" w:rsidR="00EB12D3" w:rsidRDefault="00EB12D3">
            <w:pPr>
              <w:rPr>
                <w:sz w:val="20"/>
                <w:szCs w:val="20"/>
                <w:lang w:eastAsia="en-US"/>
              </w:rPr>
            </w:pPr>
          </w:p>
        </w:tc>
        <w:tc>
          <w:tcPr>
            <w:tcW w:w="344" w:type="dxa"/>
            <w:gridSpan w:val="2"/>
            <w:vAlign w:val="bottom"/>
          </w:tcPr>
          <w:p w14:paraId="72910C3D" w14:textId="77777777" w:rsidR="00EB12D3" w:rsidRDefault="00EB12D3">
            <w:pPr>
              <w:rPr>
                <w:sz w:val="20"/>
                <w:szCs w:val="20"/>
                <w:lang w:eastAsia="en-US"/>
              </w:rPr>
            </w:pPr>
          </w:p>
        </w:tc>
        <w:tc>
          <w:tcPr>
            <w:tcW w:w="346" w:type="dxa"/>
            <w:gridSpan w:val="2"/>
            <w:vAlign w:val="bottom"/>
          </w:tcPr>
          <w:p w14:paraId="418F70B4" w14:textId="77777777" w:rsidR="00EB12D3" w:rsidRDefault="00EB12D3">
            <w:pPr>
              <w:rPr>
                <w:sz w:val="20"/>
                <w:szCs w:val="20"/>
                <w:lang w:eastAsia="en-US"/>
              </w:rPr>
            </w:pPr>
          </w:p>
        </w:tc>
        <w:tc>
          <w:tcPr>
            <w:tcW w:w="237" w:type="dxa"/>
            <w:gridSpan w:val="2"/>
            <w:vAlign w:val="bottom"/>
          </w:tcPr>
          <w:p w14:paraId="36E37CA3" w14:textId="77777777" w:rsidR="00EB12D3" w:rsidRDefault="00EB12D3">
            <w:pPr>
              <w:rPr>
                <w:sz w:val="20"/>
                <w:szCs w:val="20"/>
                <w:lang w:eastAsia="en-US"/>
              </w:rPr>
            </w:pPr>
          </w:p>
        </w:tc>
        <w:tc>
          <w:tcPr>
            <w:tcW w:w="542" w:type="dxa"/>
            <w:gridSpan w:val="4"/>
            <w:vAlign w:val="bottom"/>
          </w:tcPr>
          <w:p w14:paraId="50314B7C" w14:textId="77777777" w:rsidR="00EB12D3" w:rsidRDefault="00EB12D3">
            <w:pPr>
              <w:rPr>
                <w:sz w:val="20"/>
                <w:szCs w:val="20"/>
                <w:lang w:eastAsia="en-US"/>
              </w:rPr>
            </w:pPr>
          </w:p>
        </w:tc>
        <w:tc>
          <w:tcPr>
            <w:tcW w:w="347" w:type="dxa"/>
            <w:gridSpan w:val="2"/>
            <w:vAlign w:val="bottom"/>
          </w:tcPr>
          <w:p w14:paraId="0E29BED3" w14:textId="77777777" w:rsidR="00EB12D3" w:rsidRDefault="00EB12D3">
            <w:pPr>
              <w:rPr>
                <w:sz w:val="20"/>
                <w:szCs w:val="20"/>
                <w:lang w:eastAsia="en-US"/>
              </w:rPr>
            </w:pPr>
          </w:p>
        </w:tc>
        <w:tc>
          <w:tcPr>
            <w:tcW w:w="304" w:type="dxa"/>
            <w:gridSpan w:val="2"/>
            <w:vAlign w:val="bottom"/>
          </w:tcPr>
          <w:p w14:paraId="728A51E8" w14:textId="77777777" w:rsidR="00EB12D3" w:rsidRDefault="00EB12D3">
            <w:pPr>
              <w:rPr>
                <w:sz w:val="20"/>
                <w:szCs w:val="20"/>
                <w:lang w:eastAsia="en-US"/>
              </w:rPr>
            </w:pPr>
          </w:p>
        </w:tc>
        <w:tc>
          <w:tcPr>
            <w:tcW w:w="310" w:type="dxa"/>
            <w:vAlign w:val="bottom"/>
          </w:tcPr>
          <w:p w14:paraId="3F752665" w14:textId="77777777" w:rsidR="00EB12D3" w:rsidRDefault="00EB12D3">
            <w:pPr>
              <w:rPr>
                <w:sz w:val="20"/>
                <w:szCs w:val="20"/>
                <w:lang w:eastAsia="en-US"/>
              </w:rPr>
            </w:pPr>
          </w:p>
        </w:tc>
        <w:tc>
          <w:tcPr>
            <w:tcW w:w="308" w:type="dxa"/>
            <w:vAlign w:val="bottom"/>
          </w:tcPr>
          <w:p w14:paraId="0C4EC6F0" w14:textId="77777777" w:rsidR="00EB12D3" w:rsidRDefault="00EB12D3">
            <w:pPr>
              <w:rPr>
                <w:sz w:val="20"/>
                <w:szCs w:val="20"/>
                <w:lang w:eastAsia="en-US"/>
              </w:rPr>
            </w:pPr>
          </w:p>
        </w:tc>
        <w:tc>
          <w:tcPr>
            <w:tcW w:w="1352" w:type="dxa"/>
            <w:vAlign w:val="bottom"/>
          </w:tcPr>
          <w:p w14:paraId="45329B49" w14:textId="77777777" w:rsidR="00EB12D3" w:rsidRDefault="00EB12D3">
            <w:pPr>
              <w:jc w:val="right"/>
              <w:rPr>
                <w:b/>
                <w:bCs/>
                <w:lang w:eastAsia="en-US"/>
              </w:rPr>
            </w:pPr>
          </w:p>
        </w:tc>
        <w:tc>
          <w:tcPr>
            <w:tcW w:w="308" w:type="dxa"/>
            <w:vAlign w:val="bottom"/>
          </w:tcPr>
          <w:p w14:paraId="417C1EE7" w14:textId="77777777" w:rsidR="00EB12D3" w:rsidRDefault="00EB12D3">
            <w:pPr>
              <w:jc w:val="right"/>
              <w:rPr>
                <w:b/>
                <w:bCs/>
                <w:lang w:eastAsia="en-US"/>
              </w:rPr>
            </w:pPr>
          </w:p>
        </w:tc>
        <w:tc>
          <w:tcPr>
            <w:tcW w:w="2715" w:type="dxa"/>
            <w:gridSpan w:val="3"/>
            <w:tcBorders>
              <w:top w:val="single" w:sz="8" w:space="0" w:color="000000"/>
              <w:left w:val="single" w:sz="8" w:space="0" w:color="000000"/>
              <w:bottom w:val="single" w:sz="8" w:space="0" w:color="000000"/>
              <w:right w:val="single" w:sz="4" w:space="0" w:color="000000"/>
            </w:tcBorders>
            <w:vAlign w:val="bottom"/>
          </w:tcPr>
          <w:p w14:paraId="51BA6686" w14:textId="77777777" w:rsidR="00EB12D3" w:rsidRDefault="00EB12D3">
            <w:pPr>
              <w:jc w:val="center"/>
              <w:rPr>
                <w:sz w:val="20"/>
                <w:szCs w:val="20"/>
                <w:lang w:eastAsia="en-US"/>
              </w:rPr>
            </w:pPr>
          </w:p>
        </w:tc>
        <w:tc>
          <w:tcPr>
            <w:tcW w:w="2018" w:type="dxa"/>
            <w:gridSpan w:val="8"/>
            <w:tcBorders>
              <w:top w:val="single" w:sz="8" w:space="0" w:color="000000"/>
              <w:left w:val="nil"/>
              <w:bottom w:val="single" w:sz="8" w:space="0" w:color="000000"/>
              <w:right w:val="single" w:sz="8" w:space="0" w:color="000000"/>
            </w:tcBorders>
            <w:vAlign w:val="bottom"/>
          </w:tcPr>
          <w:p w14:paraId="76FBFE04" w14:textId="77777777" w:rsidR="00EB12D3" w:rsidRDefault="00EB12D3">
            <w:pPr>
              <w:jc w:val="center"/>
              <w:rPr>
                <w:sz w:val="20"/>
                <w:szCs w:val="20"/>
                <w:lang w:eastAsia="en-US"/>
              </w:rPr>
            </w:pPr>
          </w:p>
        </w:tc>
        <w:tc>
          <w:tcPr>
            <w:tcW w:w="305" w:type="dxa"/>
            <w:gridSpan w:val="2"/>
            <w:vAlign w:val="bottom"/>
          </w:tcPr>
          <w:p w14:paraId="3C4CC967" w14:textId="77777777" w:rsidR="00EB12D3" w:rsidRDefault="00EB12D3">
            <w:pPr>
              <w:jc w:val="center"/>
              <w:rPr>
                <w:sz w:val="20"/>
                <w:szCs w:val="20"/>
                <w:lang w:eastAsia="en-US"/>
              </w:rPr>
            </w:pPr>
          </w:p>
        </w:tc>
        <w:tc>
          <w:tcPr>
            <w:tcW w:w="1222" w:type="dxa"/>
            <w:gridSpan w:val="8"/>
            <w:tcBorders>
              <w:top w:val="single" w:sz="8" w:space="0" w:color="000000"/>
              <w:left w:val="single" w:sz="8" w:space="0" w:color="000000"/>
              <w:bottom w:val="single" w:sz="8" w:space="0" w:color="000000"/>
              <w:right w:val="single" w:sz="4" w:space="0" w:color="000000"/>
            </w:tcBorders>
            <w:vAlign w:val="bottom"/>
          </w:tcPr>
          <w:p w14:paraId="68D74843" w14:textId="77777777" w:rsidR="00EB12D3" w:rsidRDefault="00EB12D3">
            <w:pPr>
              <w:jc w:val="center"/>
              <w:rPr>
                <w:sz w:val="20"/>
                <w:szCs w:val="20"/>
                <w:lang w:eastAsia="en-US"/>
              </w:rPr>
            </w:pPr>
          </w:p>
        </w:tc>
        <w:tc>
          <w:tcPr>
            <w:tcW w:w="1843" w:type="dxa"/>
            <w:gridSpan w:val="10"/>
            <w:tcBorders>
              <w:top w:val="single" w:sz="8" w:space="0" w:color="000000"/>
              <w:left w:val="nil"/>
              <w:bottom w:val="single" w:sz="8" w:space="0" w:color="000000"/>
              <w:right w:val="single" w:sz="8" w:space="0" w:color="000000"/>
            </w:tcBorders>
            <w:vAlign w:val="bottom"/>
          </w:tcPr>
          <w:p w14:paraId="25FC15FF" w14:textId="77777777" w:rsidR="00EB12D3" w:rsidRDefault="00EB12D3">
            <w:pPr>
              <w:jc w:val="center"/>
              <w:rPr>
                <w:sz w:val="20"/>
                <w:szCs w:val="20"/>
                <w:lang w:eastAsia="en-US"/>
              </w:rPr>
            </w:pPr>
          </w:p>
        </w:tc>
        <w:tc>
          <w:tcPr>
            <w:tcW w:w="578" w:type="dxa"/>
            <w:gridSpan w:val="3"/>
            <w:vAlign w:val="bottom"/>
          </w:tcPr>
          <w:p w14:paraId="52E4A171" w14:textId="77777777" w:rsidR="00EB12D3" w:rsidRDefault="00EB12D3">
            <w:pPr>
              <w:jc w:val="center"/>
              <w:rPr>
                <w:sz w:val="20"/>
                <w:szCs w:val="20"/>
                <w:lang w:eastAsia="en-US"/>
              </w:rPr>
            </w:pPr>
          </w:p>
        </w:tc>
        <w:tc>
          <w:tcPr>
            <w:tcW w:w="800" w:type="dxa"/>
            <w:gridSpan w:val="3"/>
            <w:vAlign w:val="bottom"/>
          </w:tcPr>
          <w:p w14:paraId="281242AB" w14:textId="77777777" w:rsidR="00EB12D3" w:rsidRDefault="00EB12D3">
            <w:pPr>
              <w:rPr>
                <w:sz w:val="20"/>
                <w:szCs w:val="20"/>
                <w:lang w:eastAsia="en-US"/>
              </w:rPr>
            </w:pPr>
          </w:p>
        </w:tc>
        <w:tc>
          <w:tcPr>
            <w:tcW w:w="311" w:type="dxa"/>
            <w:vAlign w:val="bottom"/>
          </w:tcPr>
          <w:p w14:paraId="5F94730F" w14:textId="77777777" w:rsidR="00EB12D3" w:rsidRDefault="00EB12D3">
            <w:pPr>
              <w:rPr>
                <w:sz w:val="20"/>
                <w:szCs w:val="20"/>
                <w:lang w:eastAsia="en-US"/>
              </w:rPr>
            </w:pPr>
          </w:p>
        </w:tc>
      </w:tr>
      <w:tr w:rsidR="00EB12D3" w14:paraId="31B46233" w14:textId="77777777" w:rsidTr="00EB12D3">
        <w:trPr>
          <w:trHeight w:val="20"/>
        </w:trPr>
        <w:tc>
          <w:tcPr>
            <w:tcW w:w="295" w:type="dxa"/>
            <w:vAlign w:val="bottom"/>
          </w:tcPr>
          <w:p w14:paraId="223D4056" w14:textId="77777777" w:rsidR="00EB12D3" w:rsidRDefault="00EB12D3">
            <w:pPr>
              <w:rPr>
                <w:sz w:val="20"/>
                <w:szCs w:val="20"/>
                <w:lang w:eastAsia="en-US"/>
              </w:rPr>
            </w:pPr>
          </w:p>
        </w:tc>
        <w:tc>
          <w:tcPr>
            <w:tcW w:w="842" w:type="dxa"/>
            <w:gridSpan w:val="2"/>
            <w:vAlign w:val="bottom"/>
          </w:tcPr>
          <w:p w14:paraId="22D9ECF9" w14:textId="77777777" w:rsidR="00EB12D3" w:rsidRDefault="00EB12D3">
            <w:pPr>
              <w:rPr>
                <w:sz w:val="20"/>
                <w:szCs w:val="20"/>
                <w:lang w:eastAsia="en-US"/>
              </w:rPr>
            </w:pPr>
          </w:p>
        </w:tc>
        <w:tc>
          <w:tcPr>
            <w:tcW w:w="334" w:type="dxa"/>
            <w:gridSpan w:val="2"/>
            <w:vAlign w:val="bottom"/>
          </w:tcPr>
          <w:p w14:paraId="1D64DC1C" w14:textId="77777777" w:rsidR="00EB12D3" w:rsidRDefault="00EB12D3">
            <w:pPr>
              <w:rPr>
                <w:sz w:val="20"/>
                <w:szCs w:val="20"/>
                <w:lang w:eastAsia="en-US"/>
              </w:rPr>
            </w:pPr>
          </w:p>
        </w:tc>
        <w:tc>
          <w:tcPr>
            <w:tcW w:w="336" w:type="dxa"/>
            <w:gridSpan w:val="2"/>
            <w:vAlign w:val="bottom"/>
          </w:tcPr>
          <w:p w14:paraId="415CD4DF" w14:textId="77777777" w:rsidR="00EB12D3" w:rsidRDefault="00EB12D3">
            <w:pPr>
              <w:rPr>
                <w:sz w:val="20"/>
                <w:szCs w:val="20"/>
                <w:lang w:eastAsia="en-US"/>
              </w:rPr>
            </w:pPr>
          </w:p>
        </w:tc>
        <w:tc>
          <w:tcPr>
            <w:tcW w:w="336" w:type="dxa"/>
            <w:gridSpan w:val="2"/>
            <w:vAlign w:val="bottom"/>
          </w:tcPr>
          <w:p w14:paraId="215F396B" w14:textId="77777777" w:rsidR="00EB12D3" w:rsidRDefault="00EB12D3">
            <w:pPr>
              <w:rPr>
                <w:sz w:val="20"/>
                <w:szCs w:val="20"/>
                <w:lang w:eastAsia="en-US"/>
              </w:rPr>
            </w:pPr>
          </w:p>
        </w:tc>
        <w:tc>
          <w:tcPr>
            <w:tcW w:w="302" w:type="dxa"/>
            <w:gridSpan w:val="4"/>
            <w:vAlign w:val="bottom"/>
          </w:tcPr>
          <w:p w14:paraId="5D2A7F82" w14:textId="77777777" w:rsidR="00EB12D3" w:rsidRDefault="00EB12D3">
            <w:pPr>
              <w:rPr>
                <w:sz w:val="20"/>
                <w:szCs w:val="20"/>
                <w:lang w:eastAsia="en-US"/>
              </w:rPr>
            </w:pPr>
          </w:p>
        </w:tc>
        <w:tc>
          <w:tcPr>
            <w:tcW w:w="451" w:type="dxa"/>
            <w:vAlign w:val="bottom"/>
          </w:tcPr>
          <w:p w14:paraId="426A7C90" w14:textId="77777777" w:rsidR="00EB12D3" w:rsidRDefault="00EB12D3">
            <w:pPr>
              <w:rPr>
                <w:sz w:val="20"/>
                <w:szCs w:val="20"/>
                <w:lang w:eastAsia="en-US"/>
              </w:rPr>
            </w:pPr>
          </w:p>
        </w:tc>
        <w:tc>
          <w:tcPr>
            <w:tcW w:w="339" w:type="dxa"/>
            <w:gridSpan w:val="3"/>
            <w:vAlign w:val="bottom"/>
          </w:tcPr>
          <w:p w14:paraId="0A396E17" w14:textId="77777777" w:rsidR="00EB12D3" w:rsidRDefault="00EB12D3">
            <w:pPr>
              <w:rPr>
                <w:sz w:val="20"/>
                <w:szCs w:val="20"/>
                <w:lang w:eastAsia="en-US"/>
              </w:rPr>
            </w:pPr>
          </w:p>
        </w:tc>
        <w:tc>
          <w:tcPr>
            <w:tcW w:w="301" w:type="dxa"/>
            <w:gridSpan w:val="2"/>
            <w:vAlign w:val="bottom"/>
          </w:tcPr>
          <w:p w14:paraId="584130A9" w14:textId="77777777" w:rsidR="00EB12D3" w:rsidRDefault="00EB12D3">
            <w:pPr>
              <w:rPr>
                <w:sz w:val="20"/>
                <w:szCs w:val="20"/>
                <w:lang w:eastAsia="en-US"/>
              </w:rPr>
            </w:pPr>
          </w:p>
        </w:tc>
        <w:tc>
          <w:tcPr>
            <w:tcW w:w="6287" w:type="dxa"/>
            <w:gridSpan w:val="11"/>
            <w:vAlign w:val="bottom"/>
            <w:hideMark/>
          </w:tcPr>
          <w:p w14:paraId="57F4A819" w14:textId="77777777" w:rsidR="00EB12D3" w:rsidRDefault="00EB12D3">
            <w:pPr>
              <w:pStyle w:val="2"/>
              <w:spacing w:line="240" w:lineRule="exact"/>
              <w:jc w:val="center"/>
              <w:rPr>
                <w:rFonts w:ascii="Times New Roman" w:eastAsia="Calibri" w:hAnsi="Times New Roman"/>
                <w:i w:val="0"/>
                <w:sz w:val="24"/>
                <w:szCs w:val="24"/>
                <w:lang w:eastAsia="en-US"/>
              </w:rPr>
            </w:pPr>
            <w:r>
              <w:rPr>
                <w:rFonts w:ascii="Times New Roman" w:eastAsia="Calibri" w:hAnsi="Times New Roman"/>
                <w:i w:val="0"/>
                <w:sz w:val="24"/>
                <w:szCs w:val="24"/>
                <w:lang w:eastAsia="en-US"/>
              </w:rPr>
              <w:t>ОТЧЕТ ОБ ОБЪЕМАХ ВЫПОЛНЕННЫХ РАБОТ</w:t>
            </w:r>
          </w:p>
        </w:tc>
        <w:tc>
          <w:tcPr>
            <w:tcW w:w="300" w:type="dxa"/>
            <w:gridSpan w:val="2"/>
            <w:vAlign w:val="bottom"/>
          </w:tcPr>
          <w:p w14:paraId="5FE1A5B7" w14:textId="77777777" w:rsidR="00EB12D3" w:rsidRDefault="00EB12D3">
            <w:pPr>
              <w:jc w:val="center"/>
              <w:rPr>
                <w:b/>
                <w:bCs/>
                <w:lang w:eastAsia="en-US"/>
              </w:rPr>
            </w:pPr>
          </w:p>
        </w:tc>
        <w:tc>
          <w:tcPr>
            <w:tcW w:w="300" w:type="dxa"/>
            <w:gridSpan w:val="2"/>
            <w:vAlign w:val="bottom"/>
          </w:tcPr>
          <w:p w14:paraId="6E9F4720" w14:textId="77777777" w:rsidR="00EB12D3" w:rsidRDefault="00EB12D3">
            <w:pPr>
              <w:rPr>
                <w:sz w:val="20"/>
                <w:szCs w:val="20"/>
                <w:lang w:eastAsia="en-US"/>
              </w:rPr>
            </w:pPr>
          </w:p>
        </w:tc>
        <w:tc>
          <w:tcPr>
            <w:tcW w:w="300" w:type="dxa"/>
            <w:gridSpan w:val="2"/>
            <w:vAlign w:val="bottom"/>
          </w:tcPr>
          <w:p w14:paraId="6F789B2C" w14:textId="77777777" w:rsidR="00EB12D3" w:rsidRDefault="00EB12D3">
            <w:pPr>
              <w:rPr>
                <w:sz w:val="20"/>
                <w:szCs w:val="20"/>
                <w:lang w:eastAsia="en-US"/>
              </w:rPr>
            </w:pPr>
          </w:p>
        </w:tc>
        <w:tc>
          <w:tcPr>
            <w:tcW w:w="303" w:type="dxa"/>
            <w:gridSpan w:val="2"/>
            <w:vAlign w:val="bottom"/>
          </w:tcPr>
          <w:p w14:paraId="00E5CD44" w14:textId="77777777" w:rsidR="00EB12D3" w:rsidRDefault="00EB12D3">
            <w:pPr>
              <w:rPr>
                <w:sz w:val="20"/>
                <w:szCs w:val="20"/>
                <w:lang w:eastAsia="en-US"/>
              </w:rPr>
            </w:pPr>
          </w:p>
        </w:tc>
        <w:tc>
          <w:tcPr>
            <w:tcW w:w="377" w:type="dxa"/>
            <w:gridSpan w:val="2"/>
            <w:vAlign w:val="bottom"/>
          </w:tcPr>
          <w:p w14:paraId="0B005AEF" w14:textId="77777777" w:rsidR="00EB12D3" w:rsidRDefault="00EB12D3">
            <w:pPr>
              <w:rPr>
                <w:sz w:val="20"/>
                <w:szCs w:val="20"/>
                <w:lang w:eastAsia="en-US"/>
              </w:rPr>
            </w:pPr>
          </w:p>
        </w:tc>
        <w:tc>
          <w:tcPr>
            <w:tcW w:w="237" w:type="dxa"/>
            <w:gridSpan w:val="2"/>
            <w:vAlign w:val="bottom"/>
          </w:tcPr>
          <w:p w14:paraId="27AD4344" w14:textId="77777777" w:rsidR="00EB12D3" w:rsidRDefault="00EB12D3">
            <w:pPr>
              <w:rPr>
                <w:sz w:val="20"/>
                <w:szCs w:val="20"/>
                <w:lang w:eastAsia="en-US"/>
              </w:rPr>
            </w:pPr>
          </w:p>
        </w:tc>
        <w:tc>
          <w:tcPr>
            <w:tcW w:w="300" w:type="dxa"/>
            <w:gridSpan w:val="2"/>
            <w:vAlign w:val="bottom"/>
          </w:tcPr>
          <w:p w14:paraId="3CFA4EC6" w14:textId="77777777" w:rsidR="00EB12D3" w:rsidRDefault="00EB12D3">
            <w:pPr>
              <w:rPr>
                <w:sz w:val="20"/>
                <w:szCs w:val="20"/>
                <w:lang w:eastAsia="en-US"/>
              </w:rPr>
            </w:pPr>
          </w:p>
        </w:tc>
        <w:tc>
          <w:tcPr>
            <w:tcW w:w="300" w:type="dxa"/>
            <w:gridSpan w:val="2"/>
            <w:vAlign w:val="bottom"/>
          </w:tcPr>
          <w:p w14:paraId="69ACD390" w14:textId="77777777" w:rsidR="00EB12D3" w:rsidRDefault="00EB12D3">
            <w:pPr>
              <w:rPr>
                <w:sz w:val="20"/>
                <w:szCs w:val="20"/>
                <w:lang w:eastAsia="en-US"/>
              </w:rPr>
            </w:pPr>
          </w:p>
        </w:tc>
        <w:tc>
          <w:tcPr>
            <w:tcW w:w="300" w:type="dxa"/>
            <w:gridSpan w:val="2"/>
            <w:vAlign w:val="bottom"/>
          </w:tcPr>
          <w:p w14:paraId="263D245D" w14:textId="77777777" w:rsidR="00EB12D3" w:rsidRDefault="00EB12D3">
            <w:pPr>
              <w:rPr>
                <w:sz w:val="20"/>
                <w:szCs w:val="20"/>
                <w:lang w:eastAsia="en-US"/>
              </w:rPr>
            </w:pPr>
          </w:p>
        </w:tc>
        <w:tc>
          <w:tcPr>
            <w:tcW w:w="795" w:type="dxa"/>
            <w:gridSpan w:val="3"/>
            <w:vAlign w:val="bottom"/>
          </w:tcPr>
          <w:p w14:paraId="12A8D097" w14:textId="77777777" w:rsidR="00EB12D3" w:rsidRDefault="00EB12D3">
            <w:pPr>
              <w:rPr>
                <w:sz w:val="20"/>
                <w:szCs w:val="20"/>
                <w:lang w:eastAsia="en-US"/>
              </w:rPr>
            </w:pPr>
          </w:p>
        </w:tc>
        <w:tc>
          <w:tcPr>
            <w:tcW w:w="425" w:type="dxa"/>
            <w:gridSpan w:val="3"/>
            <w:vAlign w:val="bottom"/>
          </w:tcPr>
          <w:p w14:paraId="7156EB4C" w14:textId="77777777" w:rsidR="00EB12D3" w:rsidRDefault="00EB12D3">
            <w:pPr>
              <w:rPr>
                <w:sz w:val="20"/>
                <w:szCs w:val="20"/>
                <w:lang w:eastAsia="en-US"/>
              </w:rPr>
            </w:pPr>
          </w:p>
        </w:tc>
        <w:tc>
          <w:tcPr>
            <w:tcW w:w="570" w:type="dxa"/>
            <w:gridSpan w:val="3"/>
            <w:vAlign w:val="bottom"/>
          </w:tcPr>
          <w:p w14:paraId="2E8DB686" w14:textId="77777777" w:rsidR="00EB12D3" w:rsidRDefault="00EB12D3">
            <w:pPr>
              <w:rPr>
                <w:sz w:val="20"/>
                <w:szCs w:val="20"/>
                <w:lang w:eastAsia="en-US"/>
              </w:rPr>
            </w:pPr>
          </w:p>
        </w:tc>
        <w:tc>
          <w:tcPr>
            <w:tcW w:w="782" w:type="dxa"/>
            <w:gridSpan w:val="3"/>
            <w:vAlign w:val="bottom"/>
          </w:tcPr>
          <w:p w14:paraId="0DA00C86" w14:textId="77777777" w:rsidR="00EB12D3" w:rsidRDefault="00EB12D3">
            <w:pPr>
              <w:rPr>
                <w:sz w:val="20"/>
                <w:szCs w:val="20"/>
                <w:lang w:eastAsia="en-US"/>
              </w:rPr>
            </w:pPr>
          </w:p>
        </w:tc>
        <w:tc>
          <w:tcPr>
            <w:tcW w:w="591" w:type="dxa"/>
            <w:gridSpan w:val="2"/>
            <w:vAlign w:val="bottom"/>
          </w:tcPr>
          <w:p w14:paraId="500D1BFD" w14:textId="77777777" w:rsidR="00EB12D3" w:rsidRDefault="00EB12D3">
            <w:pPr>
              <w:rPr>
                <w:sz w:val="20"/>
                <w:szCs w:val="20"/>
                <w:lang w:eastAsia="en-US"/>
              </w:rPr>
            </w:pPr>
          </w:p>
        </w:tc>
        <w:tc>
          <w:tcPr>
            <w:tcW w:w="6" w:type="dxa"/>
          </w:tcPr>
          <w:p w14:paraId="21F7924D" w14:textId="77777777" w:rsidR="00EB12D3" w:rsidRDefault="00EB12D3">
            <w:pPr>
              <w:rPr>
                <w:lang w:eastAsia="en-US"/>
              </w:rPr>
            </w:pPr>
          </w:p>
        </w:tc>
      </w:tr>
      <w:tr w:rsidR="00EB12D3" w14:paraId="094F2148" w14:textId="77777777" w:rsidTr="00EB12D3">
        <w:trPr>
          <w:trHeight w:val="20"/>
        </w:trPr>
        <w:tc>
          <w:tcPr>
            <w:tcW w:w="295" w:type="dxa"/>
            <w:vAlign w:val="bottom"/>
          </w:tcPr>
          <w:p w14:paraId="70280A47" w14:textId="77777777" w:rsidR="00EB12D3" w:rsidRDefault="00EB12D3">
            <w:pPr>
              <w:rPr>
                <w:sz w:val="20"/>
                <w:szCs w:val="20"/>
                <w:lang w:eastAsia="en-US"/>
              </w:rPr>
            </w:pPr>
          </w:p>
        </w:tc>
        <w:tc>
          <w:tcPr>
            <w:tcW w:w="13457" w:type="dxa"/>
            <w:gridSpan w:val="52"/>
            <w:vAlign w:val="bottom"/>
            <w:hideMark/>
          </w:tcPr>
          <w:p w14:paraId="4B1F3822" w14:textId="77777777" w:rsidR="00EB12D3" w:rsidRDefault="00EB12D3">
            <w:pPr>
              <w:rPr>
                <w:sz w:val="20"/>
                <w:szCs w:val="20"/>
                <w:lang w:eastAsia="en-US"/>
              </w:rPr>
            </w:pPr>
            <w:r>
              <w:rPr>
                <w:sz w:val="20"/>
                <w:szCs w:val="20"/>
                <w:lang w:eastAsia="en-US"/>
              </w:rPr>
              <w:t>Сметная (договорная) стоимость в соответствии с договором подряда (субподряда)</w:t>
            </w:r>
          </w:p>
        </w:tc>
        <w:tc>
          <w:tcPr>
            <w:tcW w:w="569" w:type="dxa"/>
            <w:gridSpan w:val="3"/>
            <w:vAlign w:val="bottom"/>
            <w:hideMark/>
          </w:tcPr>
          <w:p w14:paraId="07B95163" w14:textId="77777777" w:rsidR="00EB12D3" w:rsidRDefault="00EB12D3">
            <w:pPr>
              <w:jc w:val="right"/>
              <w:rPr>
                <w:sz w:val="20"/>
                <w:szCs w:val="20"/>
                <w:lang w:eastAsia="en-US"/>
              </w:rPr>
            </w:pPr>
            <w:r>
              <w:rPr>
                <w:sz w:val="20"/>
                <w:szCs w:val="20"/>
                <w:lang w:eastAsia="en-US"/>
              </w:rPr>
              <w:t>руб.</w:t>
            </w:r>
          </w:p>
        </w:tc>
        <w:tc>
          <w:tcPr>
            <w:tcW w:w="784" w:type="dxa"/>
            <w:gridSpan w:val="3"/>
            <w:vAlign w:val="bottom"/>
          </w:tcPr>
          <w:p w14:paraId="6B73FF0E" w14:textId="77777777" w:rsidR="00EB12D3" w:rsidRDefault="00EB12D3">
            <w:pPr>
              <w:rPr>
                <w:sz w:val="20"/>
                <w:szCs w:val="20"/>
                <w:lang w:eastAsia="en-US"/>
              </w:rPr>
            </w:pPr>
          </w:p>
        </w:tc>
        <w:tc>
          <w:tcPr>
            <w:tcW w:w="281" w:type="dxa"/>
            <w:gridSpan w:val="2"/>
            <w:vAlign w:val="bottom"/>
          </w:tcPr>
          <w:p w14:paraId="5C0CAFD9" w14:textId="77777777" w:rsidR="00EB12D3" w:rsidRDefault="00EB12D3">
            <w:pPr>
              <w:rPr>
                <w:sz w:val="20"/>
                <w:szCs w:val="20"/>
                <w:lang w:eastAsia="en-US"/>
              </w:rPr>
            </w:pPr>
          </w:p>
        </w:tc>
        <w:tc>
          <w:tcPr>
            <w:tcW w:w="317" w:type="dxa"/>
          </w:tcPr>
          <w:p w14:paraId="6DC30A18" w14:textId="77777777" w:rsidR="00EB12D3" w:rsidRDefault="00EB12D3">
            <w:pPr>
              <w:rPr>
                <w:lang w:eastAsia="en-US"/>
              </w:rPr>
            </w:pPr>
          </w:p>
        </w:tc>
        <w:tc>
          <w:tcPr>
            <w:tcW w:w="6" w:type="dxa"/>
          </w:tcPr>
          <w:p w14:paraId="6E673AFE" w14:textId="77777777" w:rsidR="00EB12D3" w:rsidRDefault="00EB12D3">
            <w:pPr>
              <w:rPr>
                <w:lang w:eastAsia="en-US"/>
              </w:rPr>
            </w:pPr>
          </w:p>
        </w:tc>
      </w:tr>
    </w:tbl>
    <w:p w14:paraId="3BBC7623" w14:textId="77777777" w:rsidR="00EB12D3" w:rsidRDefault="00EB12D3" w:rsidP="00EB12D3">
      <w:pPr>
        <w:rPr>
          <w:rFonts w:eastAsiaTheme="minorHAnsi"/>
          <w:vanish/>
        </w:rPr>
      </w:pPr>
    </w:p>
    <w:tbl>
      <w:tblPr>
        <w:tblpPr w:leftFromText="180" w:rightFromText="180" w:vertAnchor="text" w:tblpY="1"/>
        <w:tblOverlap w:val="never"/>
        <w:tblW w:w="15705" w:type="dxa"/>
        <w:tblLayout w:type="fixed"/>
        <w:tblLook w:val="04A0" w:firstRow="1" w:lastRow="0" w:firstColumn="1" w:lastColumn="0" w:noHBand="0" w:noVBand="1"/>
      </w:tblPr>
      <w:tblGrid>
        <w:gridCol w:w="459"/>
        <w:gridCol w:w="1755"/>
        <w:gridCol w:w="2443"/>
        <w:gridCol w:w="1036"/>
        <w:gridCol w:w="995"/>
        <w:gridCol w:w="1380"/>
        <w:gridCol w:w="1436"/>
        <w:gridCol w:w="1322"/>
        <w:gridCol w:w="1380"/>
        <w:gridCol w:w="1191"/>
        <w:gridCol w:w="1008"/>
        <w:gridCol w:w="1300"/>
      </w:tblGrid>
      <w:tr w:rsidR="00EB12D3" w14:paraId="695975AF" w14:textId="77777777" w:rsidTr="00EB12D3">
        <w:trPr>
          <w:trHeight w:val="1200"/>
        </w:trPr>
        <w:tc>
          <w:tcPr>
            <w:tcW w:w="460" w:type="dxa"/>
            <w:vMerge w:val="restart"/>
            <w:tcBorders>
              <w:top w:val="single" w:sz="4" w:space="0" w:color="000000"/>
              <w:left w:val="single" w:sz="4" w:space="0" w:color="000000"/>
              <w:bottom w:val="single" w:sz="4" w:space="0" w:color="000000"/>
              <w:right w:val="single" w:sz="4" w:space="0" w:color="000000"/>
            </w:tcBorders>
            <w:vAlign w:val="center"/>
            <w:hideMark/>
          </w:tcPr>
          <w:p w14:paraId="480CF248" w14:textId="77777777" w:rsidR="00EB12D3" w:rsidRDefault="00EB12D3">
            <w:pPr>
              <w:jc w:val="center"/>
              <w:rPr>
                <w:sz w:val="18"/>
                <w:szCs w:val="18"/>
                <w:lang w:eastAsia="en-US"/>
              </w:rPr>
            </w:pPr>
            <w:r>
              <w:rPr>
                <w:sz w:val="18"/>
                <w:szCs w:val="18"/>
                <w:lang w:eastAsia="en-US"/>
              </w:rPr>
              <w:t>№ п/п</w:t>
            </w:r>
          </w:p>
        </w:tc>
        <w:tc>
          <w:tcPr>
            <w:tcW w:w="1755" w:type="dxa"/>
            <w:vMerge w:val="restart"/>
            <w:tcBorders>
              <w:top w:val="single" w:sz="4" w:space="0" w:color="000000"/>
              <w:left w:val="single" w:sz="4" w:space="0" w:color="000000"/>
              <w:bottom w:val="single" w:sz="4" w:space="0" w:color="000000"/>
              <w:right w:val="single" w:sz="4" w:space="0" w:color="000000"/>
            </w:tcBorders>
            <w:vAlign w:val="center"/>
            <w:hideMark/>
          </w:tcPr>
          <w:p w14:paraId="33B79EA1" w14:textId="77777777" w:rsidR="00EB12D3" w:rsidRDefault="00EB12D3">
            <w:pPr>
              <w:jc w:val="center"/>
              <w:rPr>
                <w:sz w:val="18"/>
                <w:szCs w:val="18"/>
                <w:lang w:eastAsia="en-US"/>
              </w:rPr>
            </w:pPr>
            <w:r>
              <w:rPr>
                <w:sz w:val="18"/>
                <w:szCs w:val="18"/>
                <w:lang w:eastAsia="en-US"/>
              </w:rPr>
              <w:t>Обоснование</w:t>
            </w:r>
          </w:p>
        </w:tc>
        <w:tc>
          <w:tcPr>
            <w:tcW w:w="2443" w:type="dxa"/>
            <w:vMerge w:val="restart"/>
            <w:tcBorders>
              <w:top w:val="single" w:sz="4" w:space="0" w:color="000000"/>
              <w:left w:val="single" w:sz="4" w:space="0" w:color="000000"/>
              <w:bottom w:val="single" w:sz="4" w:space="0" w:color="000000"/>
              <w:right w:val="single" w:sz="4" w:space="0" w:color="000000"/>
            </w:tcBorders>
            <w:vAlign w:val="center"/>
            <w:hideMark/>
          </w:tcPr>
          <w:p w14:paraId="264D649A" w14:textId="77777777" w:rsidR="00EB12D3" w:rsidRDefault="00EB12D3">
            <w:pPr>
              <w:jc w:val="center"/>
              <w:rPr>
                <w:sz w:val="18"/>
                <w:szCs w:val="18"/>
                <w:lang w:eastAsia="en-US"/>
              </w:rPr>
            </w:pPr>
            <w:r>
              <w:rPr>
                <w:sz w:val="18"/>
                <w:szCs w:val="18"/>
                <w:lang w:eastAsia="en-US"/>
              </w:rPr>
              <w:t>Наименование работ и затрат</w:t>
            </w:r>
          </w:p>
        </w:tc>
        <w:tc>
          <w:tcPr>
            <w:tcW w:w="1035" w:type="dxa"/>
            <w:vMerge w:val="restart"/>
            <w:tcBorders>
              <w:top w:val="single" w:sz="4" w:space="0" w:color="000000"/>
              <w:left w:val="single" w:sz="4" w:space="0" w:color="000000"/>
              <w:bottom w:val="single" w:sz="4" w:space="0" w:color="000000"/>
              <w:right w:val="single" w:sz="4" w:space="0" w:color="000000"/>
            </w:tcBorders>
            <w:vAlign w:val="center"/>
            <w:hideMark/>
          </w:tcPr>
          <w:p w14:paraId="021920D2" w14:textId="77777777" w:rsidR="00EB12D3" w:rsidRDefault="00EB12D3">
            <w:pPr>
              <w:jc w:val="center"/>
              <w:rPr>
                <w:sz w:val="18"/>
                <w:szCs w:val="18"/>
                <w:lang w:eastAsia="en-US"/>
              </w:rPr>
            </w:pPr>
            <w:r>
              <w:rPr>
                <w:sz w:val="18"/>
                <w:szCs w:val="18"/>
                <w:lang w:eastAsia="en-US"/>
              </w:rPr>
              <w:t>Единица измерения</w:t>
            </w:r>
          </w:p>
        </w:tc>
        <w:tc>
          <w:tcPr>
            <w:tcW w:w="3808" w:type="dxa"/>
            <w:gridSpan w:val="3"/>
            <w:tcBorders>
              <w:top w:val="single" w:sz="4" w:space="0" w:color="000000"/>
              <w:left w:val="nil"/>
              <w:bottom w:val="single" w:sz="4" w:space="0" w:color="000000"/>
              <w:right w:val="single" w:sz="4" w:space="0" w:color="000000"/>
            </w:tcBorders>
            <w:vAlign w:val="center"/>
            <w:hideMark/>
          </w:tcPr>
          <w:p w14:paraId="190CC699" w14:textId="77777777" w:rsidR="00EB12D3" w:rsidRDefault="00EB12D3">
            <w:pPr>
              <w:jc w:val="center"/>
              <w:rPr>
                <w:sz w:val="18"/>
                <w:szCs w:val="18"/>
                <w:lang w:eastAsia="en-US"/>
              </w:rPr>
            </w:pPr>
            <w:r>
              <w:rPr>
                <w:sz w:val="18"/>
                <w:szCs w:val="18"/>
                <w:lang w:eastAsia="en-US"/>
              </w:rPr>
              <w:t>Количество</w:t>
            </w:r>
          </w:p>
        </w:tc>
        <w:tc>
          <w:tcPr>
            <w:tcW w:w="3890" w:type="dxa"/>
            <w:gridSpan w:val="3"/>
            <w:tcBorders>
              <w:top w:val="single" w:sz="4" w:space="0" w:color="000000"/>
              <w:left w:val="nil"/>
              <w:bottom w:val="single" w:sz="4" w:space="0" w:color="000000"/>
              <w:right w:val="single" w:sz="4" w:space="0" w:color="000000"/>
            </w:tcBorders>
            <w:vAlign w:val="center"/>
            <w:hideMark/>
          </w:tcPr>
          <w:p w14:paraId="1A2B98CE" w14:textId="77777777" w:rsidR="00EB12D3" w:rsidRDefault="00EB12D3">
            <w:pPr>
              <w:jc w:val="center"/>
              <w:rPr>
                <w:sz w:val="18"/>
                <w:szCs w:val="18"/>
                <w:lang w:eastAsia="en-US"/>
              </w:rPr>
            </w:pPr>
            <w:r>
              <w:rPr>
                <w:sz w:val="18"/>
                <w:szCs w:val="18"/>
                <w:lang w:eastAsia="en-US"/>
              </w:rPr>
              <w:t>Сметная стоимость в базисном уровне цен (в текущем уровне цен (гр.8) для ресурсов, отсутствующих в СНБ), руб.</w:t>
            </w:r>
          </w:p>
        </w:tc>
        <w:tc>
          <w:tcPr>
            <w:tcW w:w="1007" w:type="dxa"/>
            <w:vMerge w:val="restart"/>
            <w:tcBorders>
              <w:top w:val="single" w:sz="4" w:space="0" w:color="000000"/>
              <w:left w:val="single" w:sz="4" w:space="0" w:color="000000"/>
              <w:bottom w:val="single" w:sz="4" w:space="0" w:color="000000"/>
              <w:right w:val="single" w:sz="4" w:space="0" w:color="000000"/>
            </w:tcBorders>
            <w:vAlign w:val="center"/>
            <w:hideMark/>
          </w:tcPr>
          <w:p w14:paraId="1591CA51" w14:textId="77777777" w:rsidR="00EB12D3" w:rsidRDefault="00EB12D3">
            <w:pPr>
              <w:jc w:val="center"/>
              <w:rPr>
                <w:sz w:val="18"/>
                <w:szCs w:val="18"/>
                <w:lang w:eastAsia="en-US"/>
              </w:rPr>
            </w:pPr>
            <w:r>
              <w:rPr>
                <w:sz w:val="18"/>
                <w:szCs w:val="18"/>
                <w:lang w:eastAsia="en-US"/>
              </w:rPr>
              <w:t>Индексы</w:t>
            </w:r>
          </w:p>
        </w:tc>
        <w:tc>
          <w:tcPr>
            <w:tcW w:w="1299" w:type="dxa"/>
            <w:vMerge w:val="restart"/>
            <w:tcBorders>
              <w:top w:val="single" w:sz="4" w:space="0" w:color="000000"/>
              <w:left w:val="single" w:sz="4" w:space="0" w:color="000000"/>
              <w:bottom w:val="single" w:sz="4" w:space="0" w:color="000000"/>
              <w:right w:val="single" w:sz="4" w:space="0" w:color="000000"/>
            </w:tcBorders>
            <w:vAlign w:val="center"/>
            <w:hideMark/>
          </w:tcPr>
          <w:p w14:paraId="150B30BD" w14:textId="77777777" w:rsidR="00EB12D3" w:rsidRDefault="00EB12D3">
            <w:pPr>
              <w:jc w:val="center"/>
              <w:rPr>
                <w:sz w:val="18"/>
                <w:szCs w:val="18"/>
                <w:lang w:eastAsia="en-US"/>
              </w:rPr>
            </w:pPr>
            <w:r>
              <w:rPr>
                <w:sz w:val="18"/>
                <w:szCs w:val="18"/>
                <w:lang w:eastAsia="en-US"/>
              </w:rPr>
              <w:t>Сметная стоимость в текущем уровне цен, руб.</w:t>
            </w:r>
          </w:p>
        </w:tc>
      </w:tr>
      <w:tr w:rsidR="00EB12D3" w14:paraId="10290252" w14:textId="77777777" w:rsidTr="00EB12D3">
        <w:trPr>
          <w:trHeight w:val="960"/>
        </w:trPr>
        <w:tc>
          <w:tcPr>
            <w:tcW w:w="9501" w:type="dxa"/>
            <w:vMerge/>
            <w:tcBorders>
              <w:top w:val="single" w:sz="4" w:space="0" w:color="000000"/>
              <w:left w:val="single" w:sz="4" w:space="0" w:color="000000"/>
              <w:bottom w:val="single" w:sz="4" w:space="0" w:color="000000"/>
              <w:right w:val="single" w:sz="4" w:space="0" w:color="000000"/>
            </w:tcBorders>
            <w:vAlign w:val="center"/>
            <w:hideMark/>
          </w:tcPr>
          <w:p w14:paraId="2804AF2A" w14:textId="77777777" w:rsidR="00EB12D3" w:rsidRDefault="00EB12D3">
            <w:pPr>
              <w:rPr>
                <w:sz w:val="18"/>
                <w:szCs w:val="18"/>
                <w:lang w:eastAsia="en-US"/>
              </w:rPr>
            </w:pPr>
          </w:p>
        </w:tc>
        <w:tc>
          <w:tcPr>
            <w:tcW w:w="1755" w:type="dxa"/>
            <w:vMerge/>
            <w:tcBorders>
              <w:top w:val="single" w:sz="4" w:space="0" w:color="000000"/>
              <w:left w:val="single" w:sz="4" w:space="0" w:color="000000"/>
              <w:bottom w:val="single" w:sz="4" w:space="0" w:color="000000"/>
              <w:right w:val="single" w:sz="4" w:space="0" w:color="000000"/>
            </w:tcBorders>
            <w:vAlign w:val="center"/>
            <w:hideMark/>
          </w:tcPr>
          <w:p w14:paraId="56C0AA02" w14:textId="77777777" w:rsidR="00EB12D3" w:rsidRDefault="00EB12D3">
            <w:pPr>
              <w:rPr>
                <w:sz w:val="18"/>
                <w:szCs w:val="18"/>
                <w:lang w:eastAsia="en-US"/>
              </w:rPr>
            </w:pPr>
          </w:p>
        </w:tc>
        <w:tc>
          <w:tcPr>
            <w:tcW w:w="2443" w:type="dxa"/>
            <w:vMerge/>
            <w:tcBorders>
              <w:top w:val="single" w:sz="4" w:space="0" w:color="000000"/>
              <w:left w:val="single" w:sz="4" w:space="0" w:color="000000"/>
              <w:bottom w:val="single" w:sz="4" w:space="0" w:color="000000"/>
              <w:right w:val="single" w:sz="4" w:space="0" w:color="000000"/>
            </w:tcBorders>
            <w:vAlign w:val="center"/>
            <w:hideMark/>
          </w:tcPr>
          <w:p w14:paraId="38470111" w14:textId="77777777" w:rsidR="00EB12D3" w:rsidRDefault="00EB12D3">
            <w:pPr>
              <w:rPr>
                <w:sz w:val="18"/>
                <w:szCs w:val="18"/>
                <w:lang w:eastAsia="en-US"/>
              </w:rPr>
            </w:pPr>
          </w:p>
        </w:tc>
        <w:tc>
          <w:tcPr>
            <w:tcW w:w="1035" w:type="dxa"/>
            <w:vMerge/>
            <w:tcBorders>
              <w:top w:val="single" w:sz="4" w:space="0" w:color="000000"/>
              <w:left w:val="single" w:sz="4" w:space="0" w:color="000000"/>
              <w:bottom w:val="single" w:sz="4" w:space="0" w:color="000000"/>
              <w:right w:val="single" w:sz="4" w:space="0" w:color="000000"/>
            </w:tcBorders>
            <w:vAlign w:val="center"/>
            <w:hideMark/>
          </w:tcPr>
          <w:p w14:paraId="1700CA10" w14:textId="77777777" w:rsidR="00EB12D3" w:rsidRDefault="00EB12D3">
            <w:pPr>
              <w:rPr>
                <w:sz w:val="18"/>
                <w:szCs w:val="18"/>
                <w:lang w:eastAsia="en-US"/>
              </w:rPr>
            </w:pPr>
          </w:p>
        </w:tc>
        <w:tc>
          <w:tcPr>
            <w:tcW w:w="994" w:type="dxa"/>
            <w:tcBorders>
              <w:top w:val="nil"/>
              <w:left w:val="nil"/>
              <w:bottom w:val="single" w:sz="4" w:space="0" w:color="000000"/>
              <w:right w:val="single" w:sz="4" w:space="0" w:color="000000"/>
            </w:tcBorders>
            <w:vAlign w:val="center"/>
            <w:hideMark/>
          </w:tcPr>
          <w:p w14:paraId="145475F9" w14:textId="77777777" w:rsidR="00EB12D3" w:rsidRDefault="00EB12D3">
            <w:pPr>
              <w:jc w:val="center"/>
              <w:rPr>
                <w:sz w:val="18"/>
                <w:szCs w:val="18"/>
                <w:lang w:eastAsia="en-US"/>
              </w:rPr>
            </w:pPr>
            <w:r>
              <w:rPr>
                <w:sz w:val="18"/>
                <w:szCs w:val="18"/>
                <w:lang w:eastAsia="en-US"/>
              </w:rPr>
              <w:t>на единицу</w:t>
            </w:r>
          </w:p>
        </w:tc>
        <w:tc>
          <w:tcPr>
            <w:tcW w:w="1379" w:type="dxa"/>
            <w:tcBorders>
              <w:top w:val="nil"/>
              <w:left w:val="nil"/>
              <w:bottom w:val="single" w:sz="4" w:space="0" w:color="000000"/>
              <w:right w:val="single" w:sz="4" w:space="0" w:color="000000"/>
            </w:tcBorders>
            <w:vAlign w:val="center"/>
            <w:hideMark/>
          </w:tcPr>
          <w:p w14:paraId="073E80BE" w14:textId="77777777" w:rsidR="00EB12D3" w:rsidRDefault="00EB12D3">
            <w:pPr>
              <w:jc w:val="center"/>
              <w:rPr>
                <w:sz w:val="18"/>
                <w:szCs w:val="18"/>
                <w:lang w:eastAsia="en-US"/>
              </w:rPr>
            </w:pPr>
            <w:r>
              <w:rPr>
                <w:sz w:val="18"/>
                <w:szCs w:val="18"/>
                <w:lang w:eastAsia="en-US"/>
              </w:rPr>
              <w:t>коэффициенты</w:t>
            </w:r>
          </w:p>
        </w:tc>
        <w:tc>
          <w:tcPr>
            <w:tcW w:w="1435" w:type="dxa"/>
            <w:tcBorders>
              <w:top w:val="nil"/>
              <w:left w:val="nil"/>
              <w:bottom w:val="single" w:sz="4" w:space="0" w:color="000000"/>
              <w:right w:val="single" w:sz="4" w:space="0" w:color="000000"/>
            </w:tcBorders>
            <w:vAlign w:val="center"/>
            <w:hideMark/>
          </w:tcPr>
          <w:p w14:paraId="03DD9DBE" w14:textId="77777777" w:rsidR="00EB12D3" w:rsidRDefault="00EB12D3">
            <w:pPr>
              <w:jc w:val="center"/>
              <w:rPr>
                <w:sz w:val="18"/>
                <w:szCs w:val="18"/>
                <w:lang w:eastAsia="en-US"/>
              </w:rPr>
            </w:pPr>
            <w:r>
              <w:rPr>
                <w:sz w:val="18"/>
                <w:szCs w:val="18"/>
                <w:lang w:eastAsia="en-US"/>
              </w:rPr>
              <w:t>всего с учётом коэффициентов</w:t>
            </w:r>
          </w:p>
        </w:tc>
        <w:tc>
          <w:tcPr>
            <w:tcW w:w="1321" w:type="dxa"/>
            <w:tcBorders>
              <w:top w:val="nil"/>
              <w:left w:val="nil"/>
              <w:bottom w:val="single" w:sz="4" w:space="0" w:color="000000"/>
              <w:right w:val="single" w:sz="4" w:space="0" w:color="000000"/>
            </w:tcBorders>
            <w:vAlign w:val="center"/>
            <w:hideMark/>
          </w:tcPr>
          <w:p w14:paraId="67F935A6" w14:textId="77777777" w:rsidR="00EB12D3" w:rsidRDefault="00EB12D3">
            <w:pPr>
              <w:jc w:val="center"/>
              <w:rPr>
                <w:sz w:val="18"/>
                <w:szCs w:val="18"/>
                <w:lang w:eastAsia="en-US"/>
              </w:rPr>
            </w:pPr>
            <w:r>
              <w:rPr>
                <w:sz w:val="18"/>
                <w:szCs w:val="18"/>
                <w:lang w:eastAsia="en-US"/>
              </w:rPr>
              <w:t>на единицу измерения</w:t>
            </w:r>
          </w:p>
        </w:tc>
        <w:tc>
          <w:tcPr>
            <w:tcW w:w="1379" w:type="dxa"/>
            <w:tcBorders>
              <w:top w:val="nil"/>
              <w:left w:val="nil"/>
              <w:bottom w:val="single" w:sz="4" w:space="0" w:color="000000"/>
              <w:right w:val="single" w:sz="4" w:space="0" w:color="000000"/>
            </w:tcBorders>
            <w:vAlign w:val="center"/>
            <w:hideMark/>
          </w:tcPr>
          <w:p w14:paraId="5E8C00E9" w14:textId="77777777" w:rsidR="00EB12D3" w:rsidRDefault="00EB12D3">
            <w:pPr>
              <w:jc w:val="center"/>
              <w:rPr>
                <w:sz w:val="18"/>
                <w:szCs w:val="18"/>
                <w:lang w:eastAsia="en-US"/>
              </w:rPr>
            </w:pPr>
            <w:r>
              <w:rPr>
                <w:sz w:val="18"/>
                <w:szCs w:val="18"/>
                <w:lang w:eastAsia="en-US"/>
              </w:rPr>
              <w:t>коэффициенты</w:t>
            </w:r>
          </w:p>
        </w:tc>
        <w:tc>
          <w:tcPr>
            <w:tcW w:w="1190" w:type="dxa"/>
            <w:tcBorders>
              <w:top w:val="nil"/>
              <w:left w:val="nil"/>
              <w:bottom w:val="single" w:sz="4" w:space="0" w:color="000000"/>
              <w:right w:val="single" w:sz="4" w:space="0" w:color="000000"/>
            </w:tcBorders>
            <w:vAlign w:val="center"/>
            <w:hideMark/>
          </w:tcPr>
          <w:p w14:paraId="3C0BE228" w14:textId="77777777" w:rsidR="00EB12D3" w:rsidRDefault="00EB12D3">
            <w:pPr>
              <w:jc w:val="center"/>
              <w:rPr>
                <w:sz w:val="18"/>
                <w:szCs w:val="18"/>
                <w:lang w:eastAsia="en-US"/>
              </w:rPr>
            </w:pPr>
            <w:r>
              <w:rPr>
                <w:sz w:val="18"/>
                <w:szCs w:val="18"/>
                <w:lang w:eastAsia="en-US"/>
              </w:rPr>
              <w:t>всего</w:t>
            </w:r>
          </w:p>
        </w:tc>
        <w:tc>
          <w:tcPr>
            <w:tcW w:w="1007" w:type="dxa"/>
            <w:vMerge/>
            <w:tcBorders>
              <w:top w:val="single" w:sz="4" w:space="0" w:color="000000"/>
              <w:left w:val="single" w:sz="4" w:space="0" w:color="000000"/>
              <w:bottom w:val="single" w:sz="4" w:space="0" w:color="000000"/>
              <w:right w:val="single" w:sz="4" w:space="0" w:color="000000"/>
            </w:tcBorders>
            <w:vAlign w:val="center"/>
            <w:hideMark/>
          </w:tcPr>
          <w:p w14:paraId="2EEFE782" w14:textId="77777777" w:rsidR="00EB12D3" w:rsidRDefault="00EB12D3">
            <w:pPr>
              <w:rPr>
                <w:sz w:val="18"/>
                <w:szCs w:val="18"/>
                <w:lang w:eastAsia="en-US"/>
              </w:rPr>
            </w:pPr>
          </w:p>
        </w:tc>
        <w:tc>
          <w:tcPr>
            <w:tcW w:w="1299" w:type="dxa"/>
            <w:vMerge/>
            <w:tcBorders>
              <w:top w:val="single" w:sz="4" w:space="0" w:color="000000"/>
              <w:left w:val="single" w:sz="4" w:space="0" w:color="000000"/>
              <w:bottom w:val="single" w:sz="4" w:space="0" w:color="000000"/>
              <w:right w:val="single" w:sz="4" w:space="0" w:color="000000"/>
            </w:tcBorders>
            <w:vAlign w:val="center"/>
            <w:hideMark/>
          </w:tcPr>
          <w:p w14:paraId="44912AF0" w14:textId="77777777" w:rsidR="00EB12D3" w:rsidRDefault="00EB12D3">
            <w:pPr>
              <w:rPr>
                <w:sz w:val="18"/>
                <w:szCs w:val="18"/>
                <w:lang w:eastAsia="en-US"/>
              </w:rPr>
            </w:pPr>
          </w:p>
        </w:tc>
      </w:tr>
      <w:tr w:rsidR="00EB12D3" w14:paraId="2E3D32AF" w14:textId="77777777" w:rsidTr="00EB12D3">
        <w:trPr>
          <w:trHeight w:val="240"/>
        </w:trPr>
        <w:tc>
          <w:tcPr>
            <w:tcW w:w="460" w:type="dxa"/>
            <w:tcBorders>
              <w:top w:val="single" w:sz="4" w:space="0" w:color="000000"/>
              <w:left w:val="single" w:sz="4" w:space="0" w:color="000000"/>
              <w:bottom w:val="single" w:sz="4" w:space="0" w:color="000000"/>
              <w:right w:val="single" w:sz="4" w:space="0" w:color="000000"/>
            </w:tcBorders>
            <w:vAlign w:val="center"/>
            <w:hideMark/>
          </w:tcPr>
          <w:p w14:paraId="104AC20F" w14:textId="77777777" w:rsidR="00EB12D3" w:rsidRDefault="00EB12D3">
            <w:pPr>
              <w:jc w:val="center"/>
              <w:rPr>
                <w:sz w:val="18"/>
                <w:szCs w:val="18"/>
                <w:lang w:eastAsia="en-US"/>
              </w:rPr>
            </w:pPr>
            <w:r>
              <w:rPr>
                <w:sz w:val="18"/>
                <w:szCs w:val="18"/>
                <w:lang w:eastAsia="en-US"/>
              </w:rPr>
              <w:t>1</w:t>
            </w:r>
          </w:p>
        </w:tc>
        <w:tc>
          <w:tcPr>
            <w:tcW w:w="1755" w:type="dxa"/>
            <w:tcBorders>
              <w:top w:val="single" w:sz="4" w:space="0" w:color="000000"/>
              <w:left w:val="nil"/>
              <w:bottom w:val="single" w:sz="4" w:space="0" w:color="000000"/>
              <w:right w:val="single" w:sz="4" w:space="0" w:color="000000"/>
            </w:tcBorders>
            <w:vAlign w:val="center"/>
            <w:hideMark/>
          </w:tcPr>
          <w:p w14:paraId="1F036AC1" w14:textId="77777777" w:rsidR="00EB12D3" w:rsidRDefault="00EB12D3">
            <w:pPr>
              <w:jc w:val="center"/>
              <w:rPr>
                <w:sz w:val="18"/>
                <w:szCs w:val="18"/>
                <w:lang w:eastAsia="en-US"/>
              </w:rPr>
            </w:pPr>
            <w:r>
              <w:rPr>
                <w:sz w:val="18"/>
                <w:szCs w:val="18"/>
                <w:lang w:eastAsia="en-US"/>
              </w:rPr>
              <w:t>2</w:t>
            </w:r>
          </w:p>
        </w:tc>
        <w:tc>
          <w:tcPr>
            <w:tcW w:w="2443" w:type="dxa"/>
            <w:tcBorders>
              <w:top w:val="single" w:sz="4" w:space="0" w:color="000000"/>
              <w:left w:val="nil"/>
              <w:bottom w:val="single" w:sz="4" w:space="0" w:color="000000"/>
              <w:right w:val="single" w:sz="4" w:space="0" w:color="000000"/>
            </w:tcBorders>
            <w:vAlign w:val="center"/>
            <w:hideMark/>
          </w:tcPr>
          <w:p w14:paraId="61233585" w14:textId="77777777" w:rsidR="00EB12D3" w:rsidRDefault="00EB12D3">
            <w:pPr>
              <w:jc w:val="center"/>
              <w:rPr>
                <w:sz w:val="18"/>
                <w:szCs w:val="18"/>
                <w:lang w:eastAsia="en-US"/>
              </w:rPr>
            </w:pPr>
            <w:r>
              <w:rPr>
                <w:sz w:val="18"/>
                <w:szCs w:val="18"/>
                <w:lang w:eastAsia="en-US"/>
              </w:rPr>
              <w:t>3</w:t>
            </w:r>
          </w:p>
        </w:tc>
        <w:tc>
          <w:tcPr>
            <w:tcW w:w="1035" w:type="dxa"/>
            <w:tcBorders>
              <w:top w:val="single" w:sz="4" w:space="0" w:color="000000"/>
              <w:left w:val="nil"/>
              <w:bottom w:val="single" w:sz="4" w:space="0" w:color="000000"/>
              <w:right w:val="single" w:sz="4" w:space="0" w:color="000000"/>
            </w:tcBorders>
            <w:vAlign w:val="center"/>
            <w:hideMark/>
          </w:tcPr>
          <w:p w14:paraId="1EC90D21" w14:textId="77777777" w:rsidR="00EB12D3" w:rsidRDefault="00EB12D3">
            <w:pPr>
              <w:jc w:val="center"/>
              <w:rPr>
                <w:sz w:val="18"/>
                <w:szCs w:val="18"/>
                <w:lang w:eastAsia="en-US"/>
              </w:rPr>
            </w:pPr>
            <w:r>
              <w:rPr>
                <w:sz w:val="18"/>
                <w:szCs w:val="18"/>
                <w:lang w:eastAsia="en-US"/>
              </w:rPr>
              <w:t>4</w:t>
            </w:r>
          </w:p>
        </w:tc>
        <w:tc>
          <w:tcPr>
            <w:tcW w:w="994" w:type="dxa"/>
            <w:tcBorders>
              <w:top w:val="single" w:sz="4" w:space="0" w:color="000000"/>
              <w:left w:val="nil"/>
              <w:bottom w:val="single" w:sz="4" w:space="0" w:color="000000"/>
              <w:right w:val="single" w:sz="4" w:space="0" w:color="000000"/>
            </w:tcBorders>
            <w:vAlign w:val="center"/>
            <w:hideMark/>
          </w:tcPr>
          <w:p w14:paraId="22096E5A" w14:textId="77777777" w:rsidR="00EB12D3" w:rsidRDefault="00EB12D3">
            <w:pPr>
              <w:jc w:val="center"/>
              <w:rPr>
                <w:sz w:val="18"/>
                <w:szCs w:val="18"/>
                <w:lang w:eastAsia="en-US"/>
              </w:rPr>
            </w:pPr>
            <w:r>
              <w:rPr>
                <w:sz w:val="18"/>
                <w:szCs w:val="18"/>
                <w:lang w:eastAsia="en-US"/>
              </w:rPr>
              <w:t>5</w:t>
            </w:r>
          </w:p>
        </w:tc>
        <w:tc>
          <w:tcPr>
            <w:tcW w:w="1379" w:type="dxa"/>
            <w:tcBorders>
              <w:top w:val="single" w:sz="4" w:space="0" w:color="000000"/>
              <w:left w:val="nil"/>
              <w:bottom w:val="single" w:sz="4" w:space="0" w:color="000000"/>
              <w:right w:val="single" w:sz="4" w:space="0" w:color="000000"/>
            </w:tcBorders>
            <w:vAlign w:val="center"/>
            <w:hideMark/>
          </w:tcPr>
          <w:p w14:paraId="5EDB317C" w14:textId="77777777" w:rsidR="00EB12D3" w:rsidRDefault="00EB12D3">
            <w:pPr>
              <w:jc w:val="center"/>
              <w:rPr>
                <w:sz w:val="18"/>
                <w:szCs w:val="18"/>
                <w:lang w:eastAsia="en-US"/>
              </w:rPr>
            </w:pPr>
            <w:r>
              <w:rPr>
                <w:sz w:val="18"/>
                <w:szCs w:val="18"/>
                <w:lang w:eastAsia="en-US"/>
              </w:rPr>
              <w:t>6</w:t>
            </w:r>
          </w:p>
        </w:tc>
        <w:tc>
          <w:tcPr>
            <w:tcW w:w="1435" w:type="dxa"/>
            <w:tcBorders>
              <w:top w:val="single" w:sz="4" w:space="0" w:color="000000"/>
              <w:left w:val="nil"/>
              <w:bottom w:val="single" w:sz="4" w:space="0" w:color="000000"/>
              <w:right w:val="single" w:sz="4" w:space="0" w:color="000000"/>
            </w:tcBorders>
            <w:vAlign w:val="center"/>
            <w:hideMark/>
          </w:tcPr>
          <w:p w14:paraId="1A064421" w14:textId="77777777" w:rsidR="00EB12D3" w:rsidRDefault="00EB12D3">
            <w:pPr>
              <w:jc w:val="center"/>
              <w:rPr>
                <w:sz w:val="18"/>
                <w:szCs w:val="18"/>
                <w:lang w:eastAsia="en-US"/>
              </w:rPr>
            </w:pPr>
            <w:r>
              <w:rPr>
                <w:sz w:val="18"/>
                <w:szCs w:val="18"/>
                <w:lang w:eastAsia="en-US"/>
              </w:rPr>
              <w:t>7</w:t>
            </w:r>
          </w:p>
        </w:tc>
        <w:tc>
          <w:tcPr>
            <w:tcW w:w="1321" w:type="dxa"/>
            <w:tcBorders>
              <w:top w:val="single" w:sz="4" w:space="0" w:color="000000"/>
              <w:left w:val="nil"/>
              <w:bottom w:val="single" w:sz="4" w:space="0" w:color="000000"/>
              <w:right w:val="single" w:sz="4" w:space="0" w:color="000000"/>
            </w:tcBorders>
            <w:vAlign w:val="center"/>
            <w:hideMark/>
          </w:tcPr>
          <w:p w14:paraId="7D7076E8" w14:textId="77777777" w:rsidR="00EB12D3" w:rsidRDefault="00EB12D3">
            <w:pPr>
              <w:jc w:val="center"/>
              <w:rPr>
                <w:sz w:val="18"/>
                <w:szCs w:val="18"/>
                <w:lang w:eastAsia="en-US"/>
              </w:rPr>
            </w:pPr>
            <w:r>
              <w:rPr>
                <w:sz w:val="18"/>
                <w:szCs w:val="18"/>
                <w:lang w:eastAsia="en-US"/>
              </w:rPr>
              <w:t>8</w:t>
            </w:r>
          </w:p>
        </w:tc>
        <w:tc>
          <w:tcPr>
            <w:tcW w:w="1379" w:type="dxa"/>
            <w:tcBorders>
              <w:top w:val="single" w:sz="4" w:space="0" w:color="000000"/>
              <w:left w:val="nil"/>
              <w:bottom w:val="single" w:sz="4" w:space="0" w:color="000000"/>
              <w:right w:val="single" w:sz="4" w:space="0" w:color="000000"/>
            </w:tcBorders>
            <w:vAlign w:val="center"/>
            <w:hideMark/>
          </w:tcPr>
          <w:p w14:paraId="5E8EA913" w14:textId="77777777" w:rsidR="00EB12D3" w:rsidRDefault="00EB12D3">
            <w:pPr>
              <w:jc w:val="center"/>
              <w:rPr>
                <w:sz w:val="18"/>
                <w:szCs w:val="18"/>
                <w:lang w:eastAsia="en-US"/>
              </w:rPr>
            </w:pPr>
            <w:r>
              <w:rPr>
                <w:sz w:val="18"/>
                <w:szCs w:val="18"/>
                <w:lang w:eastAsia="en-US"/>
              </w:rPr>
              <w:t>9</w:t>
            </w:r>
          </w:p>
        </w:tc>
        <w:tc>
          <w:tcPr>
            <w:tcW w:w="1190" w:type="dxa"/>
            <w:tcBorders>
              <w:top w:val="single" w:sz="4" w:space="0" w:color="000000"/>
              <w:left w:val="nil"/>
              <w:bottom w:val="single" w:sz="4" w:space="0" w:color="000000"/>
              <w:right w:val="single" w:sz="4" w:space="0" w:color="000000"/>
            </w:tcBorders>
            <w:vAlign w:val="center"/>
            <w:hideMark/>
          </w:tcPr>
          <w:p w14:paraId="21F9356A" w14:textId="77777777" w:rsidR="00EB12D3" w:rsidRDefault="00EB12D3">
            <w:pPr>
              <w:jc w:val="center"/>
              <w:rPr>
                <w:sz w:val="18"/>
                <w:szCs w:val="18"/>
                <w:lang w:eastAsia="en-US"/>
              </w:rPr>
            </w:pPr>
            <w:r>
              <w:rPr>
                <w:sz w:val="18"/>
                <w:szCs w:val="18"/>
                <w:lang w:eastAsia="en-US"/>
              </w:rPr>
              <w:t>10</w:t>
            </w:r>
          </w:p>
        </w:tc>
        <w:tc>
          <w:tcPr>
            <w:tcW w:w="1007" w:type="dxa"/>
            <w:tcBorders>
              <w:top w:val="single" w:sz="4" w:space="0" w:color="000000"/>
              <w:left w:val="nil"/>
              <w:bottom w:val="single" w:sz="4" w:space="0" w:color="000000"/>
              <w:right w:val="single" w:sz="4" w:space="0" w:color="000000"/>
            </w:tcBorders>
            <w:vAlign w:val="center"/>
            <w:hideMark/>
          </w:tcPr>
          <w:p w14:paraId="7082F27B" w14:textId="77777777" w:rsidR="00EB12D3" w:rsidRDefault="00EB12D3">
            <w:pPr>
              <w:jc w:val="center"/>
              <w:rPr>
                <w:sz w:val="18"/>
                <w:szCs w:val="18"/>
                <w:lang w:eastAsia="en-US"/>
              </w:rPr>
            </w:pPr>
            <w:r>
              <w:rPr>
                <w:sz w:val="18"/>
                <w:szCs w:val="18"/>
                <w:lang w:eastAsia="en-US"/>
              </w:rPr>
              <w:t>11</w:t>
            </w:r>
          </w:p>
        </w:tc>
        <w:tc>
          <w:tcPr>
            <w:tcW w:w="1299" w:type="dxa"/>
            <w:tcBorders>
              <w:top w:val="single" w:sz="4" w:space="0" w:color="000000"/>
              <w:left w:val="nil"/>
              <w:bottom w:val="single" w:sz="4" w:space="0" w:color="000000"/>
              <w:right w:val="single" w:sz="4" w:space="0" w:color="000000"/>
            </w:tcBorders>
            <w:vAlign w:val="center"/>
            <w:hideMark/>
          </w:tcPr>
          <w:p w14:paraId="6A9D43C1" w14:textId="77777777" w:rsidR="00EB12D3" w:rsidRDefault="00EB12D3">
            <w:pPr>
              <w:jc w:val="center"/>
              <w:rPr>
                <w:sz w:val="18"/>
                <w:szCs w:val="18"/>
                <w:lang w:eastAsia="en-US"/>
              </w:rPr>
            </w:pPr>
            <w:r>
              <w:rPr>
                <w:sz w:val="18"/>
                <w:szCs w:val="18"/>
                <w:lang w:eastAsia="en-US"/>
              </w:rPr>
              <w:t>12</w:t>
            </w:r>
          </w:p>
        </w:tc>
      </w:tr>
      <w:tr w:rsidR="00EB12D3" w14:paraId="4C21375F" w14:textId="77777777" w:rsidTr="00EB12D3">
        <w:trPr>
          <w:trHeight w:val="240"/>
        </w:trPr>
        <w:tc>
          <w:tcPr>
            <w:tcW w:w="460" w:type="dxa"/>
            <w:tcBorders>
              <w:top w:val="single" w:sz="4" w:space="0" w:color="000000"/>
              <w:left w:val="single" w:sz="4" w:space="0" w:color="000000"/>
              <w:bottom w:val="single" w:sz="4" w:space="0" w:color="000000"/>
              <w:right w:val="single" w:sz="4" w:space="0" w:color="000000"/>
            </w:tcBorders>
            <w:vAlign w:val="center"/>
          </w:tcPr>
          <w:p w14:paraId="7CCE28CE" w14:textId="77777777" w:rsidR="00EB12D3" w:rsidRDefault="00EB12D3">
            <w:pPr>
              <w:jc w:val="center"/>
              <w:rPr>
                <w:sz w:val="18"/>
                <w:szCs w:val="18"/>
                <w:lang w:eastAsia="en-US"/>
              </w:rPr>
            </w:pPr>
          </w:p>
        </w:tc>
        <w:tc>
          <w:tcPr>
            <w:tcW w:w="1755" w:type="dxa"/>
            <w:tcBorders>
              <w:top w:val="single" w:sz="4" w:space="0" w:color="000000"/>
              <w:left w:val="nil"/>
              <w:bottom w:val="single" w:sz="4" w:space="0" w:color="000000"/>
              <w:right w:val="single" w:sz="4" w:space="0" w:color="000000"/>
            </w:tcBorders>
            <w:vAlign w:val="center"/>
          </w:tcPr>
          <w:p w14:paraId="0C0060BF" w14:textId="77777777" w:rsidR="00EB12D3" w:rsidRDefault="00EB12D3">
            <w:pPr>
              <w:jc w:val="center"/>
              <w:rPr>
                <w:sz w:val="18"/>
                <w:szCs w:val="18"/>
                <w:lang w:eastAsia="en-US"/>
              </w:rPr>
            </w:pPr>
          </w:p>
        </w:tc>
        <w:tc>
          <w:tcPr>
            <w:tcW w:w="2443" w:type="dxa"/>
            <w:tcBorders>
              <w:top w:val="single" w:sz="4" w:space="0" w:color="000000"/>
              <w:left w:val="nil"/>
              <w:bottom w:val="single" w:sz="4" w:space="0" w:color="000000"/>
              <w:right w:val="single" w:sz="4" w:space="0" w:color="000000"/>
            </w:tcBorders>
            <w:vAlign w:val="center"/>
          </w:tcPr>
          <w:p w14:paraId="058C473F" w14:textId="77777777" w:rsidR="00EB12D3" w:rsidRDefault="00EB12D3">
            <w:pPr>
              <w:jc w:val="center"/>
              <w:rPr>
                <w:sz w:val="18"/>
                <w:szCs w:val="18"/>
                <w:lang w:eastAsia="en-US"/>
              </w:rPr>
            </w:pPr>
          </w:p>
        </w:tc>
        <w:tc>
          <w:tcPr>
            <w:tcW w:w="1035" w:type="dxa"/>
            <w:tcBorders>
              <w:top w:val="single" w:sz="4" w:space="0" w:color="000000"/>
              <w:left w:val="nil"/>
              <w:bottom w:val="single" w:sz="4" w:space="0" w:color="000000"/>
              <w:right w:val="single" w:sz="4" w:space="0" w:color="000000"/>
            </w:tcBorders>
            <w:vAlign w:val="center"/>
          </w:tcPr>
          <w:p w14:paraId="7195F6C7" w14:textId="77777777" w:rsidR="00EB12D3" w:rsidRDefault="00EB12D3">
            <w:pPr>
              <w:jc w:val="center"/>
              <w:rPr>
                <w:sz w:val="18"/>
                <w:szCs w:val="18"/>
                <w:lang w:eastAsia="en-US"/>
              </w:rPr>
            </w:pPr>
          </w:p>
        </w:tc>
        <w:tc>
          <w:tcPr>
            <w:tcW w:w="994" w:type="dxa"/>
            <w:tcBorders>
              <w:top w:val="single" w:sz="4" w:space="0" w:color="000000"/>
              <w:left w:val="nil"/>
              <w:bottom w:val="single" w:sz="4" w:space="0" w:color="000000"/>
              <w:right w:val="single" w:sz="4" w:space="0" w:color="000000"/>
            </w:tcBorders>
            <w:vAlign w:val="center"/>
          </w:tcPr>
          <w:p w14:paraId="212927A8" w14:textId="77777777" w:rsidR="00EB12D3" w:rsidRDefault="00EB12D3">
            <w:pPr>
              <w:jc w:val="center"/>
              <w:rPr>
                <w:sz w:val="18"/>
                <w:szCs w:val="18"/>
                <w:lang w:eastAsia="en-US"/>
              </w:rPr>
            </w:pPr>
          </w:p>
        </w:tc>
        <w:tc>
          <w:tcPr>
            <w:tcW w:w="1379" w:type="dxa"/>
            <w:tcBorders>
              <w:top w:val="single" w:sz="4" w:space="0" w:color="000000"/>
              <w:left w:val="nil"/>
              <w:bottom w:val="single" w:sz="4" w:space="0" w:color="000000"/>
              <w:right w:val="single" w:sz="4" w:space="0" w:color="000000"/>
            </w:tcBorders>
            <w:vAlign w:val="center"/>
          </w:tcPr>
          <w:p w14:paraId="42E31925" w14:textId="77777777" w:rsidR="00EB12D3" w:rsidRDefault="00EB12D3">
            <w:pPr>
              <w:jc w:val="center"/>
              <w:rPr>
                <w:sz w:val="18"/>
                <w:szCs w:val="18"/>
                <w:lang w:eastAsia="en-US"/>
              </w:rPr>
            </w:pPr>
          </w:p>
        </w:tc>
        <w:tc>
          <w:tcPr>
            <w:tcW w:w="1435" w:type="dxa"/>
            <w:tcBorders>
              <w:top w:val="single" w:sz="4" w:space="0" w:color="000000"/>
              <w:left w:val="nil"/>
              <w:bottom w:val="single" w:sz="4" w:space="0" w:color="000000"/>
              <w:right w:val="single" w:sz="4" w:space="0" w:color="000000"/>
            </w:tcBorders>
            <w:vAlign w:val="center"/>
          </w:tcPr>
          <w:p w14:paraId="1D48745D" w14:textId="77777777" w:rsidR="00EB12D3" w:rsidRDefault="00EB12D3">
            <w:pPr>
              <w:jc w:val="center"/>
              <w:rPr>
                <w:sz w:val="18"/>
                <w:szCs w:val="18"/>
                <w:lang w:eastAsia="en-US"/>
              </w:rPr>
            </w:pPr>
          </w:p>
        </w:tc>
        <w:tc>
          <w:tcPr>
            <w:tcW w:w="1321" w:type="dxa"/>
            <w:tcBorders>
              <w:top w:val="single" w:sz="4" w:space="0" w:color="000000"/>
              <w:left w:val="nil"/>
              <w:bottom w:val="single" w:sz="4" w:space="0" w:color="000000"/>
              <w:right w:val="single" w:sz="4" w:space="0" w:color="000000"/>
            </w:tcBorders>
            <w:vAlign w:val="center"/>
          </w:tcPr>
          <w:p w14:paraId="7FA4D80B" w14:textId="77777777" w:rsidR="00EB12D3" w:rsidRDefault="00EB12D3">
            <w:pPr>
              <w:jc w:val="center"/>
              <w:rPr>
                <w:sz w:val="18"/>
                <w:szCs w:val="18"/>
                <w:lang w:eastAsia="en-US"/>
              </w:rPr>
            </w:pPr>
          </w:p>
        </w:tc>
        <w:tc>
          <w:tcPr>
            <w:tcW w:w="1379" w:type="dxa"/>
            <w:tcBorders>
              <w:top w:val="single" w:sz="4" w:space="0" w:color="000000"/>
              <w:left w:val="nil"/>
              <w:bottom w:val="single" w:sz="4" w:space="0" w:color="000000"/>
              <w:right w:val="single" w:sz="4" w:space="0" w:color="000000"/>
            </w:tcBorders>
            <w:vAlign w:val="center"/>
          </w:tcPr>
          <w:p w14:paraId="72010A0A" w14:textId="77777777" w:rsidR="00EB12D3" w:rsidRDefault="00EB12D3">
            <w:pPr>
              <w:jc w:val="center"/>
              <w:rPr>
                <w:sz w:val="18"/>
                <w:szCs w:val="18"/>
                <w:lang w:eastAsia="en-US"/>
              </w:rPr>
            </w:pPr>
          </w:p>
        </w:tc>
        <w:tc>
          <w:tcPr>
            <w:tcW w:w="1190" w:type="dxa"/>
            <w:tcBorders>
              <w:top w:val="single" w:sz="4" w:space="0" w:color="000000"/>
              <w:left w:val="nil"/>
              <w:bottom w:val="single" w:sz="4" w:space="0" w:color="000000"/>
              <w:right w:val="single" w:sz="4" w:space="0" w:color="000000"/>
            </w:tcBorders>
            <w:vAlign w:val="center"/>
          </w:tcPr>
          <w:p w14:paraId="2CEB1F24" w14:textId="77777777" w:rsidR="00EB12D3" w:rsidRDefault="00EB12D3">
            <w:pPr>
              <w:jc w:val="center"/>
              <w:rPr>
                <w:sz w:val="18"/>
                <w:szCs w:val="18"/>
                <w:lang w:eastAsia="en-US"/>
              </w:rPr>
            </w:pPr>
          </w:p>
        </w:tc>
        <w:tc>
          <w:tcPr>
            <w:tcW w:w="1007" w:type="dxa"/>
            <w:tcBorders>
              <w:top w:val="single" w:sz="4" w:space="0" w:color="000000"/>
              <w:left w:val="nil"/>
              <w:bottom w:val="single" w:sz="4" w:space="0" w:color="000000"/>
              <w:right w:val="single" w:sz="4" w:space="0" w:color="000000"/>
            </w:tcBorders>
            <w:vAlign w:val="center"/>
          </w:tcPr>
          <w:p w14:paraId="53166525" w14:textId="77777777" w:rsidR="00EB12D3" w:rsidRDefault="00EB12D3">
            <w:pPr>
              <w:jc w:val="center"/>
              <w:rPr>
                <w:sz w:val="18"/>
                <w:szCs w:val="18"/>
                <w:lang w:eastAsia="en-US"/>
              </w:rPr>
            </w:pPr>
          </w:p>
        </w:tc>
        <w:tc>
          <w:tcPr>
            <w:tcW w:w="1299" w:type="dxa"/>
            <w:tcBorders>
              <w:top w:val="single" w:sz="4" w:space="0" w:color="000000"/>
              <w:left w:val="nil"/>
              <w:bottom w:val="single" w:sz="4" w:space="0" w:color="000000"/>
              <w:right w:val="single" w:sz="4" w:space="0" w:color="000000"/>
            </w:tcBorders>
            <w:vAlign w:val="center"/>
          </w:tcPr>
          <w:p w14:paraId="1D3317B5" w14:textId="77777777" w:rsidR="00EB12D3" w:rsidRDefault="00EB12D3">
            <w:pPr>
              <w:jc w:val="center"/>
              <w:rPr>
                <w:sz w:val="18"/>
                <w:szCs w:val="18"/>
                <w:lang w:eastAsia="en-US"/>
              </w:rPr>
            </w:pPr>
          </w:p>
        </w:tc>
      </w:tr>
      <w:tr w:rsidR="00EB12D3" w14:paraId="7C921B5B" w14:textId="77777777" w:rsidTr="00EB12D3">
        <w:trPr>
          <w:trHeight w:val="240"/>
        </w:trPr>
        <w:tc>
          <w:tcPr>
            <w:tcW w:w="460" w:type="dxa"/>
            <w:tcBorders>
              <w:top w:val="single" w:sz="4" w:space="0" w:color="000000"/>
              <w:left w:val="single" w:sz="4" w:space="0" w:color="000000"/>
              <w:bottom w:val="single" w:sz="4" w:space="0" w:color="000000"/>
              <w:right w:val="single" w:sz="4" w:space="0" w:color="000000"/>
            </w:tcBorders>
            <w:vAlign w:val="center"/>
          </w:tcPr>
          <w:p w14:paraId="31560F54" w14:textId="77777777" w:rsidR="00EB12D3" w:rsidRDefault="00EB12D3">
            <w:pPr>
              <w:jc w:val="center"/>
              <w:rPr>
                <w:sz w:val="18"/>
                <w:szCs w:val="18"/>
                <w:lang w:eastAsia="en-US"/>
              </w:rPr>
            </w:pPr>
          </w:p>
        </w:tc>
        <w:tc>
          <w:tcPr>
            <w:tcW w:w="1755" w:type="dxa"/>
            <w:tcBorders>
              <w:top w:val="single" w:sz="4" w:space="0" w:color="000000"/>
              <w:left w:val="nil"/>
              <w:bottom w:val="single" w:sz="4" w:space="0" w:color="000000"/>
              <w:right w:val="single" w:sz="4" w:space="0" w:color="000000"/>
            </w:tcBorders>
            <w:vAlign w:val="center"/>
          </w:tcPr>
          <w:p w14:paraId="4D96DEDC" w14:textId="77777777" w:rsidR="00EB12D3" w:rsidRDefault="00EB12D3">
            <w:pPr>
              <w:jc w:val="center"/>
              <w:rPr>
                <w:sz w:val="18"/>
                <w:szCs w:val="18"/>
                <w:lang w:eastAsia="en-US"/>
              </w:rPr>
            </w:pPr>
          </w:p>
        </w:tc>
        <w:tc>
          <w:tcPr>
            <w:tcW w:w="2443" w:type="dxa"/>
            <w:tcBorders>
              <w:top w:val="single" w:sz="4" w:space="0" w:color="000000"/>
              <w:left w:val="nil"/>
              <w:bottom w:val="single" w:sz="4" w:space="0" w:color="000000"/>
              <w:right w:val="single" w:sz="4" w:space="0" w:color="000000"/>
            </w:tcBorders>
            <w:vAlign w:val="center"/>
          </w:tcPr>
          <w:p w14:paraId="2FF0737E" w14:textId="77777777" w:rsidR="00EB12D3" w:rsidRDefault="00EB12D3">
            <w:pPr>
              <w:jc w:val="center"/>
              <w:rPr>
                <w:sz w:val="18"/>
                <w:szCs w:val="18"/>
                <w:lang w:eastAsia="en-US"/>
              </w:rPr>
            </w:pPr>
          </w:p>
        </w:tc>
        <w:tc>
          <w:tcPr>
            <w:tcW w:w="1035" w:type="dxa"/>
            <w:tcBorders>
              <w:top w:val="single" w:sz="4" w:space="0" w:color="000000"/>
              <w:left w:val="nil"/>
              <w:bottom w:val="single" w:sz="4" w:space="0" w:color="000000"/>
              <w:right w:val="single" w:sz="4" w:space="0" w:color="000000"/>
            </w:tcBorders>
            <w:vAlign w:val="center"/>
          </w:tcPr>
          <w:p w14:paraId="368B6CE2" w14:textId="77777777" w:rsidR="00EB12D3" w:rsidRDefault="00EB12D3">
            <w:pPr>
              <w:jc w:val="center"/>
              <w:rPr>
                <w:sz w:val="18"/>
                <w:szCs w:val="18"/>
                <w:lang w:eastAsia="en-US"/>
              </w:rPr>
            </w:pPr>
          </w:p>
        </w:tc>
        <w:tc>
          <w:tcPr>
            <w:tcW w:w="994" w:type="dxa"/>
            <w:tcBorders>
              <w:top w:val="single" w:sz="4" w:space="0" w:color="000000"/>
              <w:left w:val="nil"/>
              <w:bottom w:val="single" w:sz="4" w:space="0" w:color="000000"/>
              <w:right w:val="single" w:sz="4" w:space="0" w:color="000000"/>
            </w:tcBorders>
            <w:vAlign w:val="center"/>
          </w:tcPr>
          <w:p w14:paraId="1DDCF837" w14:textId="77777777" w:rsidR="00EB12D3" w:rsidRDefault="00EB12D3">
            <w:pPr>
              <w:jc w:val="center"/>
              <w:rPr>
                <w:sz w:val="18"/>
                <w:szCs w:val="18"/>
                <w:lang w:eastAsia="en-US"/>
              </w:rPr>
            </w:pPr>
          </w:p>
        </w:tc>
        <w:tc>
          <w:tcPr>
            <w:tcW w:w="1379" w:type="dxa"/>
            <w:tcBorders>
              <w:top w:val="single" w:sz="4" w:space="0" w:color="000000"/>
              <w:left w:val="nil"/>
              <w:bottom w:val="single" w:sz="4" w:space="0" w:color="000000"/>
              <w:right w:val="single" w:sz="4" w:space="0" w:color="000000"/>
            </w:tcBorders>
            <w:vAlign w:val="center"/>
          </w:tcPr>
          <w:p w14:paraId="412B0EDA" w14:textId="77777777" w:rsidR="00EB12D3" w:rsidRDefault="00EB12D3">
            <w:pPr>
              <w:jc w:val="center"/>
              <w:rPr>
                <w:sz w:val="18"/>
                <w:szCs w:val="18"/>
                <w:lang w:eastAsia="en-US"/>
              </w:rPr>
            </w:pPr>
          </w:p>
        </w:tc>
        <w:tc>
          <w:tcPr>
            <w:tcW w:w="1435" w:type="dxa"/>
            <w:tcBorders>
              <w:top w:val="single" w:sz="4" w:space="0" w:color="000000"/>
              <w:left w:val="nil"/>
              <w:bottom w:val="single" w:sz="4" w:space="0" w:color="000000"/>
              <w:right w:val="single" w:sz="4" w:space="0" w:color="000000"/>
            </w:tcBorders>
            <w:vAlign w:val="center"/>
          </w:tcPr>
          <w:p w14:paraId="2BE595DE" w14:textId="77777777" w:rsidR="00EB12D3" w:rsidRDefault="00EB12D3">
            <w:pPr>
              <w:jc w:val="center"/>
              <w:rPr>
                <w:sz w:val="18"/>
                <w:szCs w:val="18"/>
                <w:lang w:eastAsia="en-US"/>
              </w:rPr>
            </w:pPr>
          </w:p>
        </w:tc>
        <w:tc>
          <w:tcPr>
            <w:tcW w:w="1321" w:type="dxa"/>
            <w:tcBorders>
              <w:top w:val="single" w:sz="4" w:space="0" w:color="000000"/>
              <w:left w:val="nil"/>
              <w:bottom w:val="single" w:sz="4" w:space="0" w:color="000000"/>
              <w:right w:val="single" w:sz="4" w:space="0" w:color="000000"/>
            </w:tcBorders>
            <w:vAlign w:val="center"/>
          </w:tcPr>
          <w:p w14:paraId="21B322DE" w14:textId="77777777" w:rsidR="00EB12D3" w:rsidRDefault="00EB12D3">
            <w:pPr>
              <w:jc w:val="center"/>
              <w:rPr>
                <w:sz w:val="18"/>
                <w:szCs w:val="18"/>
                <w:lang w:eastAsia="en-US"/>
              </w:rPr>
            </w:pPr>
          </w:p>
        </w:tc>
        <w:tc>
          <w:tcPr>
            <w:tcW w:w="1379" w:type="dxa"/>
            <w:tcBorders>
              <w:top w:val="single" w:sz="4" w:space="0" w:color="000000"/>
              <w:left w:val="nil"/>
              <w:bottom w:val="single" w:sz="4" w:space="0" w:color="000000"/>
              <w:right w:val="single" w:sz="4" w:space="0" w:color="000000"/>
            </w:tcBorders>
            <w:vAlign w:val="center"/>
          </w:tcPr>
          <w:p w14:paraId="704D617B" w14:textId="77777777" w:rsidR="00EB12D3" w:rsidRDefault="00EB12D3">
            <w:pPr>
              <w:jc w:val="center"/>
              <w:rPr>
                <w:sz w:val="18"/>
                <w:szCs w:val="18"/>
                <w:lang w:eastAsia="en-US"/>
              </w:rPr>
            </w:pPr>
          </w:p>
        </w:tc>
        <w:tc>
          <w:tcPr>
            <w:tcW w:w="1190" w:type="dxa"/>
            <w:tcBorders>
              <w:top w:val="single" w:sz="4" w:space="0" w:color="000000"/>
              <w:left w:val="nil"/>
              <w:bottom w:val="single" w:sz="4" w:space="0" w:color="000000"/>
              <w:right w:val="single" w:sz="4" w:space="0" w:color="000000"/>
            </w:tcBorders>
            <w:vAlign w:val="center"/>
          </w:tcPr>
          <w:p w14:paraId="63A1ACC8" w14:textId="77777777" w:rsidR="00EB12D3" w:rsidRDefault="00EB12D3">
            <w:pPr>
              <w:jc w:val="center"/>
              <w:rPr>
                <w:sz w:val="18"/>
                <w:szCs w:val="18"/>
                <w:lang w:eastAsia="en-US"/>
              </w:rPr>
            </w:pPr>
          </w:p>
        </w:tc>
        <w:tc>
          <w:tcPr>
            <w:tcW w:w="1007" w:type="dxa"/>
            <w:tcBorders>
              <w:top w:val="single" w:sz="4" w:space="0" w:color="000000"/>
              <w:left w:val="nil"/>
              <w:bottom w:val="single" w:sz="4" w:space="0" w:color="000000"/>
              <w:right w:val="single" w:sz="4" w:space="0" w:color="000000"/>
            </w:tcBorders>
            <w:vAlign w:val="center"/>
          </w:tcPr>
          <w:p w14:paraId="4C6E73A9" w14:textId="77777777" w:rsidR="00EB12D3" w:rsidRDefault="00EB12D3">
            <w:pPr>
              <w:jc w:val="center"/>
              <w:rPr>
                <w:sz w:val="18"/>
                <w:szCs w:val="18"/>
                <w:lang w:eastAsia="en-US"/>
              </w:rPr>
            </w:pPr>
          </w:p>
        </w:tc>
        <w:tc>
          <w:tcPr>
            <w:tcW w:w="1299" w:type="dxa"/>
            <w:tcBorders>
              <w:top w:val="single" w:sz="4" w:space="0" w:color="000000"/>
              <w:left w:val="nil"/>
              <w:bottom w:val="single" w:sz="4" w:space="0" w:color="000000"/>
              <w:right w:val="single" w:sz="4" w:space="0" w:color="000000"/>
            </w:tcBorders>
            <w:vAlign w:val="center"/>
          </w:tcPr>
          <w:p w14:paraId="4457EFAA" w14:textId="77777777" w:rsidR="00EB12D3" w:rsidRDefault="00EB12D3">
            <w:pPr>
              <w:jc w:val="center"/>
              <w:rPr>
                <w:sz w:val="18"/>
                <w:szCs w:val="18"/>
                <w:lang w:eastAsia="en-US"/>
              </w:rPr>
            </w:pPr>
          </w:p>
        </w:tc>
      </w:tr>
      <w:tr w:rsidR="00EB12D3" w14:paraId="0A7B2427" w14:textId="77777777" w:rsidTr="00EB12D3">
        <w:trPr>
          <w:trHeight w:val="240"/>
        </w:trPr>
        <w:tc>
          <w:tcPr>
            <w:tcW w:w="460" w:type="dxa"/>
            <w:tcBorders>
              <w:top w:val="single" w:sz="4" w:space="0" w:color="000000"/>
              <w:left w:val="single" w:sz="4" w:space="0" w:color="000000"/>
              <w:bottom w:val="single" w:sz="4" w:space="0" w:color="000000"/>
              <w:right w:val="single" w:sz="4" w:space="0" w:color="000000"/>
            </w:tcBorders>
            <w:vAlign w:val="center"/>
          </w:tcPr>
          <w:p w14:paraId="0C3060A8" w14:textId="77777777" w:rsidR="00EB12D3" w:rsidRDefault="00EB12D3">
            <w:pPr>
              <w:jc w:val="center"/>
              <w:rPr>
                <w:sz w:val="18"/>
                <w:szCs w:val="18"/>
                <w:lang w:eastAsia="en-US"/>
              </w:rPr>
            </w:pPr>
          </w:p>
        </w:tc>
        <w:tc>
          <w:tcPr>
            <w:tcW w:w="1755" w:type="dxa"/>
            <w:tcBorders>
              <w:top w:val="single" w:sz="4" w:space="0" w:color="000000"/>
              <w:left w:val="nil"/>
              <w:bottom w:val="single" w:sz="4" w:space="0" w:color="000000"/>
              <w:right w:val="single" w:sz="4" w:space="0" w:color="000000"/>
            </w:tcBorders>
            <w:vAlign w:val="center"/>
          </w:tcPr>
          <w:p w14:paraId="36F8C467" w14:textId="77777777" w:rsidR="00EB12D3" w:rsidRDefault="00EB12D3">
            <w:pPr>
              <w:jc w:val="center"/>
              <w:rPr>
                <w:sz w:val="18"/>
                <w:szCs w:val="18"/>
                <w:lang w:eastAsia="en-US"/>
              </w:rPr>
            </w:pPr>
          </w:p>
        </w:tc>
        <w:tc>
          <w:tcPr>
            <w:tcW w:w="2443" w:type="dxa"/>
            <w:tcBorders>
              <w:top w:val="single" w:sz="4" w:space="0" w:color="000000"/>
              <w:left w:val="nil"/>
              <w:bottom w:val="single" w:sz="4" w:space="0" w:color="000000"/>
              <w:right w:val="single" w:sz="4" w:space="0" w:color="000000"/>
            </w:tcBorders>
            <w:vAlign w:val="center"/>
          </w:tcPr>
          <w:p w14:paraId="0093862D" w14:textId="77777777" w:rsidR="00EB12D3" w:rsidRDefault="00EB12D3">
            <w:pPr>
              <w:jc w:val="center"/>
              <w:rPr>
                <w:sz w:val="18"/>
                <w:szCs w:val="18"/>
                <w:lang w:eastAsia="en-US"/>
              </w:rPr>
            </w:pPr>
          </w:p>
        </w:tc>
        <w:tc>
          <w:tcPr>
            <w:tcW w:w="1035" w:type="dxa"/>
            <w:tcBorders>
              <w:top w:val="single" w:sz="4" w:space="0" w:color="000000"/>
              <w:left w:val="nil"/>
              <w:bottom w:val="single" w:sz="4" w:space="0" w:color="000000"/>
              <w:right w:val="single" w:sz="4" w:space="0" w:color="000000"/>
            </w:tcBorders>
            <w:vAlign w:val="center"/>
          </w:tcPr>
          <w:p w14:paraId="368F2F42" w14:textId="77777777" w:rsidR="00EB12D3" w:rsidRDefault="00EB12D3">
            <w:pPr>
              <w:jc w:val="center"/>
              <w:rPr>
                <w:sz w:val="18"/>
                <w:szCs w:val="18"/>
                <w:lang w:eastAsia="en-US"/>
              </w:rPr>
            </w:pPr>
          </w:p>
        </w:tc>
        <w:tc>
          <w:tcPr>
            <w:tcW w:w="994" w:type="dxa"/>
            <w:tcBorders>
              <w:top w:val="single" w:sz="4" w:space="0" w:color="000000"/>
              <w:left w:val="nil"/>
              <w:bottom w:val="single" w:sz="4" w:space="0" w:color="000000"/>
              <w:right w:val="single" w:sz="4" w:space="0" w:color="000000"/>
            </w:tcBorders>
            <w:vAlign w:val="center"/>
          </w:tcPr>
          <w:p w14:paraId="2E14D8B0" w14:textId="77777777" w:rsidR="00EB12D3" w:rsidRDefault="00EB12D3">
            <w:pPr>
              <w:jc w:val="center"/>
              <w:rPr>
                <w:sz w:val="18"/>
                <w:szCs w:val="18"/>
                <w:lang w:eastAsia="en-US"/>
              </w:rPr>
            </w:pPr>
          </w:p>
        </w:tc>
        <w:tc>
          <w:tcPr>
            <w:tcW w:w="1379" w:type="dxa"/>
            <w:tcBorders>
              <w:top w:val="single" w:sz="4" w:space="0" w:color="000000"/>
              <w:left w:val="nil"/>
              <w:bottom w:val="single" w:sz="4" w:space="0" w:color="000000"/>
              <w:right w:val="single" w:sz="4" w:space="0" w:color="000000"/>
            </w:tcBorders>
            <w:vAlign w:val="center"/>
          </w:tcPr>
          <w:p w14:paraId="70C9917B" w14:textId="77777777" w:rsidR="00EB12D3" w:rsidRDefault="00EB12D3">
            <w:pPr>
              <w:jc w:val="center"/>
              <w:rPr>
                <w:sz w:val="18"/>
                <w:szCs w:val="18"/>
                <w:lang w:eastAsia="en-US"/>
              </w:rPr>
            </w:pPr>
          </w:p>
        </w:tc>
        <w:tc>
          <w:tcPr>
            <w:tcW w:w="1435" w:type="dxa"/>
            <w:tcBorders>
              <w:top w:val="single" w:sz="4" w:space="0" w:color="000000"/>
              <w:left w:val="nil"/>
              <w:bottom w:val="single" w:sz="4" w:space="0" w:color="000000"/>
              <w:right w:val="single" w:sz="4" w:space="0" w:color="000000"/>
            </w:tcBorders>
            <w:vAlign w:val="center"/>
          </w:tcPr>
          <w:p w14:paraId="7FDF08B3" w14:textId="77777777" w:rsidR="00EB12D3" w:rsidRDefault="00EB12D3">
            <w:pPr>
              <w:jc w:val="center"/>
              <w:rPr>
                <w:sz w:val="18"/>
                <w:szCs w:val="18"/>
                <w:lang w:eastAsia="en-US"/>
              </w:rPr>
            </w:pPr>
          </w:p>
        </w:tc>
        <w:tc>
          <w:tcPr>
            <w:tcW w:w="1321" w:type="dxa"/>
            <w:tcBorders>
              <w:top w:val="single" w:sz="4" w:space="0" w:color="000000"/>
              <w:left w:val="nil"/>
              <w:bottom w:val="single" w:sz="4" w:space="0" w:color="000000"/>
              <w:right w:val="single" w:sz="4" w:space="0" w:color="000000"/>
            </w:tcBorders>
            <w:vAlign w:val="center"/>
          </w:tcPr>
          <w:p w14:paraId="2A5DC652" w14:textId="77777777" w:rsidR="00EB12D3" w:rsidRDefault="00EB12D3">
            <w:pPr>
              <w:jc w:val="center"/>
              <w:rPr>
                <w:sz w:val="18"/>
                <w:szCs w:val="18"/>
                <w:lang w:eastAsia="en-US"/>
              </w:rPr>
            </w:pPr>
          </w:p>
        </w:tc>
        <w:tc>
          <w:tcPr>
            <w:tcW w:w="1379" w:type="dxa"/>
            <w:tcBorders>
              <w:top w:val="single" w:sz="4" w:space="0" w:color="000000"/>
              <w:left w:val="nil"/>
              <w:bottom w:val="single" w:sz="4" w:space="0" w:color="000000"/>
              <w:right w:val="single" w:sz="4" w:space="0" w:color="000000"/>
            </w:tcBorders>
            <w:vAlign w:val="center"/>
          </w:tcPr>
          <w:p w14:paraId="6A8E050A" w14:textId="77777777" w:rsidR="00EB12D3" w:rsidRDefault="00EB12D3">
            <w:pPr>
              <w:jc w:val="center"/>
              <w:rPr>
                <w:sz w:val="18"/>
                <w:szCs w:val="18"/>
                <w:lang w:eastAsia="en-US"/>
              </w:rPr>
            </w:pPr>
          </w:p>
        </w:tc>
        <w:tc>
          <w:tcPr>
            <w:tcW w:w="1190" w:type="dxa"/>
            <w:tcBorders>
              <w:top w:val="single" w:sz="4" w:space="0" w:color="000000"/>
              <w:left w:val="nil"/>
              <w:bottom w:val="single" w:sz="4" w:space="0" w:color="000000"/>
              <w:right w:val="single" w:sz="4" w:space="0" w:color="000000"/>
            </w:tcBorders>
            <w:vAlign w:val="center"/>
          </w:tcPr>
          <w:p w14:paraId="656434E3" w14:textId="77777777" w:rsidR="00EB12D3" w:rsidRDefault="00EB12D3">
            <w:pPr>
              <w:jc w:val="center"/>
              <w:rPr>
                <w:sz w:val="18"/>
                <w:szCs w:val="18"/>
                <w:lang w:eastAsia="en-US"/>
              </w:rPr>
            </w:pPr>
          </w:p>
        </w:tc>
        <w:tc>
          <w:tcPr>
            <w:tcW w:w="1007" w:type="dxa"/>
            <w:tcBorders>
              <w:top w:val="single" w:sz="4" w:space="0" w:color="000000"/>
              <w:left w:val="nil"/>
              <w:bottom w:val="single" w:sz="4" w:space="0" w:color="000000"/>
              <w:right w:val="single" w:sz="4" w:space="0" w:color="000000"/>
            </w:tcBorders>
            <w:vAlign w:val="center"/>
          </w:tcPr>
          <w:p w14:paraId="504DC3A7" w14:textId="77777777" w:rsidR="00EB12D3" w:rsidRDefault="00EB12D3">
            <w:pPr>
              <w:jc w:val="center"/>
              <w:rPr>
                <w:sz w:val="18"/>
                <w:szCs w:val="18"/>
                <w:lang w:eastAsia="en-US"/>
              </w:rPr>
            </w:pPr>
          </w:p>
        </w:tc>
        <w:tc>
          <w:tcPr>
            <w:tcW w:w="1299" w:type="dxa"/>
            <w:tcBorders>
              <w:top w:val="single" w:sz="4" w:space="0" w:color="000000"/>
              <w:left w:val="nil"/>
              <w:bottom w:val="single" w:sz="4" w:space="0" w:color="000000"/>
              <w:right w:val="single" w:sz="4" w:space="0" w:color="000000"/>
            </w:tcBorders>
            <w:vAlign w:val="center"/>
          </w:tcPr>
          <w:p w14:paraId="5257B9AE" w14:textId="77777777" w:rsidR="00EB12D3" w:rsidRDefault="00EB12D3">
            <w:pPr>
              <w:jc w:val="center"/>
              <w:rPr>
                <w:sz w:val="18"/>
                <w:szCs w:val="18"/>
                <w:lang w:eastAsia="en-US"/>
              </w:rPr>
            </w:pPr>
          </w:p>
        </w:tc>
      </w:tr>
      <w:tr w:rsidR="00EB12D3" w14:paraId="76211E7E" w14:textId="77777777" w:rsidTr="00EB12D3">
        <w:trPr>
          <w:trHeight w:val="240"/>
        </w:trPr>
        <w:tc>
          <w:tcPr>
            <w:tcW w:w="460" w:type="dxa"/>
            <w:tcBorders>
              <w:top w:val="single" w:sz="4" w:space="0" w:color="000000"/>
              <w:left w:val="single" w:sz="4" w:space="0" w:color="000000"/>
              <w:bottom w:val="single" w:sz="4" w:space="0" w:color="000000"/>
              <w:right w:val="single" w:sz="4" w:space="0" w:color="000000"/>
            </w:tcBorders>
            <w:vAlign w:val="center"/>
          </w:tcPr>
          <w:p w14:paraId="31269AC6" w14:textId="77777777" w:rsidR="00EB12D3" w:rsidRDefault="00EB12D3">
            <w:pPr>
              <w:jc w:val="center"/>
              <w:rPr>
                <w:sz w:val="18"/>
                <w:szCs w:val="18"/>
                <w:lang w:eastAsia="en-US"/>
              </w:rPr>
            </w:pPr>
          </w:p>
        </w:tc>
        <w:tc>
          <w:tcPr>
            <w:tcW w:w="1755" w:type="dxa"/>
            <w:tcBorders>
              <w:top w:val="single" w:sz="4" w:space="0" w:color="000000"/>
              <w:left w:val="nil"/>
              <w:bottom w:val="single" w:sz="4" w:space="0" w:color="000000"/>
              <w:right w:val="single" w:sz="4" w:space="0" w:color="000000"/>
            </w:tcBorders>
            <w:vAlign w:val="center"/>
          </w:tcPr>
          <w:p w14:paraId="310C7705" w14:textId="77777777" w:rsidR="00EB12D3" w:rsidRDefault="00EB12D3">
            <w:pPr>
              <w:jc w:val="center"/>
              <w:rPr>
                <w:sz w:val="18"/>
                <w:szCs w:val="18"/>
                <w:lang w:eastAsia="en-US"/>
              </w:rPr>
            </w:pPr>
          </w:p>
        </w:tc>
        <w:tc>
          <w:tcPr>
            <w:tcW w:w="2443" w:type="dxa"/>
            <w:tcBorders>
              <w:top w:val="single" w:sz="4" w:space="0" w:color="000000"/>
              <w:left w:val="nil"/>
              <w:bottom w:val="single" w:sz="4" w:space="0" w:color="000000"/>
              <w:right w:val="single" w:sz="4" w:space="0" w:color="000000"/>
            </w:tcBorders>
            <w:vAlign w:val="center"/>
          </w:tcPr>
          <w:p w14:paraId="463ED388" w14:textId="77777777" w:rsidR="00EB12D3" w:rsidRDefault="00EB12D3">
            <w:pPr>
              <w:jc w:val="center"/>
              <w:rPr>
                <w:sz w:val="18"/>
                <w:szCs w:val="18"/>
                <w:lang w:eastAsia="en-US"/>
              </w:rPr>
            </w:pPr>
          </w:p>
        </w:tc>
        <w:tc>
          <w:tcPr>
            <w:tcW w:w="1035" w:type="dxa"/>
            <w:tcBorders>
              <w:top w:val="single" w:sz="4" w:space="0" w:color="000000"/>
              <w:left w:val="nil"/>
              <w:bottom w:val="single" w:sz="4" w:space="0" w:color="000000"/>
              <w:right w:val="single" w:sz="4" w:space="0" w:color="000000"/>
            </w:tcBorders>
            <w:vAlign w:val="center"/>
          </w:tcPr>
          <w:p w14:paraId="7345E4A4" w14:textId="77777777" w:rsidR="00EB12D3" w:rsidRDefault="00EB12D3">
            <w:pPr>
              <w:jc w:val="center"/>
              <w:rPr>
                <w:sz w:val="18"/>
                <w:szCs w:val="18"/>
                <w:lang w:eastAsia="en-US"/>
              </w:rPr>
            </w:pPr>
          </w:p>
        </w:tc>
        <w:tc>
          <w:tcPr>
            <w:tcW w:w="994" w:type="dxa"/>
            <w:tcBorders>
              <w:top w:val="single" w:sz="4" w:space="0" w:color="000000"/>
              <w:left w:val="nil"/>
              <w:bottom w:val="single" w:sz="4" w:space="0" w:color="000000"/>
              <w:right w:val="single" w:sz="4" w:space="0" w:color="000000"/>
            </w:tcBorders>
            <w:vAlign w:val="center"/>
          </w:tcPr>
          <w:p w14:paraId="5B61586B" w14:textId="77777777" w:rsidR="00EB12D3" w:rsidRDefault="00EB12D3">
            <w:pPr>
              <w:jc w:val="center"/>
              <w:rPr>
                <w:sz w:val="18"/>
                <w:szCs w:val="18"/>
                <w:lang w:eastAsia="en-US"/>
              </w:rPr>
            </w:pPr>
          </w:p>
        </w:tc>
        <w:tc>
          <w:tcPr>
            <w:tcW w:w="1379" w:type="dxa"/>
            <w:tcBorders>
              <w:top w:val="single" w:sz="4" w:space="0" w:color="000000"/>
              <w:left w:val="nil"/>
              <w:bottom w:val="single" w:sz="4" w:space="0" w:color="000000"/>
              <w:right w:val="single" w:sz="4" w:space="0" w:color="000000"/>
            </w:tcBorders>
            <w:vAlign w:val="center"/>
          </w:tcPr>
          <w:p w14:paraId="4089EFFD" w14:textId="77777777" w:rsidR="00EB12D3" w:rsidRDefault="00EB12D3">
            <w:pPr>
              <w:jc w:val="center"/>
              <w:rPr>
                <w:sz w:val="18"/>
                <w:szCs w:val="18"/>
                <w:lang w:eastAsia="en-US"/>
              </w:rPr>
            </w:pPr>
          </w:p>
        </w:tc>
        <w:tc>
          <w:tcPr>
            <w:tcW w:w="1435" w:type="dxa"/>
            <w:tcBorders>
              <w:top w:val="single" w:sz="4" w:space="0" w:color="000000"/>
              <w:left w:val="nil"/>
              <w:bottom w:val="single" w:sz="4" w:space="0" w:color="000000"/>
              <w:right w:val="single" w:sz="4" w:space="0" w:color="000000"/>
            </w:tcBorders>
            <w:vAlign w:val="center"/>
          </w:tcPr>
          <w:p w14:paraId="06C8A510" w14:textId="77777777" w:rsidR="00EB12D3" w:rsidRDefault="00EB12D3">
            <w:pPr>
              <w:jc w:val="center"/>
              <w:rPr>
                <w:sz w:val="18"/>
                <w:szCs w:val="18"/>
                <w:lang w:eastAsia="en-US"/>
              </w:rPr>
            </w:pPr>
          </w:p>
        </w:tc>
        <w:tc>
          <w:tcPr>
            <w:tcW w:w="1321" w:type="dxa"/>
            <w:tcBorders>
              <w:top w:val="single" w:sz="4" w:space="0" w:color="000000"/>
              <w:left w:val="nil"/>
              <w:bottom w:val="single" w:sz="4" w:space="0" w:color="000000"/>
              <w:right w:val="single" w:sz="4" w:space="0" w:color="000000"/>
            </w:tcBorders>
            <w:vAlign w:val="center"/>
          </w:tcPr>
          <w:p w14:paraId="5A711CB8" w14:textId="77777777" w:rsidR="00EB12D3" w:rsidRDefault="00EB12D3">
            <w:pPr>
              <w:jc w:val="center"/>
              <w:rPr>
                <w:sz w:val="18"/>
                <w:szCs w:val="18"/>
                <w:lang w:eastAsia="en-US"/>
              </w:rPr>
            </w:pPr>
          </w:p>
        </w:tc>
        <w:tc>
          <w:tcPr>
            <w:tcW w:w="1379" w:type="dxa"/>
            <w:tcBorders>
              <w:top w:val="single" w:sz="4" w:space="0" w:color="000000"/>
              <w:left w:val="nil"/>
              <w:bottom w:val="single" w:sz="4" w:space="0" w:color="000000"/>
              <w:right w:val="single" w:sz="4" w:space="0" w:color="000000"/>
            </w:tcBorders>
            <w:vAlign w:val="center"/>
          </w:tcPr>
          <w:p w14:paraId="4067AABE" w14:textId="77777777" w:rsidR="00EB12D3" w:rsidRDefault="00EB12D3">
            <w:pPr>
              <w:jc w:val="center"/>
              <w:rPr>
                <w:sz w:val="18"/>
                <w:szCs w:val="18"/>
                <w:lang w:eastAsia="en-US"/>
              </w:rPr>
            </w:pPr>
          </w:p>
        </w:tc>
        <w:tc>
          <w:tcPr>
            <w:tcW w:w="1190" w:type="dxa"/>
            <w:tcBorders>
              <w:top w:val="single" w:sz="4" w:space="0" w:color="000000"/>
              <w:left w:val="nil"/>
              <w:bottom w:val="single" w:sz="4" w:space="0" w:color="000000"/>
              <w:right w:val="single" w:sz="4" w:space="0" w:color="000000"/>
            </w:tcBorders>
            <w:vAlign w:val="center"/>
          </w:tcPr>
          <w:p w14:paraId="640E0414" w14:textId="77777777" w:rsidR="00EB12D3" w:rsidRDefault="00EB12D3">
            <w:pPr>
              <w:jc w:val="center"/>
              <w:rPr>
                <w:sz w:val="18"/>
                <w:szCs w:val="18"/>
                <w:lang w:eastAsia="en-US"/>
              </w:rPr>
            </w:pPr>
          </w:p>
        </w:tc>
        <w:tc>
          <w:tcPr>
            <w:tcW w:w="1007" w:type="dxa"/>
            <w:tcBorders>
              <w:top w:val="single" w:sz="4" w:space="0" w:color="000000"/>
              <w:left w:val="nil"/>
              <w:bottom w:val="single" w:sz="4" w:space="0" w:color="000000"/>
              <w:right w:val="single" w:sz="4" w:space="0" w:color="000000"/>
            </w:tcBorders>
            <w:vAlign w:val="center"/>
          </w:tcPr>
          <w:p w14:paraId="08BF50EE" w14:textId="77777777" w:rsidR="00EB12D3" w:rsidRDefault="00EB12D3">
            <w:pPr>
              <w:jc w:val="center"/>
              <w:rPr>
                <w:sz w:val="18"/>
                <w:szCs w:val="18"/>
                <w:lang w:eastAsia="en-US"/>
              </w:rPr>
            </w:pPr>
          </w:p>
        </w:tc>
        <w:tc>
          <w:tcPr>
            <w:tcW w:w="1299" w:type="dxa"/>
            <w:tcBorders>
              <w:top w:val="single" w:sz="4" w:space="0" w:color="000000"/>
              <w:left w:val="nil"/>
              <w:bottom w:val="single" w:sz="4" w:space="0" w:color="000000"/>
              <w:right w:val="single" w:sz="4" w:space="0" w:color="000000"/>
            </w:tcBorders>
            <w:vAlign w:val="center"/>
          </w:tcPr>
          <w:p w14:paraId="2E906FE3" w14:textId="77777777" w:rsidR="00EB12D3" w:rsidRDefault="00EB12D3">
            <w:pPr>
              <w:jc w:val="center"/>
              <w:rPr>
                <w:sz w:val="18"/>
                <w:szCs w:val="18"/>
                <w:lang w:eastAsia="en-US"/>
              </w:rPr>
            </w:pPr>
          </w:p>
        </w:tc>
      </w:tr>
      <w:tr w:rsidR="00EB12D3" w14:paraId="00DFBEB6" w14:textId="77777777" w:rsidTr="00EB12D3">
        <w:trPr>
          <w:trHeight w:val="240"/>
        </w:trPr>
        <w:tc>
          <w:tcPr>
            <w:tcW w:w="460" w:type="dxa"/>
            <w:tcBorders>
              <w:top w:val="single" w:sz="4" w:space="0" w:color="000000"/>
              <w:left w:val="single" w:sz="4" w:space="0" w:color="000000"/>
              <w:bottom w:val="single" w:sz="4" w:space="0" w:color="000000"/>
              <w:right w:val="single" w:sz="4" w:space="0" w:color="000000"/>
            </w:tcBorders>
            <w:vAlign w:val="center"/>
          </w:tcPr>
          <w:p w14:paraId="6F9BCF77" w14:textId="77777777" w:rsidR="00EB12D3" w:rsidRDefault="00EB12D3">
            <w:pPr>
              <w:jc w:val="center"/>
              <w:rPr>
                <w:sz w:val="18"/>
                <w:szCs w:val="18"/>
                <w:lang w:eastAsia="en-US"/>
              </w:rPr>
            </w:pPr>
          </w:p>
        </w:tc>
        <w:tc>
          <w:tcPr>
            <w:tcW w:w="1755" w:type="dxa"/>
            <w:tcBorders>
              <w:top w:val="single" w:sz="4" w:space="0" w:color="000000"/>
              <w:left w:val="nil"/>
              <w:bottom w:val="single" w:sz="4" w:space="0" w:color="000000"/>
              <w:right w:val="single" w:sz="4" w:space="0" w:color="000000"/>
            </w:tcBorders>
            <w:vAlign w:val="center"/>
          </w:tcPr>
          <w:p w14:paraId="477306A2" w14:textId="77777777" w:rsidR="00EB12D3" w:rsidRDefault="00EB12D3">
            <w:pPr>
              <w:jc w:val="center"/>
              <w:rPr>
                <w:sz w:val="18"/>
                <w:szCs w:val="18"/>
                <w:lang w:eastAsia="en-US"/>
              </w:rPr>
            </w:pPr>
          </w:p>
        </w:tc>
        <w:tc>
          <w:tcPr>
            <w:tcW w:w="2443" w:type="dxa"/>
            <w:tcBorders>
              <w:top w:val="single" w:sz="4" w:space="0" w:color="000000"/>
              <w:left w:val="nil"/>
              <w:bottom w:val="single" w:sz="4" w:space="0" w:color="000000"/>
              <w:right w:val="single" w:sz="4" w:space="0" w:color="000000"/>
            </w:tcBorders>
            <w:vAlign w:val="center"/>
          </w:tcPr>
          <w:p w14:paraId="22D25F2D" w14:textId="77777777" w:rsidR="00EB12D3" w:rsidRDefault="00EB12D3">
            <w:pPr>
              <w:jc w:val="center"/>
              <w:rPr>
                <w:sz w:val="18"/>
                <w:szCs w:val="18"/>
                <w:lang w:eastAsia="en-US"/>
              </w:rPr>
            </w:pPr>
          </w:p>
        </w:tc>
        <w:tc>
          <w:tcPr>
            <w:tcW w:w="1035" w:type="dxa"/>
            <w:tcBorders>
              <w:top w:val="single" w:sz="4" w:space="0" w:color="000000"/>
              <w:left w:val="nil"/>
              <w:bottom w:val="single" w:sz="4" w:space="0" w:color="000000"/>
              <w:right w:val="single" w:sz="4" w:space="0" w:color="000000"/>
            </w:tcBorders>
            <w:vAlign w:val="center"/>
          </w:tcPr>
          <w:p w14:paraId="7B9A1185" w14:textId="77777777" w:rsidR="00EB12D3" w:rsidRDefault="00EB12D3">
            <w:pPr>
              <w:jc w:val="center"/>
              <w:rPr>
                <w:sz w:val="18"/>
                <w:szCs w:val="18"/>
                <w:lang w:eastAsia="en-US"/>
              </w:rPr>
            </w:pPr>
          </w:p>
        </w:tc>
        <w:tc>
          <w:tcPr>
            <w:tcW w:w="994" w:type="dxa"/>
            <w:tcBorders>
              <w:top w:val="single" w:sz="4" w:space="0" w:color="000000"/>
              <w:left w:val="nil"/>
              <w:bottom w:val="single" w:sz="4" w:space="0" w:color="000000"/>
              <w:right w:val="single" w:sz="4" w:space="0" w:color="000000"/>
            </w:tcBorders>
            <w:vAlign w:val="center"/>
          </w:tcPr>
          <w:p w14:paraId="609F02CA" w14:textId="77777777" w:rsidR="00EB12D3" w:rsidRDefault="00EB12D3">
            <w:pPr>
              <w:jc w:val="center"/>
              <w:rPr>
                <w:sz w:val="18"/>
                <w:szCs w:val="18"/>
                <w:lang w:eastAsia="en-US"/>
              </w:rPr>
            </w:pPr>
          </w:p>
        </w:tc>
        <w:tc>
          <w:tcPr>
            <w:tcW w:w="1379" w:type="dxa"/>
            <w:tcBorders>
              <w:top w:val="single" w:sz="4" w:space="0" w:color="000000"/>
              <w:left w:val="nil"/>
              <w:bottom w:val="single" w:sz="4" w:space="0" w:color="000000"/>
              <w:right w:val="single" w:sz="4" w:space="0" w:color="000000"/>
            </w:tcBorders>
            <w:vAlign w:val="center"/>
          </w:tcPr>
          <w:p w14:paraId="4F3AF9BD" w14:textId="77777777" w:rsidR="00EB12D3" w:rsidRDefault="00EB12D3">
            <w:pPr>
              <w:jc w:val="center"/>
              <w:rPr>
                <w:sz w:val="18"/>
                <w:szCs w:val="18"/>
                <w:lang w:eastAsia="en-US"/>
              </w:rPr>
            </w:pPr>
          </w:p>
        </w:tc>
        <w:tc>
          <w:tcPr>
            <w:tcW w:w="1435" w:type="dxa"/>
            <w:tcBorders>
              <w:top w:val="single" w:sz="4" w:space="0" w:color="000000"/>
              <w:left w:val="nil"/>
              <w:bottom w:val="single" w:sz="4" w:space="0" w:color="000000"/>
              <w:right w:val="single" w:sz="4" w:space="0" w:color="000000"/>
            </w:tcBorders>
            <w:vAlign w:val="center"/>
          </w:tcPr>
          <w:p w14:paraId="248BB941" w14:textId="77777777" w:rsidR="00EB12D3" w:rsidRDefault="00EB12D3">
            <w:pPr>
              <w:jc w:val="center"/>
              <w:rPr>
                <w:sz w:val="18"/>
                <w:szCs w:val="18"/>
                <w:lang w:eastAsia="en-US"/>
              </w:rPr>
            </w:pPr>
          </w:p>
        </w:tc>
        <w:tc>
          <w:tcPr>
            <w:tcW w:w="1321" w:type="dxa"/>
            <w:tcBorders>
              <w:top w:val="single" w:sz="4" w:space="0" w:color="000000"/>
              <w:left w:val="nil"/>
              <w:bottom w:val="single" w:sz="4" w:space="0" w:color="000000"/>
              <w:right w:val="single" w:sz="4" w:space="0" w:color="000000"/>
            </w:tcBorders>
            <w:vAlign w:val="center"/>
          </w:tcPr>
          <w:p w14:paraId="1F4EB42E" w14:textId="77777777" w:rsidR="00EB12D3" w:rsidRDefault="00EB12D3">
            <w:pPr>
              <w:jc w:val="center"/>
              <w:rPr>
                <w:sz w:val="18"/>
                <w:szCs w:val="18"/>
                <w:lang w:eastAsia="en-US"/>
              </w:rPr>
            </w:pPr>
          </w:p>
        </w:tc>
        <w:tc>
          <w:tcPr>
            <w:tcW w:w="1379" w:type="dxa"/>
            <w:tcBorders>
              <w:top w:val="single" w:sz="4" w:space="0" w:color="000000"/>
              <w:left w:val="nil"/>
              <w:bottom w:val="single" w:sz="4" w:space="0" w:color="000000"/>
              <w:right w:val="single" w:sz="4" w:space="0" w:color="000000"/>
            </w:tcBorders>
            <w:vAlign w:val="center"/>
          </w:tcPr>
          <w:p w14:paraId="2962F9B7" w14:textId="77777777" w:rsidR="00EB12D3" w:rsidRDefault="00EB12D3">
            <w:pPr>
              <w:jc w:val="center"/>
              <w:rPr>
                <w:sz w:val="18"/>
                <w:szCs w:val="18"/>
                <w:lang w:eastAsia="en-US"/>
              </w:rPr>
            </w:pPr>
          </w:p>
        </w:tc>
        <w:tc>
          <w:tcPr>
            <w:tcW w:w="1190" w:type="dxa"/>
            <w:tcBorders>
              <w:top w:val="single" w:sz="4" w:space="0" w:color="000000"/>
              <w:left w:val="nil"/>
              <w:bottom w:val="single" w:sz="4" w:space="0" w:color="000000"/>
              <w:right w:val="single" w:sz="4" w:space="0" w:color="000000"/>
            </w:tcBorders>
            <w:vAlign w:val="center"/>
          </w:tcPr>
          <w:p w14:paraId="5512B360" w14:textId="77777777" w:rsidR="00EB12D3" w:rsidRDefault="00EB12D3">
            <w:pPr>
              <w:jc w:val="center"/>
              <w:rPr>
                <w:sz w:val="18"/>
                <w:szCs w:val="18"/>
                <w:lang w:eastAsia="en-US"/>
              </w:rPr>
            </w:pPr>
          </w:p>
        </w:tc>
        <w:tc>
          <w:tcPr>
            <w:tcW w:w="1007" w:type="dxa"/>
            <w:tcBorders>
              <w:top w:val="single" w:sz="4" w:space="0" w:color="000000"/>
              <w:left w:val="nil"/>
              <w:bottom w:val="single" w:sz="4" w:space="0" w:color="000000"/>
              <w:right w:val="single" w:sz="4" w:space="0" w:color="000000"/>
            </w:tcBorders>
            <w:vAlign w:val="center"/>
          </w:tcPr>
          <w:p w14:paraId="4978582B" w14:textId="77777777" w:rsidR="00EB12D3" w:rsidRDefault="00EB12D3">
            <w:pPr>
              <w:jc w:val="center"/>
              <w:rPr>
                <w:sz w:val="18"/>
                <w:szCs w:val="18"/>
                <w:lang w:eastAsia="en-US"/>
              </w:rPr>
            </w:pPr>
          </w:p>
        </w:tc>
        <w:tc>
          <w:tcPr>
            <w:tcW w:w="1299" w:type="dxa"/>
            <w:tcBorders>
              <w:top w:val="single" w:sz="4" w:space="0" w:color="000000"/>
              <w:left w:val="nil"/>
              <w:bottom w:val="single" w:sz="4" w:space="0" w:color="000000"/>
              <w:right w:val="single" w:sz="4" w:space="0" w:color="000000"/>
            </w:tcBorders>
            <w:vAlign w:val="center"/>
          </w:tcPr>
          <w:p w14:paraId="28DB51D9" w14:textId="77777777" w:rsidR="00EB12D3" w:rsidRDefault="00EB12D3">
            <w:pPr>
              <w:jc w:val="center"/>
              <w:rPr>
                <w:sz w:val="18"/>
                <w:szCs w:val="18"/>
                <w:lang w:eastAsia="en-US"/>
              </w:rPr>
            </w:pPr>
          </w:p>
        </w:tc>
      </w:tr>
      <w:tr w:rsidR="00EB12D3" w14:paraId="66DC0903" w14:textId="77777777" w:rsidTr="00EB12D3">
        <w:trPr>
          <w:trHeight w:val="240"/>
        </w:trPr>
        <w:tc>
          <w:tcPr>
            <w:tcW w:w="9501" w:type="dxa"/>
            <w:gridSpan w:val="7"/>
            <w:tcBorders>
              <w:top w:val="single" w:sz="4" w:space="0" w:color="000000"/>
              <w:left w:val="nil"/>
              <w:bottom w:val="nil"/>
              <w:right w:val="single" w:sz="4" w:space="0" w:color="000000"/>
            </w:tcBorders>
            <w:vAlign w:val="center"/>
            <w:hideMark/>
          </w:tcPr>
          <w:p w14:paraId="22A40D88" w14:textId="77777777" w:rsidR="00EB12D3" w:rsidRDefault="00EB12D3">
            <w:pPr>
              <w:jc w:val="right"/>
              <w:rPr>
                <w:sz w:val="18"/>
                <w:szCs w:val="18"/>
                <w:lang w:eastAsia="en-US"/>
              </w:rPr>
            </w:pPr>
            <w:r>
              <w:rPr>
                <w:sz w:val="18"/>
                <w:szCs w:val="18"/>
                <w:lang w:eastAsia="en-US"/>
              </w:rPr>
              <w:t>Итого</w:t>
            </w:r>
          </w:p>
        </w:tc>
        <w:tc>
          <w:tcPr>
            <w:tcW w:w="1321" w:type="dxa"/>
            <w:tcBorders>
              <w:top w:val="single" w:sz="4" w:space="0" w:color="000000"/>
              <w:left w:val="single" w:sz="4" w:space="0" w:color="000000"/>
              <w:bottom w:val="single" w:sz="4" w:space="0" w:color="000000"/>
              <w:right w:val="single" w:sz="4" w:space="0" w:color="000000"/>
            </w:tcBorders>
            <w:vAlign w:val="center"/>
          </w:tcPr>
          <w:p w14:paraId="0AA7E3D7" w14:textId="77777777" w:rsidR="00EB12D3" w:rsidRDefault="00EB12D3">
            <w:pPr>
              <w:jc w:val="center"/>
              <w:rPr>
                <w:sz w:val="18"/>
                <w:szCs w:val="18"/>
                <w:lang w:eastAsia="en-US"/>
              </w:rPr>
            </w:pPr>
          </w:p>
        </w:tc>
        <w:tc>
          <w:tcPr>
            <w:tcW w:w="1379" w:type="dxa"/>
            <w:tcBorders>
              <w:top w:val="single" w:sz="4" w:space="0" w:color="000000"/>
              <w:left w:val="nil"/>
              <w:bottom w:val="single" w:sz="4" w:space="0" w:color="000000"/>
              <w:right w:val="single" w:sz="4" w:space="0" w:color="000000"/>
            </w:tcBorders>
            <w:vAlign w:val="center"/>
          </w:tcPr>
          <w:p w14:paraId="65DC6E61" w14:textId="77777777" w:rsidR="00EB12D3" w:rsidRDefault="00EB12D3">
            <w:pPr>
              <w:jc w:val="center"/>
              <w:rPr>
                <w:sz w:val="18"/>
                <w:szCs w:val="18"/>
                <w:lang w:eastAsia="en-US"/>
              </w:rPr>
            </w:pPr>
          </w:p>
        </w:tc>
        <w:tc>
          <w:tcPr>
            <w:tcW w:w="1190" w:type="dxa"/>
            <w:tcBorders>
              <w:top w:val="single" w:sz="4" w:space="0" w:color="000000"/>
              <w:left w:val="nil"/>
              <w:bottom w:val="single" w:sz="4" w:space="0" w:color="000000"/>
              <w:right w:val="single" w:sz="4" w:space="0" w:color="000000"/>
            </w:tcBorders>
            <w:vAlign w:val="center"/>
          </w:tcPr>
          <w:p w14:paraId="54837B6E" w14:textId="77777777" w:rsidR="00EB12D3" w:rsidRDefault="00EB12D3">
            <w:pPr>
              <w:jc w:val="center"/>
              <w:rPr>
                <w:sz w:val="18"/>
                <w:szCs w:val="18"/>
                <w:lang w:eastAsia="en-US"/>
              </w:rPr>
            </w:pPr>
          </w:p>
        </w:tc>
        <w:tc>
          <w:tcPr>
            <w:tcW w:w="1007" w:type="dxa"/>
            <w:tcBorders>
              <w:top w:val="single" w:sz="4" w:space="0" w:color="000000"/>
              <w:left w:val="nil"/>
              <w:bottom w:val="single" w:sz="4" w:space="0" w:color="000000"/>
              <w:right w:val="single" w:sz="4" w:space="0" w:color="000000"/>
            </w:tcBorders>
            <w:vAlign w:val="center"/>
          </w:tcPr>
          <w:p w14:paraId="53231A9A" w14:textId="77777777" w:rsidR="00EB12D3" w:rsidRDefault="00EB12D3">
            <w:pPr>
              <w:jc w:val="center"/>
              <w:rPr>
                <w:sz w:val="18"/>
                <w:szCs w:val="18"/>
                <w:lang w:eastAsia="en-US"/>
              </w:rPr>
            </w:pPr>
          </w:p>
        </w:tc>
        <w:tc>
          <w:tcPr>
            <w:tcW w:w="1299" w:type="dxa"/>
            <w:tcBorders>
              <w:top w:val="single" w:sz="4" w:space="0" w:color="000000"/>
              <w:left w:val="nil"/>
              <w:bottom w:val="single" w:sz="4" w:space="0" w:color="000000"/>
              <w:right w:val="single" w:sz="4" w:space="0" w:color="000000"/>
            </w:tcBorders>
            <w:vAlign w:val="center"/>
          </w:tcPr>
          <w:p w14:paraId="04C07884" w14:textId="77777777" w:rsidR="00EB12D3" w:rsidRDefault="00EB12D3">
            <w:pPr>
              <w:jc w:val="center"/>
              <w:rPr>
                <w:sz w:val="18"/>
                <w:szCs w:val="18"/>
                <w:lang w:eastAsia="en-US"/>
              </w:rPr>
            </w:pPr>
          </w:p>
        </w:tc>
      </w:tr>
    </w:tbl>
    <w:p w14:paraId="2252A69C" w14:textId="77777777" w:rsidR="00EB12D3" w:rsidRDefault="00EB12D3" w:rsidP="00EB12D3">
      <w:pPr>
        <w:spacing w:line="240" w:lineRule="exact"/>
      </w:pPr>
    </w:p>
    <w:p w14:paraId="57CE8570" w14:textId="77777777" w:rsidR="00EB12D3" w:rsidRDefault="00EB12D3" w:rsidP="00EB12D3">
      <w:pPr>
        <w:spacing w:line="240" w:lineRule="exact"/>
      </w:pPr>
      <w:r>
        <w:t>Указанный отчёт формируется Подрядчиком в соответствии с проектной документацией.</w:t>
      </w:r>
    </w:p>
    <w:p w14:paraId="28E20091" w14:textId="77777777" w:rsidR="00EB12D3" w:rsidRDefault="00EB12D3" w:rsidP="00EB12D3">
      <w:pPr>
        <w:spacing w:line="240" w:lineRule="exact"/>
      </w:pPr>
    </w:p>
    <w:p w14:paraId="013C7D37" w14:textId="77777777" w:rsidR="00EB12D3" w:rsidRDefault="00EB12D3" w:rsidP="00EB12D3">
      <w:pPr>
        <w:spacing w:line="240" w:lineRule="exact"/>
      </w:pPr>
    </w:p>
    <w:p w14:paraId="089C65D9" w14:textId="77777777" w:rsidR="00EB12D3" w:rsidRDefault="00EB12D3" w:rsidP="00EB12D3">
      <w:pPr>
        <w:spacing w:line="240" w:lineRule="exact"/>
      </w:pPr>
    </w:p>
    <w:tbl>
      <w:tblPr>
        <w:tblW w:w="11430" w:type="dxa"/>
        <w:tblLayout w:type="fixed"/>
        <w:tblLook w:val="04A0" w:firstRow="1" w:lastRow="0" w:firstColumn="1" w:lastColumn="0" w:noHBand="0" w:noVBand="1"/>
      </w:tblPr>
      <w:tblGrid>
        <w:gridCol w:w="3424"/>
        <w:gridCol w:w="4621"/>
        <w:gridCol w:w="3385"/>
      </w:tblGrid>
      <w:tr w:rsidR="00EB12D3" w14:paraId="35730F10" w14:textId="77777777" w:rsidTr="00EB12D3">
        <w:tc>
          <w:tcPr>
            <w:tcW w:w="3423" w:type="dxa"/>
            <w:shd w:val="clear" w:color="auto" w:fill="FFFFFF"/>
            <w:hideMark/>
          </w:tcPr>
          <w:p w14:paraId="72FBF884" w14:textId="77777777" w:rsidR="00EB12D3" w:rsidRDefault="00EB12D3">
            <w:pPr>
              <w:spacing w:line="240" w:lineRule="exact"/>
              <w:jc w:val="both"/>
              <w:rPr>
                <w:rFonts w:eastAsia="Calibri"/>
                <w:lang w:eastAsia="zh-CN"/>
              </w:rPr>
            </w:pPr>
            <w:r>
              <w:rPr>
                <w:rFonts w:eastAsia="Calibri"/>
                <w:lang w:eastAsia="zh-CN"/>
              </w:rPr>
              <w:t>Руководитель</w:t>
            </w:r>
          </w:p>
          <w:p w14:paraId="4779DE9F" w14:textId="77777777" w:rsidR="00EB12D3" w:rsidRDefault="00EB12D3">
            <w:pPr>
              <w:spacing w:line="240" w:lineRule="exact"/>
              <w:jc w:val="both"/>
              <w:rPr>
                <w:lang w:eastAsia="zh-CN"/>
              </w:rPr>
            </w:pPr>
            <w:r>
              <w:rPr>
                <w:rFonts w:eastAsia="Calibri"/>
                <w:lang w:eastAsia="zh-CN"/>
              </w:rPr>
              <w:t>(или уполномоченное лицо)</w:t>
            </w:r>
          </w:p>
        </w:tc>
        <w:tc>
          <w:tcPr>
            <w:tcW w:w="4620" w:type="dxa"/>
            <w:shd w:val="clear" w:color="auto" w:fill="FFFFFF"/>
            <w:hideMark/>
          </w:tcPr>
          <w:p w14:paraId="295E42F8" w14:textId="77777777" w:rsidR="00EB12D3" w:rsidRDefault="00EB12D3">
            <w:pPr>
              <w:spacing w:line="240" w:lineRule="exact"/>
              <w:jc w:val="center"/>
              <w:rPr>
                <w:lang w:eastAsia="zh-CN"/>
              </w:rPr>
            </w:pPr>
            <w:r>
              <w:rPr>
                <w:rFonts w:eastAsia="Calibri"/>
                <w:lang w:eastAsia="zh-CN"/>
              </w:rPr>
              <w:t xml:space="preserve">_____________________ </w:t>
            </w:r>
            <w:r>
              <w:rPr>
                <w:rFonts w:eastAsia="Calibri"/>
                <w:lang w:eastAsia="zh-CN"/>
              </w:rPr>
              <w:br/>
              <w:t xml:space="preserve">(подпись) </w:t>
            </w:r>
            <w:r>
              <w:rPr>
                <w:lang w:eastAsia="zh-CN"/>
              </w:rPr>
              <w:t>М.П. (при наличии печати)</w:t>
            </w:r>
          </w:p>
        </w:tc>
        <w:tc>
          <w:tcPr>
            <w:tcW w:w="3384" w:type="dxa"/>
            <w:shd w:val="clear" w:color="auto" w:fill="FFFFFF"/>
            <w:hideMark/>
          </w:tcPr>
          <w:p w14:paraId="203BE954" w14:textId="77777777" w:rsidR="00EB12D3" w:rsidRDefault="00EB12D3">
            <w:pPr>
              <w:spacing w:line="240" w:lineRule="exact"/>
              <w:jc w:val="both"/>
              <w:rPr>
                <w:lang w:eastAsia="zh-CN"/>
              </w:rPr>
            </w:pPr>
            <w:r>
              <w:rPr>
                <w:rFonts w:eastAsia="Calibri"/>
                <w:lang w:eastAsia="zh-CN"/>
              </w:rPr>
              <w:t>Ф.И.О.</w:t>
            </w:r>
          </w:p>
        </w:tc>
      </w:tr>
    </w:tbl>
    <w:p w14:paraId="1A15A099" w14:textId="77777777" w:rsidR="00EB12D3" w:rsidRDefault="00EB12D3" w:rsidP="00EB12D3">
      <w:pPr>
        <w:widowControl w:val="0"/>
        <w:spacing w:line="240" w:lineRule="exact"/>
        <w:ind w:firstLine="709"/>
        <w:jc w:val="center"/>
        <w:rPr>
          <w:lang w:eastAsia="zh-CN"/>
        </w:rPr>
      </w:pPr>
    </w:p>
    <w:p w14:paraId="4ABEC182" w14:textId="77777777" w:rsidR="00EB12D3" w:rsidRDefault="00EB12D3" w:rsidP="00EB12D3">
      <w:pPr>
        <w:widowControl w:val="0"/>
        <w:spacing w:line="240" w:lineRule="exact"/>
        <w:jc w:val="center"/>
        <w:rPr>
          <w:b/>
          <w:lang w:eastAsia="zh-CN"/>
        </w:rPr>
      </w:pPr>
      <w:r>
        <w:rPr>
          <w:b/>
          <w:lang w:eastAsia="zh-CN"/>
        </w:rPr>
        <w:t>ФОРМА согласована сторонами:</w:t>
      </w:r>
    </w:p>
    <w:p w14:paraId="13126D59" w14:textId="77777777" w:rsidR="00EB12D3" w:rsidRDefault="00EB12D3" w:rsidP="00EB12D3">
      <w:pPr>
        <w:widowControl w:val="0"/>
        <w:spacing w:line="240" w:lineRule="exact"/>
        <w:jc w:val="center"/>
        <w:rPr>
          <w:b/>
          <w:lang w:eastAsia="zh-CN"/>
        </w:rPr>
      </w:pPr>
    </w:p>
    <w:tbl>
      <w:tblPr>
        <w:tblW w:w="13035" w:type="dxa"/>
        <w:jc w:val="center"/>
        <w:tblLayout w:type="fixed"/>
        <w:tblLook w:val="04A0" w:firstRow="1" w:lastRow="0" w:firstColumn="1" w:lastColumn="0" w:noHBand="0" w:noVBand="1"/>
      </w:tblPr>
      <w:tblGrid>
        <w:gridCol w:w="8075"/>
        <w:gridCol w:w="4960"/>
      </w:tblGrid>
      <w:tr w:rsidR="00EB12D3" w14:paraId="0A07B22E" w14:textId="77777777" w:rsidTr="00EB12D3">
        <w:trPr>
          <w:jc w:val="center"/>
        </w:trPr>
        <w:tc>
          <w:tcPr>
            <w:tcW w:w="8078" w:type="dxa"/>
            <w:shd w:val="clear" w:color="auto" w:fill="FFFFFF"/>
          </w:tcPr>
          <w:p w14:paraId="44F9AFFF" w14:textId="77777777" w:rsidR="00EB12D3" w:rsidRDefault="00EB12D3">
            <w:pPr>
              <w:keepNext/>
              <w:keepLines/>
              <w:snapToGrid w:val="0"/>
              <w:spacing w:line="240" w:lineRule="exact"/>
              <w:ind w:left="-109"/>
              <w:rPr>
                <w:b/>
                <w:lang w:eastAsia="zh-CN"/>
              </w:rPr>
            </w:pPr>
            <w:r>
              <w:rPr>
                <w:b/>
                <w:lang w:eastAsia="zh-CN"/>
              </w:rPr>
              <w:t>Заказчик:</w:t>
            </w:r>
          </w:p>
          <w:p w14:paraId="39E19A1C" w14:textId="77777777" w:rsidR="00EB12D3" w:rsidRDefault="00EB12D3">
            <w:pPr>
              <w:keepNext/>
              <w:keepLines/>
              <w:snapToGrid w:val="0"/>
              <w:spacing w:line="240" w:lineRule="exact"/>
              <w:ind w:left="-109"/>
              <w:rPr>
                <w:b/>
                <w:lang w:eastAsia="zh-CN"/>
              </w:rPr>
            </w:pPr>
          </w:p>
          <w:p w14:paraId="1EE20129" w14:textId="77777777" w:rsidR="00EB12D3" w:rsidRDefault="00EB12D3">
            <w:pPr>
              <w:keepNext/>
              <w:keepLines/>
              <w:snapToGrid w:val="0"/>
              <w:spacing w:line="240" w:lineRule="exact"/>
              <w:ind w:left="-109"/>
              <w:rPr>
                <w:b/>
                <w:lang w:eastAsia="zh-CN"/>
              </w:rPr>
            </w:pPr>
          </w:p>
        </w:tc>
        <w:tc>
          <w:tcPr>
            <w:tcW w:w="4962" w:type="dxa"/>
            <w:shd w:val="clear" w:color="auto" w:fill="FFFFFF"/>
          </w:tcPr>
          <w:p w14:paraId="5F534554" w14:textId="77777777" w:rsidR="00EB12D3" w:rsidRDefault="00EB12D3">
            <w:pPr>
              <w:keepNext/>
              <w:keepLines/>
              <w:snapToGrid w:val="0"/>
              <w:spacing w:line="240" w:lineRule="exact"/>
              <w:ind w:left="-109"/>
              <w:rPr>
                <w:b/>
                <w:lang w:eastAsia="zh-CN"/>
              </w:rPr>
            </w:pPr>
            <w:r>
              <w:rPr>
                <w:b/>
                <w:lang w:eastAsia="zh-CN"/>
              </w:rPr>
              <w:t>Подрядчик:</w:t>
            </w:r>
          </w:p>
          <w:p w14:paraId="189793A4" w14:textId="77777777" w:rsidR="00EB12D3" w:rsidRDefault="00EB12D3">
            <w:pPr>
              <w:keepNext/>
              <w:keepLines/>
              <w:snapToGrid w:val="0"/>
              <w:spacing w:line="240" w:lineRule="exact"/>
              <w:ind w:left="-109"/>
              <w:rPr>
                <w:b/>
                <w:lang w:eastAsia="zh-CN"/>
              </w:rPr>
            </w:pPr>
          </w:p>
        </w:tc>
      </w:tr>
      <w:tr w:rsidR="00EB12D3" w14:paraId="33C6BFD2" w14:textId="77777777" w:rsidTr="00EB12D3">
        <w:trPr>
          <w:jc w:val="center"/>
        </w:trPr>
        <w:tc>
          <w:tcPr>
            <w:tcW w:w="8078" w:type="dxa"/>
            <w:shd w:val="clear" w:color="auto" w:fill="FFFFFF"/>
            <w:hideMark/>
          </w:tcPr>
          <w:p w14:paraId="644B39A5" w14:textId="184259CB" w:rsidR="00EB12D3" w:rsidRDefault="00EB12D3">
            <w:pPr>
              <w:keepNext/>
              <w:keepLines/>
              <w:snapToGrid w:val="0"/>
              <w:spacing w:line="240" w:lineRule="exact"/>
              <w:ind w:left="-109"/>
              <w:rPr>
                <w:lang w:eastAsia="zh-CN"/>
              </w:rPr>
            </w:pPr>
            <w:r>
              <w:rPr>
                <w:lang w:eastAsia="zh-CN"/>
              </w:rPr>
              <w:t>_________________/</w:t>
            </w:r>
            <w:r w:rsidR="00130927">
              <w:rPr>
                <w:lang w:eastAsia="zh-CN"/>
              </w:rPr>
              <w:t>С.А. Баринов</w:t>
            </w:r>
            <w:r>
              <w:rPr>
                <w:lang w:eastAsia="zh-CN"/>
              </w:rPr>
              <w:t>/</w:t>
            </w:r>
          </w:p>
          <w:p w14:paraId="34EF4BDA" w14:textId="77777777" w:rsidR="00EB12D3" w:rsidRDefault="00EB12D3">
            <w:pPr>
              <w:keepNext/>
              <w:keepLines/>
              <w:snapToGrid w:val="0"/>
              <w:spacing w:line="240" w:lineRule="exact"/>
              <w:ind w:left="-109"/>
              <w:rPr>
                <w:lang w:eastAsia="zh-CN"/>
              </w:rPr>
            </w:pPr>
            <w:r>
              <w:rPr>
                <w:lang w:eastAsia="zh-CN"/>
              </w:rPr>
              <w:t>М.П.</w:t>
            </w:r>
          </w:p>
        </w:tc>
        <w:tc>
          <w:tcPr>
            <w:tcW w:w="4962" w:type="dxa"/>
            <w:shd w:val="clear" w:color="auto" w:fill="FFFFFF"/>
            <w:hideMark/>
          </w:tcPr>
          <w:p w14:paraId="5B3DCD06" w14:textId="059F8E06" w:rsidR="00EB12D3" w:rsidRDefault="00EB12D3">
            <w:pPr>
              <w:keepNext/>
              <w:keepLines/>
              <w:snapToGrid w:val="0"/>
              <w:spacing w:line="240" w:lineRule="exact"/>
              <w:ind w:left="-109"/>
              <w:rPr>
                <w:lang w:eastAsia="zh-CN"/>
              </w:rPr>
            </w:pPr>
            <w:r>
              <w:rPr>
                <w:lang w:eastAsia="zh-CN"/>
              </w:rPr>
              <w:t>_________________/</w:t>
            </w:r>
            <w:r w:rsidR="00130927">
              <w:rPr>
                <w:lang w:eastAsia="zh-CN"/>
              </w:rPr>
              <w:t>А.Н. Пономарев</w:t>
            </w:r>
            <w:r>
              <w:rPr>
                <w:lang w:eastAsia="zh-CN"/>
              </w:rPr>
              <w:t xml:space="preserve"> /</w:t>
            </w:r>
          </w:p>
          <w:p w14:paraId="6CEF4F6B" w14:textId="77777777" w:rsidR="00EB12D3" w:rsidRDefault="00EB12D3">
            <w:pPr>
              <w:keepNext/>
              <w:keepLines/>
              <w:snapToGrid w:val="0"/>
              <w:spacing w:line="240" w:lineRule="exact"/>
              <w:ind w:left="-109"/>
              <w:rPr>
                <w:lang w:eastAsia="zh-CN"/>
              </w:rPr>
            </w:pPr>
            <w:r>
              <w:rPr>
                <w:lang w:eastAsia="zh-CN"/>
              </w:rPr>
              <w:t>М.П. (при наличии печати)</w:t>
            </w:r>
          </w:p>
        </w:tc>
      </w:tr>
      <w:tr w:rsidR="00EB12D3" w14:paraId="16D4D401" w14:textId="77777777" w:rsidTr="00EB12D3">
        <w:trPr>
          <w:jc w:val="center"/>
        </w:trPr>
        <w:tc>
          <w:tcPr>
            <w:tcW w:w="8078" w:type="dxa"/>
            <w:shd w:val="clear" w:color="auto" w:fill="FFFFFF"/>
          </w:tcPr>
          <w:p w14:paraId="6AB9B02E" w14:textId="77777777" w:rsidR="00EB12D3" w:rsidRDefault="00EB12D3">
            <w:pPr>
              <w:keepNext/>
              <w:keepLines/>
              <w:snapToGrid w:val="0"/>
              <w:spacing w:line="240" w:lineRule="exact"/>
              <w:jc w:val="both"/>
              <w:rPr>
                <w:lang w:eastAsia="zh-CN"/>
              </w:rPr>
            </w:pPr>
          </w:p>
        </w:tc>
        <w:tc>
          <w:tcPr>
            <w:tcW w:w="4962" w:type="dxa"/>
            <w:shd w:val="clear" w:color="auto" w:fill="FFFFFF"/>
          </w:tcPr>
          <w:p w14:paraId="70A8CD31" w14:textId="77777777" w:rsidR="00EB12D3" w:rsidRDefault="00EB12D3">
            <w:pPr>
              <w:keepNext/>
              <w:keepLines/>
              <w:snapToGrid w:val="0"/>
              <w:spacing w:line="240" w:lineRule="exact"/>
              <w:jc w:val="both"/>
              <w:rPr>
                <w:lang w:eastAsia="zh-CN"/>
              </w:rPr>
            </w:pPr>
          </w:p>
        </w:tc>
      </w:tr>
    </w:tbl>
    <w:p w14:paraId="7DD5DFEF" w14:textId="77777777" w:rsidR="008A622B" w:rsidRDefault="008A622B">
      <w:pPr>
        <w:spacing w:after="160" w:line="259" w:lineRule="auto"/>
        <w:sectPr w:rsidR="008A622B" w:rsidSect="00E8252C">
          <w:pgSz w:w="16838" w:h="11906" w:orient="landscape"/>
          <w:pgMar w:top="851" w:right="568" w:bottom="566" w:left="851" w:header="708" w:footer="708" w:gutter="0"/>
          <w:cols w:space="708"/>
          <w:docGrid w:linePitch="360"/>
        </w:sectPr>
      </w:pPr>
    </w:p>
    <w:p w14:paraId="10FCCF29" w14:textId="77777777" w:rsidR="00EB12D3" w:rsidRDefault="00EB12D3" w:rsidP="000C6186">
      <w:pPr>
        <w:ind w:left="12049"/>
        <w:rPr>
          <w:sz w:val="20"/>
          <w:szCs w:val="20"/>
        </w:rPr>
      </w:pPr>
    </w:p>
    <w:p w14:paraId="4DA40AC5" w14:textId="77777777" w:rsidR="007A2EB7" w:rsidRDefault="00EB12D3" w:rsidP="007A2EB7">
      <w:pPr>
        <w:keepNext/>
        <w:ind w:left="6804"/>
        <w:outlineLvl w:val="1"/>
        <w:rPr>
          <w:bCs/>
          <w:iCs/>
          <w:sz w:val="20"/>
          <w:szCs w:val="20"/>
        </w:rPr>
      </w:pPr>
      <w:r w:rsidRPr="007A2EB7">
        <w:rPr>
          <w:sz w:val="20"/>
          <w:szCs w:val="20"/>
        </w:rPr>
        <w:t xml:space="preserve">Приложение №6 </w:t>
      </w:r>
      <w:r w:rsidRPr="007A2EB7">
        <w:rPr>
          <w:bCs/>
          <w:iCs/>
          <w:sz w:val="20"/>
          <w:szCs w:val="20"/>
        </w:rPr>
        <w:t>к Контракту</w:t>
      </w:r>
    </w:p>
    <w:p w14:paraId="293E0E38" w14:textId="5C1A2F3A" w:rsidR="00EB12D3" w:rsidRDefault="00EB12D3" w:rsidP="007A2EB7">
      <w:pPr>
        <w:keepNext/>
        <w:ind w:left="6804"/>
        <w:outlineLvl w:val="1"/>
        <w:rPr>
          <w:bCs/>
          <w:iCs/>
        </w:rPr>
      </w:pPr>
      <w:r w:rsidRPr="007A2EB7">
        <w:rPr>
          <w:bCs/>
          <w:iCs/>
          <w:sz w:val="20"/>
          <w:szCs w:val="20"/>
        </w:rPr>
        <w:t>от «__» __________202</w:t>
      </w:r>
      <w:r w:rsidR="007A2EB7">
        <w:rPr>
          <w:bCs/>
          <w:iCs/>
          <w:sz w:val="20"/>
          <w:szCs w:val="20"/>
        </w:rPr>
        <w:t>5</w:t>
      </w:r>
      <w:r w:rsidRPr="007A2EB7">
        <w:rPr>
          <w:bCs/>
          <w:iCs/>
          <w:sz w:val="20"/>
          <w:szCs w:val="20"/>
        </w:rPr>
        <w:t xml:space="preserve"> г. № </w:t>
      </w:r>
      <w:r w:rsidR="00130927">
        <w:rPr>
          <w:bCs/>
          <w:iCs/>
          <w:sz w:val="20"/>
          <w:szCs w:val="20"/>
        </w:rPr>
        <w:t>33-05/25</w:t>
      </w:r>
      <w:r w:rsidRPr="007A2EB7">
        <w:rPr>
          <w:bCs/>
          <w:iCs/>
          <w:sz w:val="20"/>
          <w:szCs w:val="20"/>
        </w:rPr>
        <w:br/>
        <w:t>форма акта сдачи-приемки законченного строительством объекта</w:t>
      </w:r>
    </w:p>
    <w:p w14:paraId="4CB44E57" w14:textId="77777777" w:rsidR="00EB12D3" w:rsidRDefault="00EB12D3" w:rsidP="00EB12D3">
      <w:pPr>
        <w:keepNext/>
        <w:spacing w:before="240" w:after="60"/>
        <w:jc w:val="center"/>
        <w:outlineLvl w:val="1"/>
        <w:rPr>
          <w:b/>
          <w:bCs/>
          <w:iCs/>
        </w:rPr>
      </w:pPr>
      <w:bookmarkStart w:id="22" w:name="P902"/>
      <w:bookmarkEnd w:id="22"/>
      <w:r>
        <w:rPr>
          <w:b/>
          <w:iCs/>
        </w:rPr>
        <w:t xml:space="preserve">АКТ </w:t>
      </w:r>
      <w:r>
        <w:rPr>
          <w:b/>
          <w:bCs/>
          <w:iCs/>
        </w:rPr>
        <w:t xml:space="preserve">СДАЧИ-ПРИЕМКИ ЗАКОНЧЕННОГО </w:t>
      </w:r>
      <w:r w:rsidR="00197BBD">
        <w:rPr>
          <w:b/>
          <w:bCs/>
          <w:iCs/>
        </w:rPr>
        <w:t xml:space="preserve">СТРОИТЕЛЬСТВОМ </w:t>
      </w:r>
      <w:r>
        <w:rPr>
          <w:b/>
          <w:bCs/>
          <w:iCs/>
        </w:rPr>
        <w:t>ОБЪЕКТА</w:t>
      </w:r>
    </w:p>
    <w:p w14:paraId="3C2E2AD6" w14:textId="77777777" w:rsidR="00EB12D3" w:rsidRDefault="00EB12D3" w:rsidP="00EB12D3">
      <w:pPr>
        <w:widowControl w:val="0"/>
        <w:spacing w:before="100" w:beforeAutospacing="1" w:after="100" w:afterAutospacing="1"/>
        <w:jc w:val="both"/>
      </w:pPr>
      <w:r>
        <w:t>г. Кострома</w:t>
      </w:r>
      <w:r>
        <w:tab/>
      </w:r>
      <w:r>
        <w:tab/>
      </w:r>
      <w:r>
        <w:tab/>
      </w:r>
      <w:r>
        <w:tab/>
      </w:r>
      <w:r>
        <w:tab/>
      </w:r>
      <w:r>
        <w:tab/>
      </w:r>
      <w:r>
        <w:tab/>
      </w:r>
      <w:r>
        <w:tab/>
      </w:r>
      <w:r>
        <w:tab/>
        <w:t>"__" ________ 20__ г.</w:t>
      </w:r>
    </w:p>
    <w:p w14:paraId="522E154E" w14:textId="77777777" w:rsidR="00EB12D3" w:rsidRDefault="00EB12D3" w:rsidP="00EB12D3">
      <w:pPr>
        <w:widowControl w:val="0"/>
        <w:ind w:firstLine="720"/>
        <w:jc w:val="both"/>
      </w:pPr>
      <w:r>
        <w:t>____________________________________________________________________________________________________________, именуемое в дальнейшем "Заказчик", в лице ___________________________________________________________________, действующего на основании ________________________________________________, с одной стороны, и ________________________________________________________, именуемый в дальнейшем "Подрядчик", в лице ________________________________, действующего на основании ________________________________________________, составили настоящий акт о нижеследующем:</w:t>
      </w:r>
    </w:p>
    <w:p w14:paraId="4CF428B4" w14:textId="77777777" w:rsidR="00EB12D3" w:rsidRDefault="00EB12D3" w:rsidP="00EB12D3">
      <w:pPr>
        <w:widowControl w:val="0"/>
        <w:ind w:firstLine="720"/>
        <w:jc w:val="both"/>
      </w:pPr>
    </w:p>
    <w:p w14:paraId="4DCA5349" w14:textId="77777777" w:rsidR="00EB12D3" w:rsidRDefault="00EB12D3" w:rsidP="00EB12D3">
      <w:pPr>
        <w:widowControl w:val="0"/>
        <w:ind w:firstLine="720"/>
        <w:jc w:val="both"/>
      </w:pPr>
      <w:r>
        <w:t>1. В соответствии с условиями Контракта №________ от «___» ________________ 20___ г. Подрядчик построил и передал, а Заказчик принял законченный строительством Объект:</w:t>
      </w:r>
    </w:p>
    <w:p w14:paraId="65EA05D0" w14:textId="77777777" w:rsidR="00EB12D3" w:rsidRDefault="00EB12D3" w:rsidP="00EB12D3">
      <w:pPr>
        <w:widowControl w:val="0"/>
        <w:jc w:val="both"/>
      </w:pPr>
      <w:r>
        <w:t>_________________________________________________________________________________</w:t>
      </w:r>
    </w:p>
    <w:p w14:paraId="5DEDE4C9" w14:textId="77777777" w:rsidR="00EB12D3" w:rsidRDefault="00EB12D3" w:rsidP="00EB12D3">
      <w:pPr>
        <w:widowControl w:val="0"/>
        <w:jc w:val="center"/>
        <w:rPr>
          <w:i/>
          <w:iCs/>
        </w:rPr>
      </w:pPr>
      <w:r>
        <w:rPr>
          <w:i/>
          <w:iCs/>
        </w:rPr>
        <w:t>(Наименование Объекта - указать в соответствии с утвержденной проектной документацией)</w:t>
      </w:r>
    </w:p>
    <w:p w14:paraId="0A6EE643" w14:textId="77777777" w:rsidR="00EB12D3" w:rsidRDefault="00EB12D3" w:rsidP="00EB12D3">
      <w:pPr>
        <w:widowControl w:val="0"/>
        <w:jc w:val="both"/>
      </w:pPr>
      <w:r>
        <w:t>_________________________________________________________________________________</w:t>
      </w:r>
    </w:p>
    <w:p w14:paraId="5B8459C0" w14:textId="77777777" w:rsidR="00EB12D3" w:rsidRDefault="00EB12D3" w:rsidP="00EB12D3">
      <w:pPr>
        <w:widowControl w:val="0"/>
        <w:jc w:val="center"/>
        <w:rPr>
          <w:i/>
          <w:iCs/>
        </w:rPr>
      </w:pPr>
      <w:r>
        <w:rPr>
          <w:i/>
          <w:iCs/>
        </w:rPr>
        <w:t>(Место нахождения объекта - указать адрес, присвоенный Объекту; адрес земельного участка, на котором размещается Объект)</w:t>
      </w:r>
    </w:p>
    <w:p w14:paraId="7F740A8A" w14:textId="77777777" w:rsidR="00EB12D3" w:rsidRDefault="00EB12D3" w:rsidP="00EB12D3">
      <w:pPr>
        <w:widowControl w:val="0"/>
        <w:jc w:val="both"/>
      </w:pPr>
      <w:r>
        <w:t>_________________________________________________________________________________</w:t>
      </w:r>
    </w:p>
    <w:p w14:paraId="21C550A3" w14:textId="77777777" w:rsidR="00EB12D3" w:rsidRDefault="00EB12D3" w:rsidP="00EB12D3">
      <w:pPr>
        <w:widowControl w:val="0"/>
        <w:spacing w:after="240"/>
        <w:jc w:val="center"/>
        <w:rPr>
          <w:i/>
          <w:iCs/>
        </w:rPr>
      </w:pPr>
      <w:r>
        <w:rPr>
          <w:i/>
          <w:iCs/>
        </w:rPr>
        <w:t>(Сведения о земельном участке, на котором размещается Объект, - указать кадастровый номер земельного участка)</w:t>
      </w:r>
    </w:p>
    <w:p w14:paraId="29B34479" w14:textId="77777777" w:rsidR="00EB12D3" w:rsidRDefault="00EB12D3" w:rsidP="00EB12D3">
      <w:pPr>
        <w:widowControl w:val="0"/>
        <w:ind w:firstLine="720"/>
        <w:jc w:val="both"/>
      </w:pPr>
      <w:r>
        <w:t>2. Строительство Объекта производилось в соответствии с разрешением на строительство:</w:t>
      </w:r>
    </w:p>
    <w:p w14:paraId="5D56A5D4" w14:textId="77777777" w:rsidR="00EB12D3" w:rsidRDefault="00EB12D3" w:rsidP="00EB12D3">
      <w:pPr>
        <w:widowControl w:val="0"/>
        <w:jc w:val="both"/>
      </w:pPr>
      <w:r>
        <w:t>_________________________________________________________________________________</w:t>
      </w:r>
    </w:p>
    <w:p w14:paraId="6024A7FB" w14:textId="77777777" w:rsidR="00EB12D3" w:rsidRDefault="00EB12D3" w:rsidP="00EB12D3">
      <w:pPr>
        <w:widowControl w:val="0"/>
        <w:spacing w:after="240"/>
        <w:ind w:firstLine="720"/>
        <w:jc w:val="center"/>
        <w:rPr>
          <w:i/>
          <w:iCs/>
        </w:rPr>
      </w:pPr>
      <w:r>
        <w:rPr>
          <w:i/>
          <w:iCs/>
        </w:rPr>
        <w:t>(Дата и номер разрешения на строительство)</w:t>
      </w:r>
    </w:p>
    <w:p w14:paraId="794D2C96" w14:textId="77777777" w:rsidR="00EB12D3" w:rsidRDefault="00EB12D3" w:rsidP="00EB12D3">
      <w:pPr>
        <w:widowControl w:val="0"/>
        <w:ind w:firstLine="720"/>
        <w:jc w:val="both"/>
      </w:pPr>
      <w:r>
        <w:t>3. Проектная документация на строительство разработана:</w:t>
      </w:r>
    </w:p>
    <w:p w14:paraId="20B45F9E" w14:textId="77777777" w:rsidR="00EB12D3" w:rsidRDefault="00EB12D3" w:rsidP="00EB12D3">
      <w:pPr>
        <w:widowControl w:val="0"/>
        <w:jc w:val="both"/>
      </w:pPr>
      <w:r>
        <w:t>_________________________________________________________________________________</w:t>
      </w:r>
    </w:p>
    <w:p w14:paraId="42C5043E" w14:textId="77777777" w:rsidR="00EB12D3" w:rsidRDefault="00EB12D3" w:rsidP="00EB12D3">
      <w:pPr>
        <w:widowControl w:val="0"/>
        <w:jc w:val="center"/>
        <w:rPr>
          <w:i/>
          <w:iCs/>
        </w:rPr>
      </w:pPr>
      <w:r>
        <w:rPr>
          <w:i/>
          <w:iCs/>
        </w:rPr>
        <w:t>(наименование организации и ее реквизиты)</w:t>
      </w:r>
    </w:p>
    <w:p w14:paraId="1B40A22E" w14:textId="77777777" w:rsidR="00EB12D3" w:rsidRDefault="00EB12D3" w:rsidP="00EB12D3">
      <w:pPr>
        <w:widowControl w:val="0"/>
        <w:jc w:val="both"/>
      </w:pPr>
      <w:r>
        <w:t>_________________________________________________________________________________</w:t>
      </w:r>
    </w:p>
    <w:p w14:paraId="199A8885" w14:textId="77777777" w:rsidR="00EB12D3" w:rsidRDefault="00EB12D3" w:rsidP="00EB12D3">
      <w:pPr>
        <w:widowControl w:val="0"/>
        <w:jc w:val="center"/>
        <w:rPr>
          <w:i/>
          <w:iCs/>
        </w:rPr>
      </w:pPr>
      <w:r>
        <w:rPr>
          <w:i/>
          <w:iCs/>
        </w:rPr>
        <w:t>(Шифр проектной документации)</w:t>
      </w:r>
    </w:p>
    <w:p w14:paraId="58740692" w14:textId="77777777" w:rsidR="00EB12D3" w:rsidRDefault="00EB12D3" w:rsidP="00EB12D3">
      <w:pPr>
        <w:widowControl w:val="0"/>
        <w:jc w:val="both"/>
      </w:pPr>
      <w:r>
        <w:t>_________________________________________________________________________________</w:t>
      </w:r>
    </w:p>
    <w:p w14:paraId="762CE7FA" w14:textId="77777777" w:rsidR="00EB12D3" w:rsidRDefault="00EB12D3" w:rsidP="00EB12D3">
      <w:pPr>
        <w:widowControl w:val="0"/>
        <w:spacing w:after="240"/>
        <w:jc w:val="center"/>
        <w:rPr>
          <w:i/>
          <w:iCs/>
        </w:rPr>
      </w:pPr>
      <w:r>
        <w:rPr>
          <w:i/>
          <w:iCs/>
        </w:rPr>
        <w:t>(дата и номер документа об утверждении проектной документации)</w:t>
      </w:r>
    </w:p>
    <w:p w14:paraId="33CC52F7" w14:textId="77777777" w:rsidR="00EB12D3" w:rsidRDefault="00EB12D3" w:rsidP="00EB12D3">
      <w:pPr>
        <w:widowControl w:val="0"/>
        <w:ind w:firstLine="720"/>
        <w:jc w:val="both"/>
      </w:pPr>
      <w:r>
        <w:t>4. Строительно-монтажные работы осуществлены Подрядчиком в сроки:</w:t>
      </w:r>
    </w:p>
    <w:p w14:paraId="40978BFF" w14:textId="77777777" w:rsidR="00EB12D3" w:rsidRDefault="00EB12D3" w:rsidP="00EB12D3">
      <w:pPr>
        <w:widowControl w:val="0"/>
        <w:jc w:val="both"/>
      </w:pPr>
      <w:r>
        <w:t>Начало работ: ____________________________________________________________________</w:t>
      </w:r>
    </w:p>
    <w:p w14:paraId="10E28D4E" w14:textId="77777777" w:rsidR="00EB12D3" w:rsidRDefault="00EB12D3" w:rsidP="00EB12D3">
      <w:pPr>
        <w:widowControl w:val="0"/>
        <w:ind w:firstLine="4678"/>
        <w:jc w:val="both"/>
        <w:rPr>
          <w:i/>
          <w:iCs/>
        </w:rPr>
      </w:pPr>
      <w:r>
        <w:rPr>
          <w:i/>
          <w:iCs/>
        </w:rPr>
        <w:t>(месяц, год)</w:t>
      </w:r>
    </w:p>
    <w:p w14:paraId="5E53B0BE" w14:textId="77777777" w:rsidR="00EB12D3" w:rsidRDefault="00EB12D3" w:rsidP="00EB12D3">
      <w:pPr>
        <w:widowControl w:val="0"/>
        <w:jc w:val="both"/>
      </w:pPr>
      <w:r>
        <w:t>Окончание работ: _________________________________________________________________</w:t>
      </w:r>
    </w:p>
    <w:p w14:paraId="4BB046D5" w14:textId="77777777" w:rsidR="00EB12D3" w:rsidRDefault="00EB12D3" w:rsidP="00EB12D3">
      <w:pPr>
        <w:widowControl w:val="0"/>
        <w:spacing w:after="240"/>
        <w:ind w:firstLine="4678"/>
        <w:jc w:val="both"/>
        <w:rPr>
          <w:i/>
          <w:iCs/>
        </w:rPr>
      </w:pPr>
      <w:r>
        <w:rPr>
          <w:i/>
          <w:iCs/>
        </w:rPr>
        <w:t>(месяц, год)</w:t>
      </w:r>
    </w:p>
    <w:p w14:paraId="449A431A" w14:textId="77777777" w:rsidR="00EB12D3" w:rsidRDefault="00EB12D3" w:rsidP="00EB12D3">
      <w:pPr>
        <w:widowControl w:val="0"/>
        <w:ind w:firstLine="720"/>
        <w:jc w:val="both"/>
      </w:pPr>
      <w:r>
        <w:t>5. Подрядчик передал исполнительную документацию на выполненные работы в соответствии с прилагаемым перечнем документов, входящих в состав такой документации.</w:t>
      </w:r>
    </w:p>
    <w:p w14:paraId="6D0D2199" w14:textId="77777777" w:rsidR="00EB12D3" w:rsidRDefault="00EB12D3" w:rsidP="00EB12D3">
      <w:pPr>
        <w:widowControl w:val="0"/>
        <w:ind w:firstLine="720"/>
        <w:jc w:val="both"/>
      </w:pPr>
      <w:r>
        <w:t>6. Законченный строительством Объект имеет следующие основные параметры:</w:t>
      </w:r>
    </w:p>
    <w:p w14:paraId="2BCECCAA" w14:textId="77777777" w:rsidR="00EB12D3" w:rsidRDefault="00EB12D3" w:rsidP="00EB12D3">
      <w:pPr>
        <w:jc w:val="both"/>
      </w:pPr>
    </w:p>
    <w:tbl>
      <w:tblPr>
        <w:tblW w:w="10065" w:type="dxa"/>
        <w:tblInd w:w="62" w:type="dxa"/>
        <w:tblLayout w:type="fixed"/>
        <w:tblCellMar>
          <w:top w:w="102" w:type="dxa"/>
          <w:left w:w="62" w:type="dxa"/>
          <w:bottom w:w="102" w:type="dxa"/>
          <w:right w:w="62" w:type="dxa"/>
        </w:tblCellMar>
        <w:tblLook w:val="04A0" w:firstRow="1" w:lastRow="0" w:firstColumn="1" w:lastColumn="0" w:noHBand="0" w:noVBand="1"/>
      </w:tblPr>
      <w:tblGrid>
        <w:gridCol w:w="1474"/>
        <w:gridCol w:w="1301"/>
        <w:gridCol w:w="1576"/>
        <w:gridCol w:w="1746"/>
        <w:gridCol w:w="1774"/>
        <w:gridCol w:w="2194"/>
      </w:tblGrid>
      <w:tr w:rsidR="00EB12D3" w14:paraId="540393F0" w14:textId="77777777" w:rsidTr="00EB12D3">
        <w:trPr>
          <w:trHeight w:val="20"/>
        </w:trPr>
        <w:tc>
          <w:tcPr>
            <w:tcW w:w="1473" w:type="dxa"/>
            <w:vMerge w:val="restart"/>
            <w:tcBorders>
              <w:top w:val="single" w:sz="4" w:space="0" w:color="000000"/>
              <w:left w:val="single" w:sz="4" w:space="0" w:color="000000"/>
              <w:bottom w:val="single" w:sz="4" w:space="0" w:color="000000"/>
              <w:right w:val="single" w:sz="4" w:space="0" w:color="000000"/>
            </w:tcBorders>
            <w:hideMark/>
          </w:tcPr>
          <w:p w14:paraId="378E66C2" w14:textId="77777777" w:rsidR="00EB12D3" w:rsidRDefault="00EB12D3">
            <w:pPr>
              <w:jc w:val="center"/>
              <w:rPr>
                <w:lang w:eastAsia="en-US"/>
              </w:rPr>
            </w:pPr>
            <w:r>
              <w:rPr>
                <w:lang w:eastAsia="en-US"/>
              </w:rPr>
              <w:t>Параметры Объекта</w:t>
            </w:r>
          </w:p>
        </w:tc>
        <w:tc>
          <w:tcPr>
            <w:tcW w:w="1301" w:type="dxa"/>
            <w:vMerge w:val="restart"/>
            <w:tcBorders>
              <w:top w:val="single" w:sz="4" w:space="0" w:color="000000"/>
              <w:left w:val="single" w:sz="4" w:space="0" w:color="000000"/>
              <w:bottom w:val="single" w:sz="4" w:space="0" w:color="000000"/>
              <w:right w:val="single" w:sz="4" w:space="0" w:color="000000"/>
            </w:tcBorders>
            <w:hideMark/>
          </w:tcPr>
          <w:p w14:paraId="6D08E183" w14:textId="77777777" w:rsidR="00EB12D3" w:rsidRDefault="00EB12D3">
            <w:pPr>
              <w:jc w:val="center"/>
              <w:rPr>
                <w:lang w:eastAsia="en-US"/>
              </w:rPr>
            </w:pPr>
            <w:r>
              <w:rPr>
                <w:lang w:eastAsia="en-US"/>
              </w:rPr>
              <w:t>Единица измерения</w:t>
            </w:r>
          </w:p>
        </w:tc>
        <w:tc>
          <w:tcPr>
            <w:tcW w:w="3322" w:type="dxa"/>
            <w:gridSpan w:val="2"/>
            <w:tcBorders>
              <w:top w:val="single" w:sz="4" w:space="0" w:color="000000"/>
              <w:left w:val="single" w:sz="4" w:space="0" w:color="000000"/>
              <w:bottom w:val="single" w:sz="4" w:space="0" w:color="000000"/>
              <w:right w:val="single" w:sz="4" w:space="0" w:color="000000"/>
            </w:tcBorders>
            <w:hideMark/>
          </w:tcPr>
          <w:p w14:paraId="08C051E8" w14:textId="77777777" w:rsidR="00EB12D3" w:rsidRDefault="00EB12D3">
            <w:pPr>
              <w:jc w:val="center"/>
              <w:rPr>
                <w:lang w:eastAsia="en-US"/>
              </w:rPr>
            </w:pPr>
            <w:r>
              <w:rPr>
                <w:lang w:eastAsia="en-US"/>
              </w:rPr>
              <w:t>По проекту</w:t>
            </w:r>
          </w:p>
        </w:tc>
        <w:tc>
          <w:tcPr>
            <w:tcW w:w="3968" w:type="dxa"/>
            <w:gridSpan w:val="2"/>
            <w:tcBorders>
              <w:top w:val="single" w:sz="4" w:space="0" w:color="000000"/>
              <w:left w:val="single" w:sz="4" w:space="0" w:color="000000"/>
              <w:bottom w:val="single" w:sz="4" w:space="0" w:color="000000"/>
              <w:right w:val="single" w:sz="4" w:space="0" w:color="000000"/>
            </w:tcBorders>
            <w:hideMark/>
          </w:tcPr>
          <w:p w14:paraId="5512F9BC" w14:textId="77777777" w:rsidR="00EB12D3" w:rsidRDefault="00EB12D3">
            <w:pPr>
              <w:jc w:val="center"/>
              <w:rPr>
                <w:lang w:eastAsia="en-US"/>
              </w:rPr>
            </w:pPr>
            <w:r>
              <w:rPr>
                <w:lang w:eastAsia="en-US"/>
              </w:rPr>
              <w:t>Фактически</w:t>
            </w:r>
          </w:p>
        </w:tc>
      </w:tr>
      <w:tr w:rsidR="00EB12D3" w14:paraId="2A3A77D9" w14:textId="77777777" w:rsidTr="00EB12D3">
        <w:trPr>
          <w:trHeight w:val="614"/>
        </w:trPr>
        <w:tc>
          <w:tcPr>
            <w:tcW w:w="1473" w:type="dxa"/>
            <w:vMerge/>
            <w:tcBorders>
              <w:top w:val="single" w:sz="4" w:space="0" w:color="000000"/>
              <w:left w:val="single" w:sz="4" w:space="0" w:color="000000"/>
              <w:bottom w:val="single" w:sz="4" w:space="0" w:color="000000"/>
              <w:right w:val="single" w:sz="4" w:space="0" w:color="000000"/>
            </w:tcBorders>
            <w:vAlign w:val="center"/>
            <w:hideMark/>
          </w:tcPr>
          <w:p w14:paraId="284F3495" w14:textId="77777777" w:rsidR="00EB12D3" w:rsidRDefault="00EB12D3">
            <w:pPr>
              <w:rPr>
                <w:lang w:eastAsia="en-US"/>
              </w:rPr>
            </w:pPr>
          </w:p>
        </w:tc>
        <w:tc>
          <w:tcPr>
            <w:tcW w:w="1301" w:type="dxa"/>
            <w:vMerge/>
            <w:tcBorders>
              <w:top w:val="single" w:sz="4" w:space="0" w:color="000000"/>
              <w:left w:val="single" w:sz="4" w:space="0" w:color="000000"/>
              <w:bottom w:val="single" w:sz="4" w:space="0" w:color="000000"/>
              <w:right w:val="single" w:sz="4" w:space="0" w:color="000000"/>
            </w:tcBorders>
            <w:vAlign w:val="center"/>
            <w:hideMark/>
          </w:tcPr>
          <w:p w14:paraId="01A0FC2B" w14:textId="77777777" w:rsidR="00EB12D3" w:rsidRDefault="00EB12D3">
            <w:pPr>
              <w:rPr>
                <w:lang w:eastAsia="en-US"/>
              </w:rPr>
            </w:pPr>
          </w:p>
        </w:tc>
        <w:tc>
          <w:tcPr>
            <w:tcW w:w="1576" w:type="dxa"/>
            <w:tcBorders>
              <w:top w:val="single" w:sz="4" w:space="0" w:color="000000"/>
              <w:left w:val="single" w:sz="4" w:space="0" w:color="000000"/>
              <w:bottom w:val="single" w:sz="4" w:space="0" w:color="000000"/>
              <w:right w:val="single" w:sz="4" w:space="0" w:color="000000"/>
            </w:tcBorders>
            <w:hideMark/>
          </w:tcPr>
          <w:p w14:paraId="17F6AE67" w14:textId="77777777" w:rsidR="00EB12D3" w:rsidRDefault="00EB12D3">
            <w:pPr>
              <w:jc w:val="center"/>
              <w:rPr>
                <w:lang w:eastAsia="en-US"/>
              </w:rPr>
            </w:pPr>
            <w:r>
              <w:rPr>
                <w:lang w:eastAsia="en-US"/>
              </w:rPr>
              <w:t xml:space="preserve">общая с учетом ранее </w:t>
            </w:r>
            <w:r>
              <w:rPr>
                <w:lang w:eastAsia="en-US"/>
              </w:rPr>
              <w:lastRenderedPageBreak/>
              <w:t>принятых</w:t>
            </w:r>
          </w:p>
        </w:tc>
        <w:tc>
          <w:tcPr>
            <w:tcW w:w="1746" w:type="dxa"/>
            <w:tcBorders>
              <w:top w:val="single" w:sz="4" w:space="0" w:color="000000"/>
              <w:left w:val="single" w:sz="4" w:space="0" w:color="000000"/>
              <w:bottom w:val="single" w:sz="4" w:space="0" w:color="000000"/>
              <w:right w:val="single" w:sz="4" w:space="0" w:color="000000"/>
            </w:tcBorders>
            <w:hideMark/>
          </w:tcPr>
          <w:p w14:paraId="6D8D6269" w14:textId="77777777" w:rsidR="00EB12D3" w:rsidRDefault="00EB12D3">
            <w:pPr>
              <w:jc w:val="center"/>
              <w:rPr>
                <w:lang w:eastAsia="en-US"/>
              </w:rPr>
            </w:pPr>
            <w:r>
              <w:rPr>
                <w:lang w:eastAsia="en-US"/>
              </w:rPr>
              <w:lastRenderedPageBreak/>
              <w:t xml:space="preserve">в том числе пускового </w:t>
            </w:r>
            <w:r>
              <w:rPr>
                <w:lang w:eastAsia="en-US"/>
              </w:rPr>
              <w:lastRenderedPageBreak/>
              <w:t>комплекса или очереди</w:t>
            </w:r>
          </w:p>
        </w:tc>
        <w:tc>
          <w:tcPr>
            <w:tcW w:w="1774" w:type="dxa"/>
            <w:tcBorders>
              <w:top w:val="single" w:sz="4" w:space="0" w:color="000000"/>
              <w:left w:val="single" w:sz="4" w:space="0" w:color="000000"/>
              <w:bottom w:val="single" w:sz="4" w:space="0" w:color="000000"/>
              <w:right w:val="single" w:sz="4" w:space="0" w:color="000000"/>
            </w:tcBorders>
            <w:hideMark/>
          </w:tcPr>
          <w:p w14:paraId="640535F0" w14:textId="77777777" w:rsidR="00EB12D3" w:rsidRDefault="00EB12D3">
            <w:pPr>
              <w:jc w:val="center"/>
              <w:rPr>
                <w:lang w:eastAsia="en-US"/>
              </w:rPr>
            </w:pPr>
            <w:r>
              <w:rPr>
                <w:lang w:eastAsia="en-US"/>
              </w:rPr>
              <w:lastRenderedPageBreak/>
              <w:t>общая с учетом ранее принятых</w:t>
            </w:r>
          </w:p>
        </w:tc>
        <w:tc>
          <w:tcPr>
            <w:tcW w:w="2194" w:type="dxa"/>
            <w:tcBorders>
              <w:top w:val="single" w:sz="4" w:space="0" w:color="000000"/>
              <w:left w:val="single" w:sz="4" w:space="0" w:color="000000"/>
              <w:bottom w:val="single" w:sz="4" w:space="0" w:color="000000"/>
              <w:right w:val="single" w:sz="4" w:space="0" w:color="000000"/>
            </w:tcBorders>
            <w:hideMark/>
          </w:tcPr>
          <w:p w14:paraId="36F32E0D" w14:textId="77777777" w:rsidR="00EB12D3" w:rsidRDefault="00EB12D3">
            <w:pPr>
              <w:jc w:val="center"/>
              <w:rPr>
                <w:lang w:eastAsia="en-US"/>
              </w:rPr>
            </w:pPr>
            <w:r>
              <w:rPr>
                <w:lang w:eastAsia="en-US"/>
              </w:rPr>
              <w:t xml:space="preserve">в том числе пускового </w:t>
            </w:r>
            <w:r>
              <w:rPr>
                <w:lang w:eastAsia="en-US"/>
              </w:rPr>
              <w:lastRenderedPageBreak/>
              <w:t>комплекса или очереди</w:t>
            </w:r>
          </w:p>
        </w:tc>
      </w:tr>
      <w:tr w:rsidR="00EB12D3" w14:paraId="4945BB37" w14:textId="77777777" w:rsidTr="00EB12D3">
        <w:trPr>
          <w:trHeight w:val="92"/>
        </w:trPr>
        <w:tc>
          <w:tcPr>
            <w:tcW w:w="1473" w:type="dxa"/>
            <w:tcBorders>
              <w:top w:val="single" w:sz="4" w:space="0" w:color="000000"/>
              <w:left w:val="single" w:sz="4" w:space="0" w:color="000000"/>
              <w:bottom w:val="single" w:sz="4" w:space="0" w:color="000000"/>
              <w:right w:val="single" w:sz="4" w:space="0" w:color="000000"/>
            </w:tcBorders>
            <w:hideMark/>
          </w:tcPr>
          <w:p w14:paraId="2014927B" w14:textId="77777777" w:rsidR="00EB12D3" w:rsidRDefault="00EB12D3">
            <w:pPr>
              <w:jc w:val="center"/>
              <w:rPr>
                <w:lang w:eastAsia="en-US"/>
              </w:rPr>
            </w:pPr>
            <w:r>
              <w:rPr>
                <w:lang w:eastAsia="en-US"/>
              </w:rPr>
              <w:lastRenderedPageBreak/>
              <w:t>1</w:t>
            </w:r>
          </w:p>
        </w:tc>
        <w:tc>
          <w:tcPr>
            <w:tcW w:w="1301" w:type="dxa"/>
            <w:tcBorders>
              <w:top w:val="single" w:sz="4" w:space="0" w:color="000000"/>
              <w:left w:val="single" w:sz="4" w:space="0" w:color="000000"/>
              <w:bottom w:val="single" w:sz="4" w:space="0" w:color="000000"/>
              <w:right w:val="single" w:sz="4" w:space="0" w:color="000000"/>
            </w:tcBorders>
            <w:hideMark/>
          </w:tcPr>
          <w:p w14:paraId="50443992" w14:textId="77777777" w:rsidR="00EB12D3" w:rsidRDefault="00EB12D3">
            <w:pPr>
              <w:jc w:val="center"/>
              <w:rPr>
                <w:lang w:eastAsia="en-US"/>
              </w:rPr>
            </w:pPr>
            <w:r>
              <w:rPr>
                <w:lang w:eastAsia="en-US"/>
              </w:rPr>
              <w:t>2</w:t>
            </w:r>
          </w:p>
        </w:tc>
        <w:tc>
          <w:tcPr>
            <w:tcW w:w="1576" w:type="dxa"/>
            <w:tcBorders>
              <w:top w:val="single" w:sz="4" w:space="0" w:color="000000"/>
              <w:left w:val="single" w:sz="4" w:space="0" w:color="000000"/>
              <w:bottom w:val="single" w:sz="4" w:space="0" w:color="000000"/>
              <w:right w:val="single" w:sz="4" w:space="0" w:color="000000"/>
            </w:tcBorders>
            <w:hideMark/>
          </w:tcPr>
          <w:p w14:paraId="64617B6A" w14:textId="77777777" w:rsidR="00EB12D3" w:rsidRDefault="00EB12D3">
            <w:pPr>
              <w:jc w:val="center"/>
              <w:rPr>
                <w:lang w:eastAsia="en-US"/>
              </w:rPr>
            </w:pPr>
            <w:r>
              <w:rPr>
                <w:lang w:eastAsia="en-US"/>
              </w:rPr>
              <w:t>3</w:t>
            </w:r>
          </w:p>
        </w:tc>
        <w:tc>
          <w:tcPr>
            <w:tcW w:w="1746" w:type="dxa"/>
            <w:tcBorders>
              <w:top w:val="single" w:sz="4" w:space="0" w:color="000000"/>
              <w:left w:val="single" w:sz="4" w:space="0" w:color="000000"/>
              <w:bottom w:val="single" w:sz="4" w:space="0" w:color="000000"/>
              <w:right w:val="single" w:sz="4" w:space="0" w:color="000000"/>
            </w:tcBorders>
            <w:hideMark/>
          </w:tcPr>
          <w:p w14:paraId="0AC8887F" w14:textId="77777777" w:rsidR="00EB12D3" w:rsidRDefault="00EB12D3">
            <w:pPr>
              <w:jc w:val="center"/>
              <w:rPr>
                <w:lang w:eastAsia="en-US"/>
              </w:rPr>
            </w:pPr>
            <w:r>
              <w:rPr>
                <w:lang w:eastAsia="en-US"/>
              </w:rPr>
              <w:t>4</w:t>
            </w:r>
          </w:p>
        </w:tc>
        <w:tc>
          <w:tcPr>
            <w:tcW w:w="1774" w:type="dxa"/>
            <w:tcBorders>
              <w:top w:val="single" w:sz="4" w:space="0" w:color="000000"/>
              <w:left w:val="single" w:sz="4" w:space="0" w:color="000000"/>
              <w:bottom w:val="single" w:sz="4" w:space="0" w:color="000000"/>
              <w:right w:val="single" w:sz="4" w:space="0" w:color="000000"/>
            </w:tcBorders>
            <w:hideMark/>
          </w:tcPr>
          <w:p w14:paraId="4A2934B2" w14:textId="77777777" w:rsidR="00EB12D3" w:rsidRDefault="00EB12D3">
            <w:pPr>
              <w:jc w:val="center"/>
              <w:rPr>
                <w:lang w:eastAsia="en-US"/>
              </w:rPr>
            </w:pPr>
            <w:r>
              <w:rPr>
                <w:lang w:eastAsia="en-US"/>
              </w:rPr>
              <w:t>5</w:t>
            </w:r>
          </w:p>
        </w:tc>
        <w:tc>
          <w:tcPr>
            <w:tcW w:w="2194" w:type="dxa"/>
            <w:tcBorders>
              <w:top w:val="single" w:sz="4" w:space="0" w:color="000000"/>
              <w:left w:val="single" w:sz="4" w:space="0" w:color="000000"/>
              <w:bottom w:val="single" w:sz="4" w:space="0" w:color="000000"/>
              <w:right w:val="single" w:sz="4" w:space="0" w:color="000000"/>
            </w:tcBorders>
            <w:hideMark/>
          </w:tcPr>
          <w:p w14:paraId="29D77239" w14:textId="77777777" w:rsidR="00EB12D3" w:rsidRDefault="00EB12D3">
            <w:pPr>
              <w:jc w:val="center"/>
              <w:rPr>
                <w:lang w:eastAsia="en-US"/>
              </w:rPr>
            </w:pPr>
            <w:r>
              <w:rPr>
                <w:lang w:eastAsia="en-US"/>
              </w:rPr>
              <w:t>6</w:t>
            </w:r>
          </w:p>
        </w:tc>
      </w:tr>
      <w:tr w:rsidR="00EB12D3" w14:paraId="739B0CCD" w14:textId="77777777" w:rsidTr="00EB12D3">
        <w:tc>
          <w:tcPr>
            <w:tcW w:w="1473" w:type="dxa"/>
            <w:tcBorders>
              <w:top w:val="single" w:sz="4" w:space="0" w:color="000000"/>
              <w:left w:val="single" w:sz="4" w:space="0" w:color="000000"/>
              <w:bottom w:val="single" w:sz="4" w:space="0" w:color="000000"/>
              <w:right w:val="single" w:sz="4" w:space="0" w:color="000000"/>
            </w:tcBorders>
          </w:tcPr>
          <w:p w14:paraId="132C03E6" w14:textId="77777777" w:rsidR="00EB12D3" w:rsidRDefault="00EB12D3">
            <w:pPr>
              <w:rPr>
                <w:lang w:eastAsia="en-US"/>
              </w:rPr>
            </w:pPr>
          </w:p>
        </w:tc>
        <w:tc>
          <w:tcPr>
            <w:tcW w:w="1301" w:type="dxa"/>
            <w:tcBorders>
              <w:top w:val="single" w:sz="4" w:space="0" w:color="000000"/>
              <w:left w:val="single" w:sz="4" w:space="0" w:color="000000"/>
              <w:bottom w:val="single" w:sz="4" w:space="0" w:color="000000"/>
              <w:right w:val="single" w:sz="4" w:space="0" w:color="000000"/>
            </w:tcBorders>
          </w:tcPr>
          <w:p w14:paraId="1A9E5D02" w14:textId="77777777" w:rsidR="00EB12D3" w:rsidRDefault="00EB12D3">
            <w:pPr>
              <w:rPr>
                <w:lang w:eastAsia="en-US"/>
              </w:rPr>
            </w:pPr>
          </w:p>
        </w:tc>
        <w:tc>
          <w:tcPr>
            <w:tcW w:w="1576" w:type="dxa"/>
            <w:tcBorders>
              <w:top w:val="single" w:sz="4" w:space="0" w:color="000000"/>
              <w:left w:val="single" w:sz="4" w:space="0" w:color="000000"/>
              <w:bottom w:val="single" w:sz="4" w:space="0" w:color="000000"/>
              <w:right w:val="single" w:sz="4" w:space="0" w:color="000000"/>
            </w:tcBorders>
          </w:tcPr>
          <w:p w14:paraId="4862D005" w14:textId="77777777" w:rsidR="00EB12D3" w:rsidRDefault="00EB12D3">
            <w:pPr>
              <w:rPr>
                <w:lang w:eastAsia="en-US"/>
              </w:rPr>
            </w:pPr>
          </w:p>
        </w:tc>
        <w:tc>
          <w:tcPr>
            <w:tcW w:w="1746" w:type="dxa"/>
            <w:tcBorders>
              <w:top w:val="single" w:sz="4" w:space="0" w:color="000000"/>
              <w:left w:val="single" w:sz="4" w:space="0" w:color="000000"/>
              <w:bottom w:val="single" w:sz="4" w:space="0" w:color="000000"/>
              <w:right w:val="single" w:sz="4" w:space="0" w:color="000000"/>
            </w:tcBorders>
          </w:tcPr>
          <w:p w14:paraId="11D335CC" w14:textId="77777777" w:rsidR="00EB12D3" w:rsidRDefault="00EB12D3">
            <w:pPr>
              <w:rPr>
                <w:lang w:eastAsia="en-US"/>
              </w:rPr>
            </w:pPr>
          </w:p>
        </w:tc>
        <w:tc>
          <w:tcPr>
            <w:tcW w:w="1774" w:type="dxa"/>
            <w:tcBorders>
              <w:top w:val="single" w:sz="4" w:space="0" w:color="000000"/>
              <w:left w:val="single" w:sz="4" w:space="0" w:color="000000"/>
              <w:bottom w:val="single" w:sz="4" w:space="0" w:color="000000"/>
              <w:right w:val="single" w:sz="4" w:space="0" w:color="000000"/>
            </w:tcBorders>
          </w:tcPr>
          <w:p w14:paraId="6EC38EC0" w14:textId="77777777" w:rsidR="00EB12D3" w:rsidRDefault="00EB12D3">
            <w:pPr>
              <w:rPr>
                <w:lang w:eastAsia="en-US"/>
              </w:rPr>
            </w:pPr>
          </w:p>
        </w:tc>
        <w:tc>
          <w:tcPr>
            <w:tcW w:w="2194" w:type="dxa"/>
            <w:tcBorders>
              <w:top w:val="single" w:sz="4" w:space="0" w:color="000000"/>
              <w:left w:val="single" w:sz="4" w:space="0" w:color="000000"/>
              <w:bottom w:val="single" w:sz="4" w:space="0" w:color="000000"/>
              <w:right w:val="single" w:sz="4" w:space="0" w:color="000000"/>
            </w:tcBorders>
          </w:tcPr>
          <w:p w14:paraId="5F484C11" w14:textId="77777777" w:rsidR="00EB12D3" w:rsidRDefault="00EB12D3">
            <w:pPr>
              <w:rPr>
                <w:lang w:eastAsia="en-US"/>
              </w:rPr>
            </w:pPr>
          </w:p>
        </w:tc>
      </w:tr>
      <w:tr w:rsidR="00EB12D3" w14:paraId="1AE45E7A" w14:textId="77777777" w:rsidTr="00EB12D3">
        <w:tc>
          <w:tcPr>
            <w:tcW w:w="1473" w:type="dxa"/>
            <w:tcBorders>
              <w:top w:val="single" w:sz="4" w:space="0" w:color="000000"/>
              <w:left w:val="single" w:sz="4" w:space="0" w:color="000000"/>
              <w:bottom w:val="single" w:sz="4" w:space="0" w:color="000000"/>
              <w:right w:val="single" w:sz="4" w:space="0" w:color="000000"/>
            </w:tcBorders>
          </w:tcPr>
          <w:p w14:paraId="1E471281" w14:textId="77777777" w:rsidR="00EB12D3" w:rsidRDefault="00EB12D3">
            <w:pPr>
              <w:rPr>
                <w:lang w:eastAsia="en-US"/>
              </w:rPr>
            </w:pPr>
          </w:p>
        </w:tc>
        <w:tc>
          <w:tcPr>
            <w:tcW w:w="1301" w:type="dxa"/>
            <w:tcBorders>
              <w:top w:val="single" w:sz="4" w:space="0" w:color="000000"/>
              <w:left w:val="single" w:sz="4" w:space="0" w:color="000000"/>
              <w:bottom w:val="single" w:sz="4" w:space="0" w:color="000000"/>
              <w:right w:val="single" w:sz="4" w:space="0" w:color="000000"/>
            </w:tcBorders>
          </w:tcPr>
          <w:p w14:paraId="279DA66C" w14:textId="77777777" w:rsidR="00EB12D3" w:rsidRDefault="00EB12D3">
            <w:pPr>
              <w:rPr>
                <w:lang w:eastAsia="en-US"/>
              </w:rPr>
            </w:pPr>
          </w:p>
        </w:tc>
        <w:tc>
          <w:tcPr>
            <w:tcW w:w="1576" w:type="dxa"/>
            <w:tcBorders>
              <w:top w:val="single" w:sz="4" w:space="0" w:color="000000"/>
              <w:left w:val="single" w:sz="4" w:space="0" w:color="000000"/>
              <w:bottom w:val="single" w:sz="4" w:space="0" w:color="000000"/>
              <w:right w:val="single" w:sz="4" w:space="0" w:color="000000"/>
            </w:tcBorders>
          </w:tcPr>
          <w:p w14:paraId="6606429E" w14:textId="77777777" w:rsidR="00EB12D3" w:rsidRDefault="00EB12D3">
            <w:pPr>
              <w:rPr>
                <w:lang w:eastAsia="en-US"/>
              </w:rPr>
            </w:pPr>
          </w:p>
        </w:tc>
        <w:tc>
          <w:tcPr>
            <w:tcW w:w="1746" w:type="dxa"/>
            <w:tcBorders>
              <w:top w:val="single" w:sz="4" w:space="0" w:color="000000"/>
              <w:left w:val="single" w:sz="4" w:space="0" w:color="000000"/>
              <w:bottom w:val="single" w:sz="4" w:space="0" w:color="000000"/>
              <w:right w:val="single" w:sz="4" w:space="0" w:color="000000"/>
            </w:tcBorders>
          </w:tcPr>
          <w:p w14:paraId="193688E2" w14:textId="77777777" w:rsidR="00EB12D3" w:rsidRDefault="00EB12D3">
            <w:pPr>
              <w:rPr>
                <w:lang w:eastAsia="en-US"/>
              </w:rPr>
            </w:pPr>
          </w:p>
        </w:tc>
        <w:tc>
          <w:tcPr>
            <w:tcW w:w="1774" w:type="dxa"/>
            <w:tcBorders>
              <w:top w:val="single" w:sz="4" w:space="0" w:color="000000"/>
              <w:left w:val="single" w:sz="4" w:space="0" w:color="000000"/>
              <w:bottom w:val="single" w:sz="4" w:space="0" w:color="000000"/>
              <w:right w:val="single" w:sz="4" w:space="0" w:color="000000"/>
            </w:tcBorders>
          </w:tcPr>
          <w:p w14:paraId="5C2E05A4" w14:textId="77777777" w:rsidR="00EB12D3" w:rsidRDefault="00EB12D3">
            <w:pPr>
              <w:rPr>
                <w:lang w:eastAsia="en-US"/>
              </w:rPr>
            </w:pPr>
          </w:p>
        </w:tc>
        <w:tc>
          <w:tcPr>
            <w:tcW w:w="2194" w:type="dxa"/>
            <w:tcBorders>
              <w:top w:val="single" w:sz="4" w:space="0" w:color="000000"/>
              <w:left w:val="single" w:sz="4" w:space="0" w:color="000000"/>
              <w:bottom w:val="single" w:sz="4" w:space="0" w:color="000000"/>
              <w:right w:val="single" w:sz="4" w:space="0" w:color="000000"/>
            </w:tcBorders>
          </w:tcPr>
          <w:p w14:paraId="6C9B3F9D" w14:textId="77777777" w:rsidR="00EB12D3" w:rsidRDefault="00EB12D3">
            <w:pPr>
              <w:rPr>
                <w:lang w:eastAsia="en-US"/>
              </w:rPr>
            </w:pPr>
          </w:p>
        </w:tc>
      </w:tr>
      <w:tr w:rsidR="00EB12D3" w14:paraId="5C822ACA" w14:textId="77777777" w:rsidTr="00EB12D3">
        <w:trPr>
          <w:trHeight w:val="16"/>
        </w:trPr>
        <w:tc>
          <w:tcPr>
            <w:tcW w:w="1473" w:type="dxa"/>
            <w:tcBorders>
              <w:top w:val="single" w:sz="4" w:space="0" w:color="000000"/>
              <w:left w:val="single" w:sz="4" w:space="0" w:color="000000"/>
              <w:bottom w:val="single" w:sz="4" w:space="0" w:color="000000"/>
              <w:right w:val="single" w:sz="4" w:space="0" w:color="000000"/>
            </w:tcBorders>
          </w:tcPr>
          <w:p w14:paraId="46092C49" w14:textId="77777777" w:rsidR="00EB12D3" w:rsidRDefault="00EB12D3">
            <w:pPr>
              <w:rPr>
                <w:lang w:eastAsia="en-US"/>
              </w:rPr>
            </w:pPr>
          </w:p>
        </w:tc>
        <w:tc>
          <w:tcPr>
            <w:tcW w:w="1301" w:type="dxa"/>
            <w:tcBorders>
              <w:top w:val="single" w:sz="4" w:space="0" w:color="000000"/>
              <w:left w:val="single" w:sz="4" w:space="0" w:color="000000"/>
              <w:bottom w:val="single" w:sz="4" w:space="0" w:color="000000"/>
              <w:right w:val="single" w:sz="4" w:space="0" w:color="000000"/>
            </w:tcBorders>
          </w:tcPr>
          <w:p w14:paraId="68F4CEAC" w14:textId="77777777" w:rsidR="00EB12D3" w:rsidRDefault="00EB12D3">
            <w:pPr>
              <w:rPr>
                <w:lang w:eastAsia="en-US"/>
              </w:rPr>
            </w:pPr>
          </w:p>
        </w:tc>
        <w:tc>
          <w:tcPr>
            <w:tcW w:w="1576" w:type="dxa"/>
            <w:tcBorders>
              <w:top w:val="single" w:sz="4" w:space="0" w:color="000000"/>
              <w:left w:val="single" w:sz="4" w:space="0" w:color="000000"/>
              <w:bottom w:val="single" w:sz="4" w:space="0" w:color="000000"/>
              <w:right w:val="single" w:sz="4" w:space="0" w:color="000000"/>
            </w:tcBorders>
          </w:tcPr>
          <w:p w14:paraId="12A99ABE" w14:textId="77777777" w:rsidR="00EB12D3" w:rsidRDefault="00EB12D3">
            <w:pPr>
              <w:rPr>
                <w:lang w:eastAsia="en-US"/>
              </w:rPr>
            </w:pPr>
          </w:p>
        </w:tc>
        <w:tc>
          <w:tcPr>
            <w:tcW w:w="1746" w:type="dxa"/>
            <w:tcBorders>
              <w:top w:val="single" w:sz="4" w:space="0" w:color="000000"/>
              <w:left w:val="single" w:sz="4" w:space="0" w:color="000000"/>
              <w:bottom w:val="single" w:sz="4" w:space="0" w:color="000000"/>
              <w:right w:val="single" w:sz="4" w:space="0" w:color="000000"/>
            </w:tcBorders>
          </w:tcPr>
          <w:p w14:paraId="0FA220FA" w14:textId="77777777" w:rsidR="00EB12D3" w:rsidRDefault="00EB12D3">
            <w:pPr>
              <w:rPr>
                <w:lang w:eastAsia="en-US"/>
              </w:rPr>
            </w:pPr>
          </w:p>
        </w:tc>
        <w:tc>
          <w:tcPr>
            <w:tcW w:w="1774" w:type="dxa"/>
            <w:tcBorders>
              <w:top w:val="single" w:sz="4" w:space="0" w:color="000000"/>
              <w:left w:val="single" w:sz="4" w:space="0" w:color="000000"/>
              <w:bottom w:val="single" w:sz="4" w:space="0" w:color="000000"/>
              <w:right w:val="single" w:sz="4" w:space="0" w:color="000000"/>
            </w:tcBorders>
          </w:tcPr>
          <w:p w14:paraId="59D7C1E7" w14:textId="77777777" w:rsidR="00EB12D3" w:rsidRDefault="00EB12D3">
            <w:pPr>
              <w:rPr>
                <w:lang w:eastAsia="en-US"/>
              </w:rPr>
            </w:pPr>
          </w:p>
        </w:tc>
        <w:tc>
          <w:tcPr>
            <w:tcW w:w="2194" w:type="dxa"/>
            <w:tcBorders>
              <w:top w:val="single" w:sz="4" w:space="0" w:color="000000"/>
              <w:left w:val="single" w:sz="4" w:space="0" w:color="000000"/>
              <w:bottom w:val="single" w:sz="4" w:space="0" w:color="000000"/>
              <w:right w:val="single" w:sz="4" w:space="0" w:color="000000"/>
            </w:tcBorders>
          </w:tcPr>
          <w:p w14:paraId="4536A5C4" w14:textId="77777777" w:rsidR="00EB12D3" w:rsidRDefault="00EB12D3">
            <w:pPr>
              <w:rPr>
                <w:lang w:eastAsia="en-US"/>
              </w:rPr>
            </w:pPr>
          </w:p>
        </w:tc>
      </w:tr>
    </w:tbl>
    <w:p w14:paraId="08B07861" w14:textId="77777777" w:rsidR="00EB12D3" w:rsidRDefault="00EB12D3" w:rsidP="00EB12D3">
      <w:pPr>
        <w:widowControl w:val="0"/>
        <w:ind w:firstLine="720"/>
        <w:jc w:val="right"/>
      </w:pPr>
    </w:p>
    <w:p w14:paraId="7506D16A" w14:textId="77777777" w:rsidR="00EB12D3" w:rsidRDefault="00EB12D3" w:rsidP="00EB12D3">
      <w:pPr>
        <w:widowControl w:val="0"/>
        <w:ind w:firstLine="720"/>
        <w:jc w:val="both"/>
      </w:pPr>
      <w:r>
        <w:t>7. Стороны подтверждают, что работы в объеме, предусмотренном утвержденной проектной документацией, завершены полностью, параметры построенного объекта капитального строительства соответствуют утвержденной проектной документации, в том числе требованиям оснащенности объекта капитального строительства приборами учета используемых энергетических ресурсов.</w:t>
      </w:r>
    </w:p>
    <w:p w14:paraId="219CC7D8" w14:textId="77777777" w:rsidR="00EB12D3" w:rsidRDefault="00EB12D3" w:rsidP="00EB12D3">
      <w:pPr>
        <w:widowControl w:val="0"/>
        <w:ind w:firstLine="720"/>
        <w:jc w:val="both"/>
      </w:pPr>
      <w:r>
        <w:t>8. Законченный строительством Объект соответствует требованиям Проектной документации, технических регламентов, а также техническим условиям (при их наличии).</w:t>
      </w:r>
    </w:p>
    <w:p w14:paraId="16AB7885" w14:textId="77777777" w:rsidR="00EB12D3" w:rsidRDefault="00EB12D3" w:rsidP="00EB12D3">
      <w:pPr>
        <w:widowControl w:val="0"/>
        <w:ind w:firstLine="720"/>
        <w:jc w:val="both"/>
      </w:pPr>
      <w:r>
        <w:t>9. Настоящий акт составлен в трех экземплярах (один для Подрядчика, два - для Заказчика).</w:t>
      </w:r>
    </w:p>
    <w:p w14:paraId="4B3B51FE" w14:textId="77777777" w:rsidR="00EB12D3" w:rsidRDefault="00EB12D3" w:rsidP="00EB12D3">
      <w:pPr>
        <w:widowControl w:val="0"/>
        <w:ind w:firstLine="720"/>
        <w:jc w:val="both"/>
      </w:pPr>
    </w:p>
    <w:p w14:paraId="3DC568A5" w14:textId="77777777" w:rsidR="00EB12D3" w:rsidRDefault="00EB12D3" w:rsidP="00EB12D3">
      <w:pPr>
        <w:widowControl w:val="0"/>
        <w:ind w:firstLine="720"/>
        <w:jc w:val="both"/>
      </w:pPr>
      <w:r>
        <w:t>Приложение. Перечень документов, представленных в целях приемки работ.</w:t>
      </w:r>
    </w:p>
    <w:tbl>
      <w:tblPr>
        <w:tblW w:w="10065" w:type="dxa"/>
        <w:tblLayout w:type="fixed"/>
        <w:tblLook w:val="04A0" w:firstRow="1" w:lastRow="0" w:firstColumn="1" w:lastColumn="0" w:noHBand="0" w:noVBand="1"/>
      </w:tblPr>
      <w:tblGrid>
        <w:gridCol w:w="5102"/>
        <w:gridCol w:w="4963"/>
      </w:tblGrid>
      <w:tr w:rsidR="00EB12D3" w14:paraId="59A6125A" w14:textId="77777777" w:rsidTr="00EB12D3">
        <w:tc>
          <w:tcPr>
            <w:tcW w:w="5101" w:type="dxa"/>
            <w:shd w:val="clear" w:color="auto" w:fill="FFFFFF"/>
          </w:tcPr>
          <w:p w14:paraId="594C66F2" w14:textId="77777777" w:rsidR="00EB12D3" w:rsidRDefault="00EB12D3">
            <w:pPr>
              <w:keepNext/>
              <w:keepLines/>
              <w:snapToGrid w:val="0"/>
              <w:spacing w:line="100" w:lineRule="atLeast"/>
              <w:rPr>
                <w:lang w:eastAsia="zh-CN"/>
              </w:rPr>
            </w:pPr>
          </w:p>
          <w:p w14:paraId="6316260F" w14:textId="77777777" w:rsidR="00EB12D3" w:rsidRDefault="00EB12D3">
            <w:pPr>
              <w:keepNext/>
              <w:keepLines/>
              <w:snapToGrid w:val="0"/>
              <w:spacing w:line="100" w:lineRule="atLeast"/>
              <w:rPr>
                <w:lang w:eastAsia="zh-CN"/>
              </w:rPr>
            </w:pPr>
            <w:r>
              <w:rPr>
                <w:lang w:eastAsia="zh-CN"/>
              </w:rPr>
              <w:t>Заказчик:</w:t>
            </w:r>
          </w:p>
          <w:p w14:paraId="63BEE69D" w14:textId="77777777" w:rsidR="00EB12D3" w:rsidRDefault="00EB12D3">
            <w:pPr>
              <w:keepNext/>
              <w:keepLines/>
              <w:snapToGrid w:val="0"/>
              <w:spacing w:line="100" w:lineRule="atLeast"/>
              <w:ind w:firstLine="708"/>
              <w:rPr>
                <w:lang w:eastAsia="zh-CN"/>
              </w:rPr>
            </w:pPr>
          </w:p>
          <w:p w14:paraId="2DA1F4B8" w14:textId="77777777" w:rsidR="00EB12D3" w:rsidRDefault="00EB12D3">
            <w:pPr>
              <w:keepNext/>
              <w:keepLines/>
              <w:snapToGrid w:val="0"/>
              <w:spacing w:line="100" w:lineRule="atLeast"/>
              <w:rPr>
                <w:lang w:eastAsia="zh-CN"/>
              </w:rPr>
            </w:pPr>
          </w:p>
        </w:tc>
        <w:tc>
          <w:tcPr>
            <w:tcW w:w="4963" w:type="dxa"/>
            <w:shd w:val="clear" w:color="auto" w:fill="FFFFFF"/>
          </w:tcPr>
          <w:p w14:paraId="39360EF6" w14:textId="77777777" w:rsidR="00EB12D3" w:rsidRDefault="00EB12D3">
            <w:pPr>
              <w:keepNext/>
              <w:keepLines/>
              <w:snapToGrid w:val="0"/>
              <w:spacing w:line="100" w:lineRule="atLeast"/>
              <w:rPr>
                <w:lang w:eastAsia="zh-CN"/>
              </w:rPr>
            </w:pPr>
          </w:p>
          <w:p w14:paraId="69E8BE38" w14:textId="77777777" w:rsidR="00EB12D3" w:rsidRDefault="00EB12D3">
            <w:pPr>
              <w:keepNext/>
              <w:keepLines/>
              <w:snapToGrid w:val="0"/>
              <w:spacing w:line="100" w:lineRule="atLeast"/>
              <w:rPr>
                <w:lang w:eastAsia="zh-CN"/>
              </w:rPr>
            </w:pPr>
            <w:r>
              <w:rPr>
                <w:lang w:eastAsia="zh-CN"/>
              </w:rPr>
              <w:t>Подрядчик:</w:t>
            </w:r>
          </w:p>
          <w:p w14:paraId="20D655CB" w14:textId="77777777" w:rsidR="00EB12D3" w:rsidRDefault="00EB12D3">
            <w:pPr>
              <w:keepNext/>
              <w:keepLines/>
              <w:snapToGrid w:val="0"/>
              <w:spacing w:line="100" w:lineRule="atLeast"/>
              <w:rPr>
                <w:lang w:eastAsia="zh-CN"/>
              </w:rPr>
            </w:pPr>
          </w:p>
        </w:tc>
      </w:tr>
      <w:tr w:rsidR="00EB12D3" w14:paraId="4848938F" w14:textId="77777777" w:rsidTr="00EB12D3">
        <w:tc>
          <w:tcPr>
            <w:tcW w:w="5101" w:type="dxa"/>
            <w:shd w:val="clear" w:color="auto" w:fill="FFFFFF"/>
          </w:tcPr>
          <w:p w14:paraId="531AFD15" w14:textId="77777777" w:rsidR="00EB12D3" w:rsidRDefault="00EB12D3">
            <w:pPr>
              <w:keepNext/>
              <w:keepLines/>
              <w:snapToGrid w:val="0"/>
              <w:spacing w:line="100" w:lineRule="atLeast"/>
              <w:rPr>
                <w:lang w:eastAsia="zh-CN"/>
              </w:rPr>
            </w:pPr>
            <w:r>
              <w:rPr>
                <w:lang w:eastAsia="zh-CN"/>
              </w:rPr>
              <w:t>_________________/_________________/</w:t>
            </w:r>
          </w:p>
          <w:p w14:paraId="4D6BE82B" w14:textId="77777777" w:rsidR="00EB12D3" w:rsidRDefault="00EB12D3">
            <w:pPr>
              <w:keepNext/>
              <w:keepLines/>
              <w:snapToGrid w:val="0"/>
              <w:spacing w:line="100" w:lineRule="atLeast"/>
              <w:rPr>
                <w:lang w:eastAsia="zh-CN"/>
              </w:rPr>
            </w:pPr>
          </w:p>
          <w:p w14:paraId="3FB695C9" w14:textId="77777777" w:rsidR="00EB12D3" w:rsidRDefault="00EB12D3">
            <w:pPr>
              <w:keepNext/>
              <w:keepLines/>
              <w:snapToGrid w:val="0"/>
              <w:spacing w:line="100" w:lineRule="atLeast"/>
              <w:rPr>
                <w:lang w:eastAsia="zh-CN"/>
              </w:rPr>
            </w:pPr>
            <w:r>
              <w:rPr>
                <w:lang w:eastAsia="zh-CN"/>
              </w:rPr>
              <w:t>«_______» __________________20___г.</w:t>
            </w:r>
          </w:p>
          <w:p w14:paraId="5A9D0387" w14:textId="77777777" w:rsidR="00EB12D3" w:rsidRDefault="00EB12D3">
            <w:pPr>
              <w:keepNext/>
              <w:keepLines/>
              <w:snapToGrid w:val="0"/>
              <w:spacing w:line="100" w:lineRule="atLeast"/>
              <w:rPr>
                <w:lang w:eastAsia="zh-CN"/>
              </w:rPr>
            </w:pPr>
            <w:r>
              <w:rPr>
                <w:lang w:eastAsia="zh-CN"/>
              </w:rPr>
              <w:t>М.П.</w:t>
            </w:r>
          </w:p>
        </w:tc>
        <w:tc>
          <w:tcPr>
            <w:tcW w:w="4963" w:type="dxa"/>
            <w:shd w:val="clear" w:color="auto" w:fill="FFFFFF"/>
          </w:tcPr>
          <w:p w14:paraId="549D4522" w14:textId="77777777" w:rsidR="00EB12D3" w:rsidRDefault="00EB12D3">
            <w:pPr>
              <w:keepNext/>
              <w:keepLines/>
              <w:snapToGrid w:val="0"/>
              <w:spacing w:line="100" w:lineRule="atLeast"/>
              <w:rPr>
                <w:lang w:eastAsia="zh-CN"/>
              </w:rPr>
            </w:pPr>
            <w:r>
              <w:rPr>
                <w:lang w:eastAsia="zh-CN"/>
              </w:rPr>
              <w:t>_________________/_________________/</w:t>
            </w:r>
          </w:p>
          <w:p w14:paraId="30720331" w14:textId="77777777" w:rsidR="00EB12D3" w:rsidRDefault="00EB12D3">
            <w:pPr>
              <w:keepNext/>
              <w:keepLines/>
              <w:snapToGrid w:val="0"/>
              <w:spacing w:line="100" w:lineRule="atLeast"/>
              <w:rPr>
                <w:lang w:eastAsia="zh-CN"/>
              </w:rPr>
            </w:pPr>
          </w:p>
          <w:p w14:paraId="20F1407A" w14:textId="77777777" w:rsidR="00EB12D3" w:rsidRDefault="00EB12D3">
            <w:pPr>
              <w:keepNext/>
              <w:keepLines/>
              <w:snapToGrid w:val="0"/>
              <w:spacing w:line="100" w:lineRule="atLeast"/>
              <w:rPr>
                <w:lang w:eastAsia="zh-CN"/>
              </w:rPr>
            </w:pPr>
            <w:r>
              <w:rPr>
                <w:lang w:eastAsia="zh-CN"/>
              </w:rPr>
              <w:t>«_______» __________________20___г.</w:t>
            </w:r>
          </w:p>
          <w:p w14:paraId="62433B58" w14:textId="77777777" w:rsidR="00EB12D3" w:rsidRDefault="00EB12D3">
            <w:pPr>
              <w:keepNext/>
              <w:keepLines/>
              <w:snapToGrid w:val="0"/>
              <w:spacing w:line="100" w:lineRule="atLeast"/>
              <w:rPr>
                <w:lang w:eastAsia="zh-CN"/>
              </w:rPr>
            </w:pPr>
            <w:r>
              <w:rPr>
                <w:lang w:eastAsia="zh-CN"/>
              </w:rPr>
              <w:t>М.П. (при наличии печати)</w:t>
            </w:r>
          </w:p>
        </w:tc>
      </w:tr>
    </w:tbl>
    <w:p w14:paraId="2351A0B4" w14:textId="77777777" w:rsidR="00EB12D3" w:rsidRDefault="00EB12D3" w:rsidP="00EB12D3">
      <w:pPr>
        <w:widowControl w:val="0"/>
        <w:spacing w:line="100" w:lineRule="atLeast"/>
        <w:jc w:val="center"/>
        <w:rPr>
          <w:lang w:eastAsia="zh-CN"/>
        </w:rPr>
      </w:pPr>
    </w:p>
    <w:p w14:paraId="0D8EE55F" w14:textId="77777777" w:rsidR="00EB12D3" w:rsidRDefault="00EB12D3" w:rsidP="00EB12D3">
      <w:pPr>
        <w:widowControl w:val="0"/>
        <w:spacing w:line="100" w:lineRule="atLeast"/>
        <w:jc w:val="center"/>
        <w:rPr>
          <w:b/>
          <w:lang w:eastAsia="zh-CN"/>
        </w:rPr>
      </w:pPr>
      <w:r>
        <w:rPr>
          <w:b/>
          <w:lang w:eastAsia="zh-CN"/>
        </w:rPr>
        <w:t>ФОРМА согласована сторонами:</w:t>
      </w:r>
    </w:p>
    <w:p w14:paraId="3E022808" w14:textId="77777777" w:rsidR="00EB12D3" w:rsidRDefault="00EB12D3" w:rsidP="00EB12D3">
      <w:pPr>
        <w:widowControl w:val="0"/>
        <w:spacing w:line="100" w:lineRule="atLeast"/>
        <w:ind w:firstLine="709"/>
        <w:jc w:val="center"/>
        <w:rPr>
          <w:b/>
          <w:lang w:eastAsia="zh-CN"/>
        </w:rPr>
      </w:pPr>
    </w:p>
    <w:tbl>
      <w:tblPr>
        <w:tblW w:w="10065" w:type="dxa"/>
        <w:tblInd w:w="-114" w:type="dxa"/>
        <w:tblLayout w:type="fixed"/>
        <w:tblLook w:val="04A0" w:firstRow="1" w:lastRow="0" w:firstColumn="1" w:lastColumn="0" w:noHBand="0" w:noVBand="1"/>
      </w:tblPr>
      <w:tblGrid>
        <w:gridCol w:w="5102"/>
        <w:gridCol w:w="4963"/>
      </w:tblGrid>
      <w:tr w:rsidR="00EB12D3" w14:paraId="69376F6A" w14:textId="77777777" w:rsidTr="00EB12D3">
        <w:tc>
          <w:tcPr>
            <w:tcW w:w="5101" w:type="dxa"/>
            <w:shd w:val="clear" w:color="auto" w:fill="FFFFFF"/>
          </w:tcPr>
          <w:p w14:paraId="73C68F6C" w14:textId="77777777" w:rsidR="00EB12D3" w:rsidRDefault="00EB12D3">
            <w:pPr>
              <w:ind w:left="-108"/>
              <w:rPr>
                <w:b/>
                <w:lang w:eastAsia="en-US"/>
              </w:rPr>
            </w:pPr>
            <w:r>
              <w:rPr>
                <w:b/>
                <w:lang w:eastAsia="en-US"/>
              </w:rPr>
              <w:t>Заказчик:</w:t>
            </w:r>
          </w:p>
          <w:p w14:paraId="23791E3E" w14:textId="77777777" w:rsidR="00EB12D3" w:rsidRDefault="00EB12D3">
            <w:pPr>
              <w:ind w:left="-108"/>
              <w:jc w:val="both"/>
              <w:rPr>
                <w:lang w:eastAsia="en-US"/>
              </w:rPr>
            </w:pPr>
          </w:p>
          <w:p w14:paraId="7889FBAC" w14:textId="77777777" w:rsidR="00EB12D3" w:rsidRDefault="00EB12D3">
            <w:pPr>
              <w:keepNext/>
              <w:keepLines/>
              <w:snapToGrid w:val="0"/>
              <w:spacing w:line="100" w:lineRule="atLeast"/>
              <w:rPr>
                <w:b/>
                <w:lang w:eastAsia="zh-CN"/>
              </w:rPr>
            </w:pPr>
          </w:p>
        </w:tc>
        <w:tc>
          <w:tcPr>
            <w:tcW w:w="4962" w:type="dxa"/>
            <w:shd w:val="clear" w:color="auto" w:fill="FFFFFF"/>
          </w:tcPr>
          <w:p w14:paraId="6088FCCE" w14:textId="77777777" w:rsidR="00EB12D3" w:rsidRDefault="00EB12D3">
            <w:pPr>
              <w:rPr>
                <w:b/>
                <w:lang w:eastAsia="en-US"/>
              </w:rPr>
            </w:pPr>
            <w:r>
              <w:rPr>
                <w:b/>
                <w:lang w:eastAsia="en-US"/>
              </w:rPr>
              <w:t>Подрядчик:</w:t>
            </w:r>
          </w:p>
          <w:p w14:paraId="0257467A" w14:textId="77777777" w:rsidR="00EB12D3" w:rsidRDefault="00EB12D3">
            <w:pPr>
              <w:keepNext/>
              <w:keepLines/>
              <w:snapToGrid w:val="0"/>
              <w:spacing w:line="100" w:lineRule="atLeast"/>
              <w:rPr>
                <w:b/>
                <w:lang w:eastAsia="zh-CN"/>
              </w:rPr>
            </w:pPr>
          </w:p>
        </w:tc>
      </w:tr>
      <w:tr w:rsidR="00EB12D3" w14:paraId="567C7F2C" w14:textId="77777777" w:rsidTr="00EB12D3">
        <w:tc>
          <w:tcPr>
            <w:tcW w:w="5101" w:type="dxa"/>
            <w:shd w:val="clear" w:color="auto" w:fill="FFFFFF"/>
            <w:hideMark/>
          </w:tcPr>
          <w:p w14:paraId="0EBA1F16" w14:textId="00D5684F" w:rsidR="00EB12D3" w:rsidRDefault="00EB12D3">
            <w:pPr>
              <w:ind w:left="-108"/>
              <w:rPr>
                <w:lang w:eastAsia="en-US"/>
              </w:rPr>
            </w:pPr>
            <w:r>
              <w:rPr>
                <w:lang w:eastAsia="en-US"/>
              </w:rPr>
              <w:t>_________________/</w:t>
            </w:r>
            <w:r w:rsidR="00130927">
              <w:rPr>
                <w:lang w:eastAsia="en-US"/>
              </w:rPr>
              <w:t>С.А. Баринов</w:t>
            </w:r>
            <w:r>
              <w:rPr>
                <w:lang w:eastAsia="en-US"/>
              </w:rPr>
              <w:t>/</w:t>
            </w:r>
          </w:p>
          <w:p w14:paraId="154756DA" w14:textId="77777777" w:rsidR="00EB12D3" w:rsidRDefault="00EB12D3">
            <w:pPr>
              <w:keepNext/>
              <w:keepLines/>
              <w:snapToGrid w:val="0"/>
              <w:spacing w:line="100" w:lineRule="atLeast"/>
              <w:rPr>
                <w:lang w:eastAsia="zh-CN"/>
              </w:rPr>
            </w:pPr>
            <w:r>
              <w:rPr>
                <w:lang w:eastAsia="en-US"/>
              </w:rPr>
              <w:t>М.П.</w:t>
            </w:r>
          </w:p>
        </w:tc>
        <w:tc>
          <w:tcPr>
            <w:tcW w:w="4962" w:type="dxa"/>
            <w:shd w:val="clear" w:color="auto" w:fill="FFFFFF"/>
            <w:hideMark/>
          </w:tcPr>
          <w:p w14:paraId="6CDBA416" w14:textId="6708D0F8" w:rsidR="00EB12D3" w:rsidRDefault="00EB12D3">
            <w:pPr>
              <w:rPr>
                <w:lang w:eastAsia="en-US"/>
              </w:rPr>
            </w:pPr>
            <w:r>
              <w:rPr>
                <w:lang w:eastAsia="en-US"/>
              </w:rPr>
              <w:t>_________________/</w:t>
            </w:r>
            <w:r w:rsidR="00130927">
              <w:rPr>
                <w:lang w:eastAsia="en-US"/>
              </w:rPr>
              <w:t>А.Н. Пономарев</w:t>
            </w:r>
            <w:r>
              <w:rPr>
                <w:lang w:eastAsia="en-US"/>
              </w:rPr>
              <w:t>/</w:t>
            </w:r>
          </w:p>
          <w:p w14:paraId="4132D75A" w14:textId="77777777" w:rsidR="00EB12D3" w:rsidRDefault="00EB12D3">
            <w:pPr>
              <w:keepNext/>
              <w:keepLines/>
              <w:snapToGrid w:val="0"/>
              <w:spacing w:line="100" w:lineRule="atLeast"/>
              <w:rPr>
                <w:lang w:eastAsia="zh-CN"/>
              </w:rPr>
            </w:pPr>
            <w:r>
              <w:rPr>
                <w:lang w:eastAsia="en-US"/>
              </w:rPr>
              <w:t>М.П. (при наличии печати)</w:t>
            </w:r>
          </w:p>
        </w:tc>
      </w:tr>
    </w:tbl>
    <w:p w14:paraId="01278EE9" w14:textId="77777777" w:rsidR="00EB12D3" w:rsidRDefault="00EB12D3" w:rsidP="00EB12D3">
      <w:pPr>
        <w:tabs>
          <w:tab w:val="left" w:pos="2250"/>
        </w:tabs>
        <w:rPr>
          <w:sz w:val="20"/>
          <w:szCs w:val="20"/>
        </w:rPr>
      </w:pPr>
    </w:p>
    <w:p w14:paraId="65A21E8A" w14:textId="77777777" w:rsidR="00EB12D3" w:rsidRDefault="00EB12D3" w:rsidP="00EB12D3">
      <w:pPr>
        <w:rPr>
          <w:sz w:val="20"/>
          <w:szCs w:val="20"/>
        </w:rPr>
      </w:pPr>
    </w:p>
    <w:p w14:paraId="177A802F" w14:textId="77777777" w:rsidR="00EB12D3" w:rsidRPr="00EB12D3" w:rsidRDefault="00EB12D3" w:rsidP="00EB12D3">
      <w:pPr>
        <w:rPr>
          <w:sz w:val="20"/>
          <w:szCs w:val="20"/>
        </w:rPr>
        <w:sectPr w:rsidR="00EB12D3" w:rsidRPr="00EB12D3" w:rsidSect="00EB12D3">
          <w:pgSz w:w="11906" w:h="16838"/>
          <w:pgMar w:top="851" w:right="851" w:bottom="568" w:left="566" w:header="708" w:footer="708" w:gutter="0"/>
          <w:cols w:space="708"/>
          <w:docGrid w:linePitch="360"/>
        </w:sectPr>
      </w:pPr>
    </w:p>
    <w:p w14:paraId="7D90BE83" w14:textId="77777777" w:rsidR="00130927" w:rsidRPr="00CE0D98" w:rsidRDefault="00130927" w:rsidP="00130927">
      <w:pPr>
        <w:ind w:left="12049"/>
        <w:rPr>
          <w:sz w:val="20"/>
          <w:szCs w:val="20"/>
        </w:rPr>
      </w:pPr>
      <w:r w:rsidRPr="00CE0D98">
        <w:rPr>
          <w:sz w:val="20"/>
          <w:szCs w:val="20"/>
        </w:rPr>
        <w:lastRenderedPageBreak/>
        <w:t>Приложение №</w:t>
      </w:r>
      <w:r>
        <w:rPr>
          <w:sz w:val="20"/>
          <w:szCs w:val="20"/>
        </w:rPr>
        <w:t>7</w:t>
      </w:r>
      <w:r w:rsidRPr="00CE0D98">
        <w:rPr>
          <w:sz w:val="20"/>
          <w:szCs w:val="20"/>
        </w:rPr>
        <w:t xml:space="preserve"> к Контракту </w:t>
      </w:r>
    </w:p>
    <w:p w14:paraId="34E9980F" w14:textId="77777777" w:rsidR="00130927" w:rsidRPr="00CE0D98" w:rsidRDefault="00130927" w:rsidP="00130927">
      <w:pPr>
        <w:ind w:left="12049"/>
        <w:rPr>
          <w:sz w:val="20"/>
          <w:szCs w:val="20"/>
        </w:rPr>
      </w:pPr>
      <w:r w:rsidRPr="00CE0D98">
        <w:rPr>
          <w:sz w:val="20"/>
          <w:szCs w:val="20"/>
        </w:rPr>
        <w:t>от «__» _________ 202</w:t>
      </w:r>
      <w:r>
        <w:rPr>
          <w:sz w:val="20"/>
          <w:szCs w:val="20"/>
        </w:rPr>
        <w:t>5</w:t>
      </w:r>
      <w:r w:rsidRPr="00CE0D98">
        <w:rPr>
          <w:sz w:val="20"/>
          <w:szCs w:val="20"/>
        </w:rPr>
        <w:t xml:space="preserve"> г. №</w:t>
      </w:r>
      <w:r>
        <w:rPr>
          <w:sz w:val="20"/>
          <w:szCs w:val="20"/>
        </w:rPr>
        <w:t xml:space="preserve"> 33-05/25</w:t>
      </w:r>
    </w:p>
    <w:p w14:paraId="007B43A8" w14:textId="77777777" w:rsidR="00130927" w:rsidRDefault="00130927" w:rsidP="00130927">
      <w:pPr>
        <w:autoSpaceDE w:val="0"/>
        <w:autoSpaceDN w:val="0"/>
        <w:adjustRightInd w:val="0"/>
        <w:jc w:val="center"/>
        <w:rPr>
          <w:b/>
        </w:rPr>
      </w:pPr>
    </w:p>
    <w:p w14:paraId="13DF2D18" w14:textId="77777777" w:rsidR="00130927" w:rsidRPr="0003285B" w:rsidRDefault="00130927" w:rsidP="00130927">
      <w:pPr>
        <w:autoSpaceDE w:val="0"/>
        <w:autoSpaceDN w:val="0"/>
        <w:adjustRightInd w:val="0"/>
        <w:jc w:val="center"/>
        <w:rPr>
          <w:b/>
        </w:rPr>
      </w:pPr>
      <w:r w:rsidRPr="0003285B">
        <w:rPr>
          <w:b/>
        </w:rPr>
        <w:t>ГРАФИК ОПЛАТЫ ВЫПОЛНЕННЫХ РАБОТ</w:t>
      </w:r>
      <w:r>
        <w:rPr>
          <w:b/>
        </w:rPr>
        <w:t>*</w:t>
      </w:r>
    </w:p>
    <w:p w14:paraId="73D1B9DF" w14:textId="77777777" w:rsidR="00130927" w:rsidRPr="00F16BBE" w:rsidRDefault="00130927" w:rsidP="00130927">
      <w:pPr>
        <w:autoSpaceDE w:val="0"/>
        <w:autoSpaceDN w:val="0"/>
        <w:adjustRightInd w:val="0"/>
        <w:jc w:val="center"/>
      </w:pPr>
      <w:r w:rsidRPr="00F16BBE">
        <w:t xml:space="preserve">Наименование Объекта: </w:t>
      </w:r>
      <w:r w:rsidRPr="00E73B3D">
        <w:t>«ОГБУ «Кологривский дом-интернат для престарелых и инвалидов», Костромская область, г. Кологрив, ул. Кирова, д. 9а, строительство корпуса на 120 мест».</w:t>
      </w:r>
    </w:p>
    <w:tbl>
      <w:tblPr>
        <w:tblW w:w="15565" w:type="dxa"/>
        <w:tblInd w:w="137" w:type="dxa"/>
        <w:tblLook w:val="04A0" w:firstRow="1" w:lastRow="0" w:firstColumn="1" w:lastColumn="0" w:noHBand="0" w:noVBand="1"/>
      </w:tblPr>
      <w:tblGrid>
        <w:gridCol w:w="2604"/>
        <w:gridCol w:w="4171"/>
        <w:gridCol w:w="2558"/>
        <w:gridCol w:w="1181"/>
        <w:gridCol w:w="1506"/>
        <w:gridCol w:w="1843"/>
        <w:gridCol w:w="1702"/>
      </w:tblGrid>
      <w:tr w:rsidR="00130927" w:rsidRPr="00F16BBE" w14:paraId="006BC1BC"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FD4A8A5" w14:textId="77777777" w:rsidR="00130927" w:rsidRPr="00EB12D3" w:rsidRDefault="00130927" w:rsidP="000E0076">
            <w:pPr>
              <w:spacing w:line="200" w:lineRule="exact"/>
              <w:jc w:val="center"/>
              <w:rPr>
                <w:sz w:val="18"/>
                <w:szCs w:val="18"/>
              </w:rPr>
            </w:pPr>
            <w:r w:rsidRPr="00EB12D3">
              <w:rPr>
                <w:sz w:val="18"/>
                <w:szCs w:val="18"/>
              </w:rPr>
              <w:t>Порядковый номер этапа выполнения контракта и (или) комплекса работ и (или) вида работ и (или) части работ отдельного вида работ</w:t>
            </w:r>
          </w:p>
        </w:tc>
        <w:tc>
          <w:tcPr>
            <w:tcW w:w="4171" w:type="dxa"/>
            <w:tcBorders>
              <w:top w:val="single" w:sz="4" w:space="0" w:color="auto"/>
              <w:left w:val="nil"/>
              <w:bottom w:val="single" w:sz="4" w:space="0" w:color="auto"/>
              <w:right w:val="single" w:sz="4" w:space="0" w:color="auto"/>
            </w:tcBorders>
            <w:shd w:val="clear" w:color="auto" w:fill="auto"/>
            <w:vAlign w:val="center"/>
            <w:hideMark/>
          </w:tcPr>
          <w:p w14:paraId="2C569124" w14:textId="77777777" w:rsidR="00130927" w:rsidRPr="00EB12D3" w:rsidRDefault="00130927" w:rsidP="000E0076">
            <w:pPr>
              <w:spacing w:line="200" w:lineRule="exact"/>
              <w:jc w:val="center"/>
              <w:rPr>
                <w:sz w:val="18"/>
                <w:szCs w:val="18"/>
              </w:rPr>
            </w:pPr>
            <w:r w:rsidRPr="00EB12D3">
              <w:rPr>
                <w:sz w:val="18"/>
                <w:szCs w:val="18"/>
              </w:rPr>
              <w:t>Наименование этапа выполнения контракта и (или) комплекса работ и (или) вида работ и (или) части работ отдельного вида работ</w:t>
            </w:r>
          </w:p>
        </w:tc>
        <w:tc>
          <w:tcPr>
            <w:tcW w:w="2558" w:type="dxa"/>
            <w:tcBorders>
              <w:top w:val="single" w:sz="4" w:space="0" w:color="auto"/>
              <w:left w:val="nil"/>
              <w:bottom w:val="single" w:sz="4" w:space="0" w:color="auto"/>
              <w:right w:val="single" w:sz="4" w:space="0" w:color="auto"/>
            </w:tcBorders>
            <w:shd w:val="clear" w:color="auto" w:fill="auto"/>
            <w:vAlign w:val="center"/>
            <w:hideMark/>
          </w:tcPr>
          <w:p w14:paraId="100AEBB2" w14:textId="77777777" w:rsidR="00130927" w:rsidRPr="00EB12D3" w:rsidRDefault="00130927" w:rsidP="000E0076">
            <w:pPr>
              <w:spacing w:line="200" w:lineRule="exact"/>
              <w:jc w:val="center"/>
              <w:rPr>
                <w:sz w:val="18"/>
                <w:szCs w:val="18"/>
              </w:rPr>
            </w:pPr>
            <w:r w:rsidRPr="00EB12D3">
              <w:rPr>
                <w:sz w:val="18"/>
                <w:szCs w:val="18"/>
              </w:rPr>
              <w:t>Сроки выплаты аванса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E00C86F" w14:textId="77777777" w:rsidR="00130927" w:rsidRPr="00EB12D3" w:rsidRDefault="00130927" w:rsidP="000E0076">
            <w:pPr>
              <w:spacing w:line="200" w:lineRule="exact"/>
              <w:jc w:val="center"/>
              <w:rPr>
                <w:sz w:val="18"/>
                <w:szCs w:val="18"/>
              </w:rPr>
            </w:pPr>
            <w:r w:rsidRPr="00EB12D3">
              <w:rPr>
                <w:sz w:val="18"/>
                <w:szCs w:val="18"/>
              </w:rPr>
              <w:t xml:space="preserve">Размер аванса </w:t>
            </w:r>
          </w:p>
          <w:p w14:paraId="4F1609B7" w14:textId="77777777" w:rsidR="00130927" w:rsidRPr="00EB12D3" w:rsidRDefault="00130927" w:rsidP="000E0076">
            <w:pPr>
              <w:spacing w:line="200" w:lineRule="exact"/>
              <w:jc w:val="center"/>
              <w:rPr>
                <w:sz w:val="18"/>
                <w:szCs w:val="18"/>
              </w:rPr>
            </w:pPr>
            <w:r w:rsidRPr="00EB12D3">
              <w:rPr>
                <w:sz w:val="18"/>
                <w:szCs w:val="18"/>
              </w:rPr>
              <w:t>(% от цены контракта)</w:t>
            </w:r>
          </w:p>
        </w:tc>
        <w:tc>
          <w:tcPr>
            <w:tcW w:w="15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7F7E96" w14:textId="77777777" w:rsidR="00130927" w:rsidRPr="00EB12D3" w:rsidRDefault="00130927" w:rsidP="000E0076">
            <w:pPr>
              <w:spacing w:line="200" w:lineRule="exact"/>
              <w:jc w:val="center"/>
              <w:rPr>
                <w:sz w:val="18"/>
                <w:szCs w:val="18"/>
                <w:lang w:val="en-US"/>
              </w:rPr>
            </w:pPr>
            <w:r w:rsidRPr="00EB12D3">
              <w:rPr>
                <w:sz w:val="18"/>
                <w:szCs w:val="18"/>
              </w:rPr>
              <w:t>Сумма к оплате, руб.</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27F073" w14:textId="77777777" w:rsidR="00130927" w:rsidRPr="00EB12D3" w:rsidRDefault="00130927" w:rsidP="000E0076">
            <w:pPr>
              <w:spacing w:line="200" w:lineRule="exact"/>
              <w:jc w:val="center"/>
              <w:rPr>
                <w:sz w:val="18"/>
                <w:szCs w:val="18"/>
              </w:rPr>
            </w:pPr>
            <w:r w:rsidRPr="00EB12D3">
              <w:rPr>
                <w:sz w:val="18"/>
                <w:szCs w:val="18"/>
              </w:rPr>
              <w:t>Сроки оплаты выполненного этапа выполнения контракта и (или) комплекса работ и (или) вида работ и (или) части работ отдельного вида работ</w:t>
            </w:r>
          </w:p>
        </w:tc>
        <w:tc>
          <w:tcPr>
            <w:tcW w:w="1702" w:type="dxa"/>
            <w:tcBorders>
              <w:top w:val="single" w:sz="4" w:space="0" w:color="auto"/>
              <w:left w:val="nil"/>
              <w:bottom w:val="single" w:sz="4" w:space="0" w:color="auto"/>
              <w:right w:val="single" w:sz="4" w:space="0" w:color="auto"/>
            </w:tcBorders>
            <w:shd w:val="clear" w:color="auto" w:fill="auto"/>
            <w:vAlign w:val="center"/>
            <w:hideMark/>
          </w:tcPr>
          <w:p w14:paraId="684028D7" w14:textId="77777777" w:rsidR="00130927" w:rsidRPr="00EB12D3" w:rsidRDefault="00130927" w:rsidP="000E0076">
            <w:pPr>
              <w:spacing w:line="200" w:lineRule="exact"/>
              <w:jc w:val="center"/>
              <w:rPr>
                <w:sz w:val="18"/>
                <w:szCs w:val="18"/>
              </w:rPr>
            </w:pPr>
            <w:r w:rsidRPr="00EB12D3">
              <w:rPr>
                <w:sz w:val="18"/>
                <w:szCs w:val="18"/>
              </w:rPr>
              <w:t>Доля этапа выполнения контракта и (или) комплекса работ и (или) вида работ и (или) части работ отдельного вида работ</w:t>
            </w:r>
          </w:p>
        </w:tc>
      </w:tr>
      <w:tr w:rsidR="00130927" w:rsidRPr="00F16BBE" w14:paraId="0E2102EB" w14:textId="77777777" w:rsidTr="000E0076">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F405EA" w14:textId="77777777" w:rsidR="00130927" w:rsidRPr="00F16BBE" w:rsidRDefault="00130927" w:rsidP="000E0076">
            <w:pPr>
              <w:spacing w:line="200" w:lineRule="exact"/>
              <w:jc w:val="center"/>
              <w:rPr>
                <w:sz w:val="20"/>
                <w:szCs w:val="20"/>
              </w:rPr>
            </w:pPr>
            <w:r w:rsidRPr="00F16BBE">
              <w:rPr>
                <w:sz w:val="20"/>
                <w:szCs w:val="20"/>
              </w:rPr>
              <w:t>1</w:t>
            </w:r>
          </w:p>
        </w:tc>
        <w:tc>
          <w:tcPr>
            <w:tcW w:w="4171" w:type="dxa"/>
            <w:tcBorders>
              <w:top w:val="nil"/>
              <w:left w:val="nil"/>
              <w:bottom w:val="single" w:sz="4" w:space="0" w:color="auto"/>
              <w:right w:val="single" w:sz="4" w:space="0" w:color="auto"/>
            </w:tcBorders>
            <w:shd w:val="clear" w:color="auto" w:fill="auto"/>
            <w:vAlign w:val="center"/>
            <w:hideMark/>
          </w:tcPr>
          <w:p w14:paraId="6C93B9D3" w14:textId="77777777" w:rsidR="00130927" w:rsidRPr="00F16BBE" w:rsidRDefault="00130927" w:rsidP="000E0076">
            <w:pPr>
              <w:spacing w:line="200" w:lineRule="exact"/>
              <w:jc w:val="center"/>
              <w:rPr>
                <w:sz w:val="20"/>
                <w:szCs w:val="20"/>
              </w:rPr>
            </w:pPr>
            <w:r w:rsidRPr="00F16BBE">
              <w:rPr>
                <w:sz w:val="20"/>
                <w:szCs w:val="20"/>
              </w:rPr>
              <w:t>2</w:t>
            </w:r>
          </w:p>
        </w:tc>
        <w:tc>
          <w:tcPr>
            <w:tcW w:w="2558" w:type="dxa"/>
            <w:tcBorders>
              <w:top w:val="nil"/>
              <w:left w:val="nil"/>
              <w:bottom w:val="single" w:sz="4" w:space="0" w:color="auto"/>
              <w:right w:val="single" w:sz="4" w:space="0" w:color="auto"/>
            </w:tcBorders>
            <w:shd w:val="clear" w:color="auto" w:fill="auto"/>
            <w:vAlign w:val="center"/>
            <w:hideMark/>
          </w:tcPr>
          <w:p w14:paraId="7A4CB475" w14:textId="77777777" w:rsidR="00130927" w:rsidRPr="00F16BBE" w:rsidRDefault="00130927" w:rsidP="000E0076">
            <w:pPr>
              <w:spacing w:line="200" w:lineRule="exact"/>
              <w:jc w:val="center"/>
              <w:rPr>
                <w:sz w:val="20"/>
                <w:szCs w:val="20"/>
              </w:rPr>
            </w:pPr>
            <w:r w:rsidRPr="00F16BBE">
              <w:rPr>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6BB3E06A" w14:textId="77777777" w:rsidR="00130927" w:rsidRPr="00F16BBE" w:rsidRDefault="00130927" w:rsidP="000E0076">
            <w:pPr>
              <w:spacing w:line="200" w:lineRule="exact"/>
              <w:jc w:val="center"/>
              <w:rPr>
                <w:sz w:val="20"/>
                <w:szCs w:val="20"/>
              </w:rPr>
            </w:pPr>
            <w:r w:rsidRPr="00F16BBE">
              <w:rPr>
                <w:sz w:val="20"/>
                <w:szCs w:val="20"/>
              </w:rPr>
              <w:t>4</w:t>
            </w:r>
          </w:p>
        </w:tc>
        <w:tc>
          <w:tcPr>
            <w:tcW w:w="1506" w:type="dxa"/>
            <w:tcBorders>
              <w:top w:val="nil"/>
              <w:left w:val="single" w:sz="4" w:space="0" w:color="auto"/>
              <w:bottom w:val="single" w:sz="4" w:space="0" w:color="auto"/>
              <w:right w:val="single" w:sz="4" w:space="0" w:color="auto"/>
            </w:tcBorders>
            <w:shd w:val="clear" w:color="auto" w:fill="auto"/>
            <w:vAlign w:val="center"/>
            <w:hideMark/>
          </w:tcPr>
          <w:p w14:paraId="6EB542B5" w14:textId="77777777" w:rsidR="00130927" w:rsidRPr="00F16BBE" w:rsidRDefault="00130927" w:rsidP="000E0076">
            <w:pPr>
              <w:spacing w:line="200" w:lineRule="exact"/>
              <w:jc w:val="center"/>
              <w:rPr>
                <w:sz w:val="20"/>
                <w:szCs w:val="20"/>
              </w:rPr>
            </w:pPr>
            <w:r w:rsidRPr="00F16BBE">
              <w:rPr>
                <w:sz w:val="20"/>
                <w:szCs w:val="20"/>
                <w:lang w:val="en-US"/>
              </w:rPr>
              <w:t>5</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14:paraId="3ACD11DD" w14:textId="77777777" w:rsidR="00130927" w:rsidRPr="00EB12D3" w:rsidRDefault="00130927" w:rsidP="000E0076">
            <w:pPr>
              <w:spacing w:line="200" w:lineRule="exact"/>
              <w:jc w:val="center"/>
              <w:rPr>
                <w:sz w:val="20"/>
                <w:szCs w:val="20"/>
              </w:rPr>
            </w:pPr>
            <w:r>
              <w:rPr>
                <w:sz w:val="20"/>
                <w:szCs w:val="20"/>
              </w:rPr>
              <w:t>6</w:t>
            </w:r>
          </w:p>
        </w:tc>
        <w:tc>
          <w:tcPr>
            <w:tcW w:w="1702" w:type="dxa"/>
            <w:tcBorders>
              <w:top w:val="nil"/>
              <w:left w:val="nil"/>
              <w:bottom w:val="single" w:sz="4" w:space="0" w:color="auto"/>
              <w:right w:val="single" w:sz="4" w:space="0" w:color="auto"/>
            </w:tcBorders>
            <w:shd w:val="clear" w:color="auto" w:fill="auto"/>
            <w:vAlign w:val="center"/>
            <w:hideMark/>
          </w:tcPr>
          <w:p w14:paraId="68332BB7" w14:textId="77777777" w:rsidR="00130927" w:rsidRPr="00EB12D3" w:rsidRDefault="00130927" w:rsidP="000E0076">
            <w:pPr>
              <w:spacing w:line="200" w:lineRule="exact"/>
              <w:ind w:left="-394" w:firstLine="1"/>
              <w:jc w:val="center"/>
              <w:rPr>
                <w:sz w:val="20"/>
                <w:szCs w:val="20"/>
              </w:rPr>
            </w:pPr>
            <w:r>
              <w:rPr>
                <w:sz w:val="20"/>
                <w:szCs w:val="20"/>
              </w:rPr>
              <w:t>7</w:t>
            </w:r>
          </w:p>
        </w:tc>
      </w:tr>
      <w:tr w:rsidR="00130927" w:rsidRPr="00F16BBE" w14:paraId="5110BF23"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379B961" w14:textId="77777777" w:rsidR="00130927" w:rsidRPr="00F16BBE" w:rsidRDefault="00130927" w:rsidP="000E0076">
            <w:pPr>
              <w:spacing w:line="200" w:lineRule="exact"/>
              <w:jc w:val="center"/>
              <w:rPr>
                <w:bCs/>
                <w:sz w:val="20"/>
                <w:szCs w:val="20"/>
              </w:rPr>
            </w:pPr>
            <w:r w:rsidRPr="00F16BBE">
              <w:rPr>
                <w:sz w:val="20"/>
                <w:szCs w:val="20"/>
              </w:rPr>
              <w:t>1</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0FC98712" w14:textId="77777777" w:rsidR="00130927" w:rsidRPr="00EB12D3" w:rsidRDefault="00130927" w:rsidP="000E0076">
            <w:pPr>
              <w:rPr>
                <w:sz w:val="20"/>
                <w:szCs w:val="20"/>
              </w:rPr>
            </w:pPr>
            <w:r w:rsidRPr="00EB12D3">
              <w:rPr>
                <w:sz w:val="20"/>
                <w:szCs w:val="20"/>
              </w:rPr>
              <w:t>Фундаменты под БМК</w:t>
            </w:r>
          </w:p>
        </w:tc>
        <w:tc>
          <w:tcPr>
            <w:tcW w:w="255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14F864B" w14:textId="77777777" w:rsidR="00130927" w:rsidRPr="00F16BBE" w:rsidRDefault="00130927" w:rsidP="000E0076">
            <w:pPr>
              <w:spacing w:line="200" w:lineRule="exact"/>
              <w:jc w:val="center"/>
              <w:rPr>
                <w:sz w:val="20"/>
                <w:szCs w:val="20"/>
              </w:rPr>
            </w:pPr>
            <w:r w:rsidRPr="00C6021E">
              <w:rPr>
                <w:sz w:val="18"/>
                <w:szCs w:val="18"/>
              </w:rPr>
              <w:t xml:space="preserve">Заказчик осуществляет оплату аванса в размере 30% от цены этапа, в течение 15 (Пятнадцати) рабочих дней с даты </w:t>
            </w:r>
            <w:r>
              <w:rPr>
                <w:sz w:val="18"/>
                <w:szCs w:val="18"/>
              </w:rPr>
              <w:t>получения Заказчиком</w:t>
            </w:r>
            <w:r w:rsidRPr="00C6021E">
              <w:rPr>
                <w:sz w:val="18"/>
                <w:szCs w:val="18"/>
              </w:rPr>
              <w:t xml:space="preserve"> уведомления, предоставленного Подрядчиком о реквизитах лицевого счета, открытого Подрядчиком в территориальном органе Федерального казначейства в соответствии с п. 3.5. Контракта;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2DFD366" w14:textId="77777777" w:rsidR="00130927" w:rsidRPr="00F16BBE" w:rsidRDefault="00130927" w:rsidP="000E0076">
            <w:pPr>
              <w:spacing w:line="200" w:lineRule="exact"/>
              <w:jc w:val="center"/>
              <w:rPr>
                <w:sz w:val="20"/>
                <w:szCs w:val="20"/>
              </w:rPr>
            </w:pPr>
            <w:r>
              <w:rPr>
                <w:sz w:val="20"/>
                <w:szCs w:val="20"/>
              </w:rPr>
              <w:t>30</w:t>
            </w:r>
          </w:p>
        </w:tc>
        <w:tc>
          <w:tcPr>
            <w:tcW w:w="1506" w:type="dxa"/>
            <w:tcBorders>
              <w:top w:val="single" w:sz="4" w:space="0" w:color="auto"/>
              <w:left w:val="single" w:sz="4" w:space="0" w:color="auto"/>
              <w:bottom w:val="single" w:sz="4" w:space="0" w:color="auto"/>
              <w:right w:val="single" w:sz="4" w:space="0" w:color="auto"/>
            </w:tcBorders>
            <w:shd w:val="clear" w:color="auto" w:fill="auto"/>
            <w:vAlign w:val="center"/>
          </w:tcPr>
          <w:p w14:paraId="7FBDB5F6" w14:textId="77777777" w:rsidR="00130927" w:rsidRPr="00CB794F" w:rsidRDefault="00130927" w:rsidP="000E0076">
            <w:pPr>
              <w:jc w:val="center"/>
              <w:rPr>
                <w:sz w:val="20"/>
                <w:szCs w:val="20"/>
              </w:rPr>
            </w:pPr>
            <w:r w:rsidRPr="00CB794F">
              <w:rPr>
                <w:sz w:val="20"/>
                <w:szCs w:val="20"/>
              </w:rPr>
              <w:t>995 221,44</w:t>
            </w:r>
          </w:p>
        </w:tc>
        <w:tc>
          <w:tcPr>
            <w:tcW w:w="1843" w:type="dxa"/>
            <w:vMerge w:val="restart"/>
            <w:tcBorders>
              <w:top w:val="single" w:sz="4" w:space="0" w:color="auto"/>
              <w:left w:val="single" w:sz="4" w:space="0" w:color="auto"/>
              <w:right w:val="single" w:sz="4" w:space="0" w:color="auto"/>
            </w:tcBorders>
            <w:shd w:val="clear" w:color="auto" w:fill="auto"/>
          </w:tcPr>
          <w:p w14:paraId="2BFA8A44" w14:textId="77777777" w:rsidR="00130927" w:rsidRPr="00F16BBE" w:rsidRDefault="00130927" w:rsidP="000E0076">
            <w:pPr>
              <w:autoSpaceDE w:val="0"/>
              <w:spacing w:line="200" w:lineRule="exact"/>
              <w:jc w:val="center"/>
              <w:rPr>
                <w:sz w:val="20"/>
                <w:szCs w:val="20"/>
              </w:rPr>
            </w:pPr>
            <w:r w:rsidRPr="00F16BBE">
              <w:rPr>
                <w:sz w:val="20"/>
                <w:szCs w:val="20"/>
              </w:rPr>
              <w:t>Заказчик осуществляет оплату фактически выполненных работ в течение</w:t>
            </w:r>
            <w:r>
              <w:rPr>
                <w:sz w:val="20"/>
                <w:szCs w:val="20"/>
              </w:rPr>
              <w:t xml:space="preserve"> 7</w:t>
            </w:r>
            <w:r w:rsidRPr="00F16BBE">
              <w:rPr>
                <w:sz w:val="20"/>
                <w:szCs w:val="20"/>
              </w:rPr>
              <w:t xml:space="preserve"> (</w:t>
            </w:r>
            <w:r>
              <w:rPr>
                <w:sz w:val="20"/>
                <w:szCs w:val="20"/>
              </w:rPr>
              <w:t>Семи</w:t>
            </w:r>
            <w:r w:rsidRPr="00F16BBE">
              <w:rPr>
                <w:sz w:val="20"/>
                <w:szCs w:val="20"/>
              </w:rPr>
              <w:t>) рабочих дней с даты подписания Заказчиком документа о приемке</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45971BC2" w14:textId="77777777" w:rsidR="00130927" w:rsidRPr="007E73AA" w:rsidRDefault="00130927" w:rsidP="000E0076">
            <w:pPr>
              <w:jc w:val="center"/>
              <w:rPr>
                <w:sz w:val="20"/>
                <w:szCs w:val="20"/>
              </w:rPr>
            </w:pPr>
            <w:r w:rsidRPr="007E73AA">
              <w:rPr>
                <w:sz w:val="20"/>
                <w:szCs w:val="20"/>
              </w:rPr>
              <w:t>0.00215236064</w:t>
            </w:r>
          </w:p>
        </w:tc>
      </w:tr>
      <w:tr w:rsidR="00130927" w:rsidRPr="00F16BBE" w14:paraId="5047C90F"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A817D81" w14:textId="77777777" w:rsidR="00130927" w:rsidRPr="00F16BBE" w:rsidRDefault="00130927" w:rsidP="000E0076">
            <w:pPr>
              <w:spacing w:line="200" w:lineRule="exact"/>
              <w:jc w:val="center"/>
              <w:rPr>
                <w:bCs/>
                <w:sz w:val="20"/>
                <w:szCs w:val="20"/>
              </w:rPr>
            </w:pPr>
            <w:r w:rsidRPr="00F16BBE">
              <w:rPr>
                <w:sz w:val="20"/>
                <w:szCs w:val="20"/>
              </w:rPr>
              <w:t>2</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bottom"/>
          </w:tcPr>
          <w:p w14:paraId="24B884E6" w14:textId="77777777" w:rsidR="00130927" w:rsidRPr="00EB12D3" w:rsidRDefault="00130927" w:rsidP="000E0076">
            <w:pPr>
              <w:rPr>
                <w:sz w:val="20"/>
                <w:szCs w:val="20"/>
              </w:rPr>
            </w:pPr>
            <w:r w:rsidRPr="00EB12D3">
              <w:rPr>
                <w:sz w:val="20"/>
                <w:szCs w:val="20"/>
              </w:rPr>
              <w:t>Фундаменты под станцию биологической очистки</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5CF2686"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705BAA6"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01D62F3A" w14:textId="77777777" w:rsidR="00130927" w:rsidRPr="00CB794F" w:rsidRDefault="00130927" w:rsidP="000E0076">
            <w:pPr>
              <w:jc w:val="center"/>
              <w:rPr>
                <w:sz w:val="20"/>
                <w:szCs w:val="20"/>
              </w:rPr>
            </w:pPr>
            <w:r w:rsidRPr="00CB794F">
              <w:rPr>
                <w:sz w:val="20"/>
                <w:szCs w:val="20"/>
              </w:rPr>
              <w:t>521 224,92</w:t>
            </w:r>
          </w:p>
        </w:tc>
        <w:tc>
          <w:tcPr>
            <w:tcW w:w="1843" w:type="dxa"/>
            <w:vMerge/>
            <w:tcBorders>
              <w:left w:val="single" w:sz="4" w:space="0" w:color="auto"/>
              <w:right w:val="single" w:sz="4" w:space="0" w:color="auto"/>
            </w:tcBorders>
            <w:shd w:val="clear" w:color="auto" w:fill="auto"/>
            <w:vAlign w:val="center"/>
          </w:tcPr>
          <w:p w14:paraId="10DE6B09"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3FBCFD22" w14:textId="77777777" w:rsidR="00130927" w:rsidRPr="007E73AA" w:rsidRDefault="00130927" w:rsidP="000E0076">
            <w:pPr>
              <w:jc w:val="center"/>
              <w:rPr>
                <w:sz w:val="20"/>
                <w:szCs w:val="20"/>
              </w:rPr>
            </w:pPr>
            <w:r w:rsidRPr="007E73AA">
              <w:rPr>
                <w:sz w:val="20"/>
                <w:szCs w:val="20"/>
              </w:rPr>
              <w:t>0.00112725064</w:t>
            </w:r>
          </w:p>
        </w:tc>
      </w:tr>
      <w:tr w:rsidR="00130927" w:rsidRPr="00F16BBE" w14:paraId="6FCAFE25"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CF917C4" w14:textId="77777777" w:rsidR="00130927" w:rsidRPr="00F16BBE" w:rsidRDefault="00130927" w:rsidP="000E0076">
            <w:pPr>
              <w:spacing w:line="200" w:lineRule="exact"/>
              <w:jc w:val="center"/>
              <w:rPr>
                <w:bCs/>
                <w:sz w:val="20"/>
                <w:szCs w:val="20"/>
              </w:rPr>
            </w:pPr>
            <w:r w:rsidRPr="00F16BBE">
              <w:rPr>
                <w:sz w:val="20"/>
                <w:szCs w:val="20"/>
              </w:rPr>
              <w:t>3</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2B11B9CF" w14:textId="77777777" w:rsidR="00130927" w:rsidRPr="00EB12D3" w:rsidRDefault="00130927" w:rsidP="000E0076">
            <w:pPr>
              <w:rPr>
                <w:sz w:val="20"/>
                <w:szCs w:val="20"/>
              </w:rPr>
            </w:pPr>
            <w:r w:rsidRPr="00EB12D3">
              <w:rPr>
                <w:sz w:val="20"/>
                <w:szCs w:val="20"/>
              </w:rPr>
              <w:t>Фундаменты под ДГУ</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211FA90"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6C64146"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5EC307E6" w14:textId="77777777" w:rsidR="00130927" w:rsidRPr="00CB794F" w:rsidRDefault="00130927" w:rsidP="000E0076">
            <w:pPr>
              <w:jc w:val="center"/>
              <w:rPr>
                <w:sz w:val="20"/>
                <w:szCs w:val="20"/>
              </w:rPr>
            </w:pPr>
            <w:r w:rsidRPr="00CB794F">
              <w:rPr>
                <w:sz w:val="20"/>
                <w:szCs w:val="20"/>
              </w:rPr>
              <w:t>27 677,44</w:t>
            </w:r>
          </w:p>
        </w:tc>
        <w:tc>
          <w:tcPr>
            <w:tcW w:w="1843" w:type="dxa"/>
            <w:vMerge/>
            <w:tcBorders>
              <w:left w:val="single" w:sz="4" w:space="0" w:color="auto"/>
              <w:right w:val="single" w:sz="4" w:space="0" w:color="auto"/>
            </w:tcBorders>
            <w:shd w:val="clear" w:color="auto" w:fill="auto"/>
            <w:vAlign w:val="center"/>
          </w:tcPr>
          <w:p w14:paraId="7B12EADA"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1FC8A768" w14:textId="77777777" w:rsidR="00130927" w:rsidRPr="007E73AA" w:rsidRDefault="00130927" w:rsidP="000E0076">
            <w:pPr>
              <w:jc w:val="center"/>
              <w:rPr>
                <w:sz w:val="20"/>
                <w:szCs w:val="20"/>
              </w:rPr>
            </w:pPr>
            <w:r w:rsidRPr="007E73AA">
              <w:rPr>
                <w:sz w:val="20"/>
                <w:szCs w:val="20"/>
              </w:rPr>
              <w:t>0.00005985787</w:t>
            </w:r>
          </w:p>
        </w:tc>
      </w:tr>
      <w:tr w:rsidR="00130927" w:rsidRPr="00F16BBE" w14:paraId="69C80FB4"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984C893" w14:textId="77777777" w:rsidR="00130927" w:rsidRPr="00F16BBE" w:rsidRDefault="00130927" w:rsidP="000E0076">
            <w:pPr>
              <w:spacing w:line="200" w:lineRule="exact"/>
              <w:jc w:val="center"/>
              <w:rPr>
                <w:bCs/>
                <w:sz w:val="20"/>
                <w:szCs w:val="20"/>
              </w:rPr>
            </w:pPr>
            <w:r w:rsidRPr="00F16BBE">
              <w:rPr>
                <w:sz w:val="20"/>
                <w:szCs w:val="20"/>
              </w:rPr>
              <w:t>4</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560FA869" w14:textId="77777777" w:rsidR="00130927" w:rsidRPr="00EB12D3" w:rsidRDefault="00130927" w:rsidP="000E0076">
            <w:pPr>
              <w:rPr>
                <w:sz w:val="20"/>
                <w:szCs w:val="20"/>
              </w:rPr>
            </w:pPr>
            <w:r w:rsidRPr="00EB12D3">
              <w:rPr>
                <w:sz w:val="20"/>
                <w:szCs w:val="20"/>
              </w:rPr>
              <w:t>Земляные работы под БМК</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1BCAB66"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E082712"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09CFAE2A" w14:textId="77777777" w:rsidR="00130927" w:rsidRPr="00CB794F" w:rsidRDefault="00130927" w:rsidP="000E0076">
            <w:pPr>
              <w:jc w:val="center"/>
              <w:rPr>
                <w:sz w:val="20"/>
                <w:szCs w:val="20"/>
              </w:rPr>
            </w:pPr>
            <w:r w:rsidRPr="00CB794F">
              <w:rPr>
                <w:sz w:val="20"/>
                <w:szCs w:val="20"/>
              </w:rPr>
              <w:t>640 540,20</w:t>
            </w:r>
          </w:p>
        </w:tc>
        <w:tc>
          <w:tcPr>
            <w:tcW w:w="1843" w:type="dxa"/>
            <w:vMerge/>
            <w:tcBorders>
              <w:left w:val="single" w:sz="4" w:space="0" w:color="auto"/>
              <w:right w:val="single" w:sz="4" w:space="0" w:color="auto"/>
            </w:tcBorders>
            <w:shd w:val="clear" w:color="auto" w:fill="auto"/>
            <w:vAlign w:val="center"/>
          </w:tcPr>
          <w:p w14:paraId="7F5945D0"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1ED8447C" w14:textId="77777777" w:rsidR="00130927" w:rsidRPr="007E73AA" w:rsidRDefault="00130927" w:rsidP="000E0076">
            <w:pPr>
              <w:jc w:val="center"/>
              <w:rPr>
                <w:sz w:val="20"/>
                <w:szCs w:val="20"/>
              </w:rPr>
            </w:pPr>
            <w:r w:rsidRPr="007E73AA">
              <w:rPr>
                <w:sz w:val="20"/>
                <w:szCs w:val="20"/>
              </w:rPr>
              <w:t>0.00138529322</w:t>
            </w:r>
          </w:p>
        </w:tc>
      </w:tr>
      <w:tr w:rsidR="00130927" w:rsidRPr="00F16BBE" w14:paraId="6FEA44B8"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B0F513F" w14:textId="77777777" w:rsidR="00130927" w:rsidRPr="00F16BBE" w:rsidRDefault="00130927" w:rsidP="000E0076">
            <w:pPr>
              <w:spacing w:line="200" w:lineRule="exact"/>
              <w:jc w:val="center"/>
              <w:rPr>
                <w:bCs/>
                <w:sz w:val="20"/>
                <w:szCs w:val="20"/>
              </w:rPr>
            </w:pPr>
            <w:r w:rsidRPr="00F16BBE">
              <w:rPr>
                <w:sz w:val="20"/>
                <w:szCs w:val="20"/>
              </w:rPr>
              <w:t>5</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55ACA418" w14:textId="77777777" w:rsidR="00130927" w:rsidRPr="00EB12D3" w:rsidRDefault="00130927" w:rsidP="000E0076">
            <w:pPr>
              <w:rPr>
                <w:sz w:val="20"/>
                <w:szCs w:val="20"/>
              </w:rPr>
            </w:pPr>
            <w:r w:rsidRPr="00EB12D3">
              <w:rPr>
                <w:sz w:val="20"/>
                <w:szCs w:val="20"/>
              </w:rPr>
              <w:t>Земляные работы под станцию биологической очистки</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B200E20" w14:textId="77777777" w:rsidR="00130927" w:rsidRPr="00E474B7"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7CAC08E"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384A0D1C" w14:textId="77777777" w:rsidR="00130927" w:rsidRPr="00CB794F" w:rsidRDefault="00130927" w:rsidP="000E0076">
            <w:pPr>
              <w:jc w:val="center"/>
              <w:rPr>
                <w:sz w:val="20"/>
                <w:szCs w:val="20"/>
              </w:rPr>
            </w:pPr>
            <w:r w:rsidRPr="00CB794F">
              <w:rPr>
                <w:sz w:val="20"/>
                <w:szCs w:val="20"/>
              </w:rPr>
              <w:t>176 963,50</w:t>
            </w:r>
          </w:p>
        </w:tc>
        <w:tc>
          <w:tcPr>
            <w:tcW w:w="1843" w:type="dxa"/>
            <w:vMerge/>
            <w:tcBorders>
              <w:left w:val="single" w:sz="4" w:space="0" w:color="auto"/>
              <w:right w:val="single" w:sz="4" w:space="0" w:color="auto"/>
            </w:tcBorders>
            <w:shd w:val="clear" w:color="auto" w:fill="auto"/>
            <w:vAlign w:val="center"/>
          </w:tcPr>
          <w:p w14:paraId="0BE5B907"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06F7EA75" w14:textId="77777777" w:rsidR="00130927" w:rsidRPr="007E73AA" w:rsidRDefault="00130927" w:rsidP="000E0076">
            <w:pPr>
              <w:jc w:val="center"/>
              <w:rPr>
                <w:sz w:val="20"/>
                <w:szCs w:val="20"/>
              </w:rPr>
            </w:pPr>
            <w:r w:rsidRPr="007E73AA">
              <w:rPr>
                <w:sz w:val="20"/>
                <w:szCs w:val="20"/>
              </w:rPr>
              <w:t>0.00038271811</w:t>
            </w:r>
          </w:p>
        </w:tc>
      </w:tr>
      <w:tr w:rsidR="00130927" w:rsidRPr="00F16BBE" w14:paraId="76935115"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95B4C38" w14:textId="77777777" w:rsidR="00130927" w:rsidRPr="00F16BBE" w:rsidRDefault="00130927" w:rsidP="000E0076">
            <w:pPr>
              <w:spacing w:line="200" w:lineRule="exact"/>
              <w:jc w:val="center"/>
              <w:rPr>
                <w:bCs/>
                <w:sz w:val="20"/>
                <w:szCs w:val="20"/>
              </w:rPr>
            </w:pPr>
            <w:r w:rsidRPr="00F16BBE">
              <w:rPr>
                <w:sz w:val="20"/>
                <w:szCs w:val="20"/>
              </w:rPr>
              <w:t>6</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0E87C01C" w14:textId="77777777" w:rsidR="00130927" w:rsidRPr="00EB12D3" w:rsidRDefault="00130927" w:rsidP="000E0076">
            <w:pPr>
              <w:rPr>
                <w:sz w:val="20"/>
                <w:szCs w:val="20"/>
              </w:rPr>
            </w:pPr>
            <w:r w:rsidRPr="00EB12D3">
              <w:rPr>
                <w:sz w:val="20"/>
                <w:szCs w:val="20"/>
              </w:rPr>
              <w:t>Котельная</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8E1BBC1"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6EC9CD3"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4E492FF4" w14:textId="77777777" w:rsidR="00130927" w:rsidRPr="00CB794F" w:rsidRDefault="00130927" w:rsidP="000E0076">
            <w:pPr>
              <w:jc w:val="center"/>
              <w:rPr>
                <w:sz w:val="20"/>
                <w:szCs w:val="20"/>
              </w:rPr>
            </w:pPr>
            <w:r w:rsidRPr="00CB794F">
              <w:rPr>
                <w:sz w:val="20"/>
                <w:szCs w:val="20"/>
              </w:rPr>
              <w:t>171 474,01</w:t>
            </w:r>
          </w:p>
        </w:tc>
        <w:tc>
          <w:tcPr>
            <w:tcW w:w="1843" w:type="dxa"/>
            <w:vMerge/>
            <w:tcBorders>
              <w:left w:val="single" w:sz="4" w:space="0" w:color="auto"/>
              <w:right w:val="single" w:sz="4" w:space="0" w:color="auto"/>
            </w:tcBorders>
            <w:shd w:val="clear" w:color="auto" w:fill="auto"/>
            <w:vAlign w:val="center"/>
          </w:tcPr>
          <w:p w14:paraId="68C193A8"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654A8313" w14:textId="77777777" w:rsidR="00130927" w:rsidRPr="007E73AA" w:rsidRDefault="00130927" w:rsidP="000E0076">
            <w:pPr>
              <w:jc w:val="center"/>
              <w:rPr>
                <w:sz w:val="20"/>
                <w:szCs w:val="20"/>
              </w:rPr>
            </w:pPr>
            <w:r w:rsidRPr="007E73AA">
              <w:rPr>
                <w:sz w:val="20"/>
                <w:szCs w:val="20"/>
              </w:rPr>
              <w:t>0.00037084602</w:t>
            </w:r>
          </w:p>
        </w:tc>
      </w:tr>
      <w:tr w:rsidR="00130927" w:rsidRPr="00F16BBE" w14:paraId="3F826D1B"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C9A8306" w14:textId="77777777" w:rsidR="00130927" w:rsidRPr="00F16BBE" w:rsidRDefault="00130927" w:rsidP="000E0076">
            <w:pPr>
              <w:spacing w:line="200" w:lineRule="exact"/>
              <w:jc w:val="center"/>
              <w:rPr>
                <w:bCs/>
                <w:sz w:val="20"/>
                <w:szCs w:val="20"/>
              </w:rPr>
            </w:pPr>
            <w:r w:rsidRPr="00F16BBE">
              <w:rPr>
                <w:sz w:val="20"/>
                <w:szCs w:val="20"/>
              </w:rPr>
              <w:t>7</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1EA14257" w14:textId="77777777" w:rsidR="00130927" w:rsidRPr="00EB12D3" w:rsidRDefault="00130927" w:rsidP="000E0076">
            <w:pPr>
              <w:rPr>
                <w:sz w:val="20"/>
                <w:szCs w:val="20"/>
              </w:rPr>
            </w:pPr>
            <w:r w:rsidRPr="00EB12D3">
              <w:rPr>
                <w:sz w:val="20"/>
                <w:szCs w:val="20"/>
              </w:rPr>
              <w:t>ДГУ</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B7AD02F"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19166FB"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62285EBC" w14:textId="77777777" w:rsidR="00130927" w:rsidRPr="00CB794F" w:rsidRDefault="00130927" w:rsidP="000E0076">
            <w:pPr>
              <w:jc w:val="center"/>
              <w:rPr>
                <w:sz w:val="20"/>
                <w:szCs w:val="20"/>
              </w:rPr>
            </w:pPr>
            <w:r w:rsidRPr="00CB794F">
              <w:rPr>
                <w:sz w:val="20"/>
                <w:szCs w:val="20"/>
              </w:rPr>
              <w:t>5 059,93</w:t>
            </w:r>
          </w:p>
        </w:tc>
        <w:tc>
          <w:tcPr>
            <w:tcW w:w="1843" w:type="dxa"/>
            <w:vMerge/>
            <w:tcBorders>
              <w:left w:val="single" w:sz="4" w:space="0" w:color="auto"/>
              <w:right w:val="single" w:sz="4" w:space="0" w:color="auto"/>
            </w:tcBorders>
            <w:shd w:val="clear" w:color="auto" w:fill="auto"/>
            <w:vAlign w:val="center"/>
          </w:tcPr>
          <w:p w14:paraId="41C72AF0"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10C70E76" w14:textId="77777777" w:rsidR="00130927" w:rsidRPr="007E73AA" w:rsidRDefault="00130927" w:rsidP="000E0076">
            <w:pPr>
              <w:jc w:val="center"/>
              <w:rPr>
                <w:sz w:val="20"/>
                <w:szCs w:val="20"/>
              </w:rPr>
            </w:pPr>
            <w:r w:rsidRPr="007E73AA">
              <w:rPr>
                <w:sz w:val="20"/>
                <w:szCs w:val="20"/>
              </w:rPr>
              <w:t>0.00001094309</w:t>
            </w:r>
          </w:p>
        </w:tc>
      </w:tr>
      <w:tr w:rsidR="00130927" w:rsidRPr="00F16BBE" w14:paraId="2CCC0E18"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9A06D0B" w14:textId="77777777" w:rsidR="00130927" w:rsidRPr="00F16BBE" w:rsidRDefault="00130927" w:rsidP="000E0076">
            <w:pPr>
              <w:spacing w:line="200" w:lineRule="exact"/>
              <w:jc w:val="center"/>
              <w:rPr>
                <w:bCs/>
                <w:sz w:val="20"/>
                <w:szCs w:val="20"/>
              </w:rPr>
            </w:pPr>
            <w:r w:rsidRPr="00F16BBE">
              <w:rPr>
                <w:sz w:val="20"/>
                <w:szCs w:val="20"/>
              </w:rPr>
              <w:t>8</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6A83F65E" w14:textId="77777777" w:rsidR="00130927" w:rsidRPr="00EB12D3" w:rsidRDefault="00130927" w:rsidP="000E0076">
            <w:pPr>
              <w:rPr>
                <w:sz w:val="20"/>
                <w:szCs w:val="20"/>
              </w:rPr>
            </w:pPr>
            <w:r w:rsidRPr="00EB12D3">
              <w:rPr>
                <w:sz w:val="20"/>
                <w:szCs w:val="20"/>
              </w:rPr>
              <w:t>Изоляция и утепление фундаментов</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38F56E7"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D05C532"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316ACA82" w14:textId="77777777" w:rsidR="00130927" w:rsidRPr="00CB794F" w:rsidRDefault="00130927" w:rsidP="000E0076">
            <w:pPr>
              <w:jc w:val="center"/>
              <w:rPr>
                <w:sz w:val="20"/>
                <w:szCs w:val="20"/>
              </w:rPr>
            </w:pPr>
            <w:r w:rsidRPr="00CB794F">
              <w:rPr>
                <w:sz w:val="20"/>
                <w:szCs w:val="20"/>
              </w:rPr>
              <w:t>521 364,71</w:t>
            </w:r>
          </w:p>
        </w:tc>
        <w:tc>
          <w:tcPr>
            <w:tcW w:w="1843" w:type="dxa"/>
            <w:vMerge/>
            <w:tcBorders>
              <w:left w:val="single" w:sz="4" w:space="0" w:color="auto"/>
              <w:right w:val="single" w:sz="4" w:space="0" w:color="auto"/>
            </w:tcBorders>
            <w:shd w:val="clear" w:color="auto" w:fill="auto"/>
            <w:vAlign w:val="center"/>
          </w:tcPr>
          <w:p w14:paraId="68E7B1AB"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1B97E229" w14:textId="77777777" w:rsidR="00130927" w:rsidRPr="007E73AA" w:rsidRDefault="00130927" w:rsidP="000E0076">
            <w:pPr>
              <w:jc w:val="center"/>
              <w:rPr>
                <w:sz w:val="20"/>
                <w:szCs w:val="20"/>
              </w:rPr>
            </w:pPr>
            <w:r w:rsidRPr="007E73AA">
              <w:rPr>
                <w:sz w:val="20"/>
                <w:szCs w:val="20"/>
              </w:rPr>
              <w:t>0.00112755296</w:t>
            </w:r>
          </w:p>
        </w:tc>
      </w:tr>
      <w:tr w:rsidR="00130927" w:rsidRPr="00F16BBE" w14:paraId="29197B5E"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B458856" w14:textId="77777777" w:rsidR="00130927" w:rsidRPr="00F16BBE" w:rsidRDefault="00130927" w:rsidP="000E0076">
            <w:pPr>
              <w:spacing w:line="200" w:lineRule="exact"/>
              <w:jc w:val="center"/>
              <w:rPr>
                <w:bCs/>
                <w:sz w:val="20"/>
                <w:szCs w:val="20"/>
              </w:rPr>
            </w:pPr>
            <w:r w:rsidRPr="00F16BBE">
              <w:rPr>
                <w:sz w:val="20"/>
                <w:szCs w:val="20"/>
              </w:rPr>
              <w:t>9</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bottom"/>
          </w:tcPr>
          <w:p w14:paraId="258C0803" w14:textId="77777777" w:rsidR="00130927" w:rsidRPr="00EB12D3" w:rsidRDefault="00130927" w:rsidP="000E0076">
            <w:pPr>
              <w:rPr>
                <w:sz w:val="20"/>
                <w:szCs w:val="20"/>
              </w:rPr>
            </w:pPr>
            <w:r w:rsidRPr="00EB12D3">
              <w:rPr>
                <w:sz w:val="20"/>
                <w:szCs w:val="20"/>
              </w:rPr>
              <w:t>Кладка наружных и внутренних стен</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81C1A7C"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930ADC9"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1B87CE57" w14:textId="77777777" w:rsidR="00130927" w:rsidRPr="00CB794F" w:rsidRDefault="00130927" w:rsidP="000E0076">
            <w:pPr>
              <w:jc w:val="center"/>
              <w:rPr>
                <w:sz w:val="20"/>
                <w:szCs w:val="20"/>
              </w:rPr>
            </w:pPr>
            <w:r w:rsidRPr="00CB794F">
              <w:rPr>
                <w:sz w:val="20"/>
                <w:szCs w:val="20"/>
              </w:rPr>
              <w:t>6 476 843,75</w:t>
            </w:r>
          </w:p>
        </w:tc>
        <w:tc>
          <w:tcPr>
            <w:tcW w:w="1843" w:type="dxa"/>
            <w:vMerge/>
            <w:tcBorders>
              <w:left w:val="single" w:sz="4" w:space="0" w:color="auto"/>
              <w:right w:val="single" w:sz="4" w:space="0" w:color="auto"/>
            </w:tcBorders>
            <w:shd w:val="clear" w:color="auto" w:fill="auto"/>
            <w:vAlign w:val="center"/>
          </w:tcPr>
          <w:p w14:paraId="44039CAC"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599E4DBF" w14:textId="77777777" w:rsidR="00130927" w:rsidRPr="007E73AA" w:rsidRDefault="00130927" w:rsidP="000E0076">
            <w:pPr>
              <w:jc w:val="center"/>
              <w:rPr>
                <w:sz w:val="20"/>
                <w:szCs w:val="20"/>
              </w:rPr>
            </w:pPr>
            <w:r w:rsidRPr="007E73AA">
              <w:rPr>
                <w:sz w:val="20"/>
                <w:szCs w:val="20"/>
              </w:rPr>
              <w:t>0.01400743893</w:t>
            </w:r>
          </w:p>
        </w:tc>
      </w:tr>
      <w:tr w:rsidR="00130927" w:rsidRPr="00F16BBE" w14:paraId="1B285E71"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19E9CF7" w14:textId="77777777" w:rsidR="00130927" w:rsidRPr="00F16BBE" w:rsidRDefault="00130927" w:rsidP="000E0076">
            <w:pPr>
              <w:spacing w:line="200" w:lineRule="exact"/>
              <w:jc w:val="center"/>
              <w:rPr>
                <w:bCs/>
                <w:sz w:val="20"/>
                <w:szCs w:val="20"/>
              </w:rPr>
            </w:pPr>
            <w:r w:rsidRPr="00F16BBE">
              <w:rPr>
                <w:sz w:val="20"/>
                <w:szCs w:val="20"/>
              </w:rPr>
              <w:t>10</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4CF88513" w14:textId="77777777" w:rsidR="00130927" w:rsidRPr="00EB12D3" w:rsidRDefault="00130927" w:rsidP="000E0076">
            <w:pPr>
              <w:rPr>
                <w:sz w:val="20"/>
                <w:szCs w:val="20"/>
              </w:rPr>
            </w:pPr>
            <w:r w:rsidRPr="00EB12D3">
              <w:rPr>
                <w:sz w:val="20"/>
                <w:szCs w:val="20"/>
              </w:rPr>
              <w:t>Кладка стен, перегородок с перемычками (ниже 0,000)</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515FF78"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7F68911"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77F52F5C" w14:textId="77777777" w:rsidR="00130927" w:rsidRPr="00CB794F" w:rsidRDefault="00130927" w:rsidP="000E0076">
            <w:pPr>
              <w:jc w:val="center"/>
              <w:rPr>
                <w:sz w:val="20"/>
                <w:szCs w:val="20"/>
              </w:rPr>
            </w:pPr>
            <w:r w:rsidRPr="00CB794F">
              <w:rPr>
                <w:sz w:val="20"/>
                <w:szCs w:val="20"/>
              </w:rPr>
              <w:t>708 152,47</w:t>
            </w:r>
          </w:p>
        </w:tc>
        <w:tc>
          <w:tcPr>
            <w:tcW w:w="1843" w:type="dxa"/>
            <w:vMerge/>
            <w:tcBorders>
              <w:left w:val="single" w:sz="4" w:space="0" w:color="auto"/>
              <w:right w:val="single" w:sz="4" w:space="0" w:color="auto"/>
            </w:tcBorders>
            <w:shd w:val="clear" w:color="auto" w:fill="auto"/>
            <w:vAlign w:val="center"/>
          </w:tcPr>
          <w:p w14:paraId="1426C2A1"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2E0544AD" w14:textId="77777777" w:rsidR="00130927" w:rsidRPr="007E73AA" w:rsidRDefault="00130927" w:rsidP="000E0076">
            <w:pPr>
              <w:jc w:val="center"/>
              <w:rPr>
                <w:sz w:val="20"/>
                <w:szCs w:val="20"/>
              </w:rPr>
            </w:pPr>
            <w:r w:rsidRPr="007E73AA">
              <w:rPr>
                <w:sz w:val="20"/>
                <w:szCs w:val="20"/>
              </w:rPr>
              <w:t>0.00153151795</w:t>
            </w:r>
          </w:p>
        </w:tc>
      </w:tr>
      <w:tr w:rsidR="00130927" w:rsidRPr="00F16BBE" w14:paraId="5C2C0949"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6BBD45D" w14:textId="77777777" w:rsidR="00130927" w:rsidRPr="00F16BBE" w:rsidRDefault="00130927" w:rsidP="000E0076">
            <w:pPr>
              <w:spacing w:line="200" w:lineRule="exact"/>
              <w:jc w:val="center"/>
              <w:rPr>
                <w:bCs/>
                <w:sz w:val="20"/>
                <w:szCs w:val="20"/>
              </w:rPr>
            </w:pPr>
            <w:r w:rsidRPr="00F16BBE">
              <w:rPr>
                <w:sz w:val="20"/>
                <w:szCs w:val="20"/>
              </w:rPr>
              <w:t>11</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bottom"/>
          </w:tcPr>
          <w:p w14:paraId="1ECEE049" w14:textId="77777777" w:rsidR="00130927" w:rsidRPr="00EB12D3" w:rsidRDefault="00130927" w:rsidP="000E0076">
            <w:pPr>
              <w:rPr>
                <w:sz w:val="20"/>
                <w:szCs w:val="20"/>
              </w:rPr>
            </w:pPr>
            <w:r w:rsidRPr="00EB12D3">
              <w:rPr>
                <w:sz w:val="20"/>
                <w:szCs w:val="20"/>
              </w:rPr>
              <w:t xml:space="preserve">Деформационные швы и </w:t>
            </w:r>
            <w:proofErr w:type="spellStart"/>
            <w:r w:rsidRPr="00EB12D3">
              <w:rPr>
                <w:sz w:val="20"/>
                <w:szCs w:val="20"/>
              </w:rPr>
              <w:t>вентканалы</w:t>
            </w:r>
            <w:proofErr w:type="spellEnd"/>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17F0499"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0E01E47"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30F64237" w14:textId="77777777" w:rsidR="00130927" w:rsidRPr="00CB794F" w:rsidRDefault="00130927" w:rsidP="000E0076">
            <w:pPr>
              <w:jc w:val="center"/>
              <w:rPr>
                <w:sz w:val="20"/>
                <w:szCs w:val="20"/>
              </w:rPr>
            </w:pPr>
            <w:r w:rsidRPr="00CB794F">
              <w:rPr>
                <w:sz w:val="20"/>
                <w:szCs w:val="20"/>
              </w:rPr>
              <w:t>616 456,39</w:t>
            </w:r>
          </w:p>
        </w:tc>
        <w:tc>
          <w:tcPr>
            <w:tcW w:w="1843" w:type="dxa"/>
            <w:vMerge/>
            <w:tcBorders>
              <w:left w:val="single" w:sz="4" w:space="0" w:color="auto"/>
              <w:right w:val="single" w:sz="4" w:space="0" w:color="auto"/>
            </w:tcBorders>
            <w:shd w:val="clear" w:color="auto" w:fill="auto"/>
            <w:vAlign w:val="center"/>
          </w:tcPr>
          <w:p w14:paraId="725714B3"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11C20AFB" w14:textId="77777777" w:rsidR="00130927" w:rsidRPr="007E73AA" w:rsidRDefault="00130927" w:rsidP="000E0076">
            <w:pPr>
              <w:jc w:val="center"/>
              <w:rPr>
                <w:sz w:val="20"/>
                <w:szCs w:val="20"/>
              </w:rPr>
            </w:pPr>
            <w:r w:rsidRPr="007E73AA">
              <w:rPr>
                <w:sz w:val="20"/>
                <w:szCs w:val="20"/>
              </w:rPr>
              <w:t>0.00133320728</w:t>
            </w:r>
          </w:p>
        </w:tc>
      </w:tr>
      <w:tr w:rsidR="00130927" w:rsidRPr="00F16BBE" w14:paraId="0BC50FA8"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06D2803" w14:textId="77777777" w:rsidR="00130927" w:rsidRPr="00F16BBE" w:rsidRDefault="00130927" w:rsidP="000E0076">
            <w:pPr>
              <w:spacing w:line="200" w:lineRule="exact"/>
              <w:jc w:val="center"/>
              <w:rPr>
                <w:bCs/>
                <w:sz w:val="20"/>
                <w:szCs w:val="20"/>
              </w:rPr>
            </w:pPr>
            <w:r w:rsidRPr="00F16BBE">
              <w:rPr>
                <w:sz w:val="20"/>
                <w:szCs w:val="20"/>
              </w:rPr>
              <w:t>12</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16A4C38C" w14:textId="77777777" w:rsidR="00130927" w:rsidRPr="00EB12D3" w:rsidRDefault="00130927" w:rsidP="000E0076">
            <w:pPr>
              <w:rPr>
                <w:sz w:val="20"/>
                <w:szCs w:val="20"/>
              </w:rPr>
            </w:pPr>
            <w:r w:rsidRPr="00EB12D3">
              <w:rPr>
                <w:sz w:val="20"/>
                <w:szCs w:val="20"/>
              </w:rPr>
              <w:t>Перемычки, опорные подушки (выше 0.000)</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9EE9E23"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2357B1B"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38C0A535" w14:textId="77777777" w:rsidR="00130927" w:rsidRPr="00CB794F" w:rsidRDefault="00130927" w:rsidP="000E0076">
            <w:pPr>
              <w:jc w:val="center"/>
              <w:rPr>
                <w:sz w:val="20"/>
                <w:szCs w:val="20"/>
              </w:rPr>
            </w:pPr>
            <w:r w:rsidRPr="00CB794F">
              <w:rPr>
                <w:sz w:val="20"/>
                <w:szCs w:val="20"/>
              </w:rPr>
              <w:t>1 352 481,42</w:t>
            </w:r>
          </w:p>
        </w:tc>
        <w:tc>
          <w:tcPr>
            <w:tcW w:w="1843" w:type="dxa"/>
            <w:vMerge/>
            <w:tcBorders>
              <w:left w:val="single" w:sz="4" w:space="0" w:color="auto"/>
              <w:right w:val="single" w:sz="4" w:space="0" w:color="auto"/>
            </w:tcBorders>
            <w:shd w:val="clear" w:color="auto" w:fill="auto"/>
            <w:vAlign w:val="center"/>
          </w:tcPr>
          <w:p w14:paraId="518EB965"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6B6B3B0B" w14:textId="77777777" w:rsidR="00130927" w:rsidRPr="007E73AA" w:rsidRDefault="00130927" w:rsidP="000E0076">
            <w:pPr>
              <w:jc w:val="center"/>
              <w:rPr>
                <w:sz w:val="20"/>
                <w:szCs w:val="20"/>
              </w:rPr>
            </w:pPr>
            <w:r w:rsidRPr="007E73AA">
              <w:rPr>
                <w:sz w:val="20"/>
                <w:szCs w:val="20"/>
              </w:rPr>
              <w:t>0.00292500508</w:t>
            </w:r>
          </w:p>
        </w:tc>
      </w:tr>
      <w:tr w:rsidR="00130927" w:rsidRPr="00F16BBE" w14:paraId="6AD06161"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1F660D9" w14:textId="77777777" w:rsidR="00130927" w:rsidRPr="00F16BBE" w:rsidRDefault="00130927" w:rsidP="000E0076">
            <w:pPr>
              <w:spacing w:line="200" w:lineRule="exact"/>
              <w:jc w:val="center"/>
              <w:rPr>
                <w:bCs/>
                <w:sz w:val="20"/>
                <w:szCs w:val="20"/>
              </w:rPr>
            </w:pPr>
            <w:r w:rsidRPr="00F16BBE">
              <w:rPr>
                <w:sz w:val="20"/>
                <w:szCs w:val="20"/>
              </w:rPr>
              <w:t>13</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03EE1CE2" w14:textId="77777777" w:rsidR="00130927" w:rsidRPr="00EB12D3" w:rsidRDefault="00130927" w:rsidP="000E0076">
            <w:pPr>
              <w:rPr>
                <w:sz w:val="20"/>
                <w:szCs w:val="20"/>
              </w:rPr>
            </w:pPr>
            <w:r w:rsidRPr="00EB12D3">
              <w:rPr>
                <w:sz w:val="20"/>
                <w:szCs w:val="20"/>
              </w:rPr>
              <w:t>Окна, витражи</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0D6B87B"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870313C"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731D8982" w14:textId="77777777" w:rsidR="00130927" w:rsidRPr="00CB794F" w:rsidRDefault="00130927" w:rsidP="000E0076">
            <w:pPr>
              <w:jc w:val="center"/>
              <w:rPr>
                <w:sz w:val="20"/>
                <w:szCs w:val="20"/>
              </w:rPr>
            </w:pPr>
            <w:r w:rsidRPr="00CB794F">
              <w:rPr>
                <w:sz w:val="20"/>
                <w:szCs w:val="20"/>
              </w:rPr>
              <w:t>25 086 873,22</w:t>
            </w:r>
          </w:p>
        </w:tc>
        <w:tc>
          <w:tcPr>
            <w:tcW w:w="1843" w:type="dxa"/>
            <w:vMerge/>
            <w:tcBorders>
              <w:left w:val="single" w:sz="4" w:space="0" w:color="auto"/>
              <w:right w:val="single" w:sz="4" w:space="0" w:color="auto"/>
            </w:tcBorders>
            <w:shd w:val="clear" w:color="auto" w:fill="auto"/>
            <w:vAlign w:val="center"/>
          </w:tcPr>
          <w:p w14:paraId="4F3141B4"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2FB26B70" w14:textId="77777777" w:rsidR="00130927" w:rsidRPr="007E73AA" w:rsidRDefault="00130927" w:rsidP="000E0076">
            <w:pPr>
              <w:jc w:val="center"/>
              <w:rPr>
                <w:sz w:val="20"/>
                <w:szCs w:val="20"/>
              </w:rPr>
            </w:pPr>
            <w:r w:rsidRPr="007E73AA">
              <w:rPr>
                <w:sz w:val="20"/>
                <w:szCs w:val="20"/>
              </w:rPr>
              <w:t>0.05425526046</w:t>
            </w:r>
          </w:p>
        </w:tc>
      </w:tr>
      <w:tr w:rsidR="00130927" w:rsidRPr="00F16BBE" w14:paraId="10CCCB37"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734C132" w14:textId="77777777" w:rsidR="00130927" w:rsidRPr="00F16BBE" w:rsidRDefault="00130927" w:rsidP="000E0076">
            <w:pPr>
              <w:spacing w:line="200" w:lineRule="exact"/>
              <w:jc w:val="center"/>
              <w:rPr>
                <w:bCs/>
                <w:sz w:val="20"/>
                <w:szCs w:val="20"/>
              </w:rPr>
            </w:pPr>
            <w:r w:rsidRPr="00F16BBE">
              <w:rPr>
                <w:sz w:val="20"/>
                <w:szCs w:val="20"/>
              </w:rPr>
              <w:t>14</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1DE477DA" w14:textId="77777777" w:rsidR="00130927" w:rsidRPr="00EB12D3" w:rsidRDefault="00130927" w:rsidP="000E0076">
            <w:pPr>
              <w:rPr>
                <w:sz w:val="20"/>
                <w:szCs w:val="20"/>
              </w:rPr>
            </w:pPr>
            <w:r w:rsidRPr="00EB12D3">
              <w:rPr>
                <w:sz w:val="20"/>
                <w:szCs w:val="20"/>
              </w:rPr>
              <w:t>Земляные работы (обратная засыпка) фундаментов основного здания</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0D6B41E"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27C8DF82"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60333453" w14:textId="77777777" w:rsidR="00130927" w:rsidRPr="00CB794F" w:rsidRDefault="00130927" w:rsidP="000E0076">
            <w:pPr>
              <w:jc w:val="center"/>
              <w:rPr>
                <w:sz w:val="20"/>
                <w:szCs w:val="20"/>
              </w:rPr>
            </w:pPr>
            <w:r w:rsidRPr="00CB794F">
              <w:rPr>
                <w:sz w:val="20"/>
                <w:szCs w:val="20"/>
              </w:rPr>
              <w:t>97 198,66</w:t>
            </w:r>
          </w:p>
        </w:tc>
        <w:tc>
          <w:tcPr>
            <w:tcW w:w="1843" w:type="dxa"/>
            <w:vMerge/>
            <w:tcBorders>
              <w:left w:val="single" w:sz="4" w:space="0" w:color="auto"/>
              <w:right w:val="single" w:sz="4" w:space="0" w:color="auto"/>
            </w:tcBorders>
            <w:shd w:val="clear" w:color="auto" w:fill="auto"/>
            <w:vAlign w:val="center"/>
          </w:tcPr>
          <w:p w14:paraId="276B338A"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56A4F160" w14:textId="77777777" w:rsidR="00130927" w:rsidRPr="007E73AA" w:rsidRDefault="00130927" w:rsidP="000E0076">
            <w:pPr>
              <w:jc w:val="center"/>
              <w:rPr>
                <w:sz w:val="20"/>
                <w:szCs w:val="20"/>
              </w:rPr>
            </w:pPr>
            <w:r w:rsidRPr="007E73AA">
              <w:rPr>
                <w:sz w:val="20"/>
                <w:szCs w:val="20"/>
              </w:rPr>
              <w:t>0.00021021108</w:t>
            </w:r>
          </w:p>
        </w:tc>
      </w:tr>
      <w:tr w:rsidR="00130927" w:rsidRPr="00F16BBE" w14:paraId="5675D067"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B9CC091" w14:textId="77777777" w:rsidR="00130927" w:rsidRPr="00F16BBE" w:rsidRDefault="00130927" w:rsidP="000E0076">
            <w:pPr>
              <w:spacing w:line="200" w:lineRule="exact"/>
              <w:jc w:val="center"/>
              <w:rPr>
                <w:bCs/>
                <w:sz w:val="20"/>
                <w:szCs w:val="20"/>
              </w:rPr>
            </w:pPr>
            <w:r w:rsidRPr="00F16BBE">
              <w:rPr>
                <w:sz w:val="20"/>
                <w:szCs w:val="20"/>
              </w:rPr>
              <w:t>15</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67944E5E" w14:textId="77777777" w:rsidR="00130927" w:rsidRPr="00EB12D3" w:rsidRDefault="00130927" w:rsidP="000E0076">
            <w:pPr>
              <w:rPr>
                <w:sz w:val="20"/>
                <w:szCs w:val="20"/>
              </w:rPr>
            </w:pPr>
            <w:r w:rsidRPr="00EB12D3">
              <w:rPr>
                <w:sz w:val="20"/>
                <w:szCs w:val="20"/>
              </w:rPr>
              <w:t>Перекрытия</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F8F683B"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7B9E717A"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0874518E" w14:textId="77777777" w:rsidR="00130927" w:rsidRPr="00CB794F" w:rsidRDefault="00130927" w:rsidP="000E0076">
            <w:pPr>
              <w:jc w:val="center"/>
              <w:rPr>
                <w:sz w:val="20"/>
                <w:szCs w:val="20"/>
              </w:rPr>
            </w:pPr>
            <w:r w:rsidRPr="00CB794F">
              <w:rPr>
                <w:sz w:val="20"/>
                <w:szCs w:val="20"/>
              </w:rPr>
              <w:t>10 549 932,30</w:t>
            </w:r>
          </w:p>
        </w:tc>
        <w:tc>
          <w:tcPr>
            <w:tcW w:w="1843" w:type="dxa"/>
            <w:vMerge/>
            <w:tcBorders>
              <w:left w:val="single" w:sz="4" w:space="0" w:color="auto"/>
              <w:right w:val="single" w:sz="4" w:space="0" w:color="auto"/>
            </w:tcBorders>
            <w:shd w:val="clear" w:color="auto" w:fill="auto"/>
            <w:vAlign w:val="center"/>
          </w:tcPr>
          <w:p w14:paraId="71696E5A"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74BB749E" w14:textId="77777777" w:rsidR="00130927" w:rsidRPr="007E73AA" w:rsidRDefault="00130927" w:rsidP="000E0076">
            <w:pPr>
              <w:jc w:val="center"/>
              <w:rPr>
                <w:sz w:val="20"/>
                <w:szCs w:val="20"/>
              </w:rPr>
            </w:pPr>
            <w:r w:rsidRPr="007E73AA">
              <w:rPr>
                <w:sz w:val="20"/>
                <w:szCs w:val="20"/>
              </w:rPr>
              <w:t>0.02281628802</w:t>
            </w:r>
          </w:p>
        </w:tc>
      </w:tr>
      <w:tr w:rsidR="00130927" w:rsidRPr="00F16BBE" w14:paraId="3893DCFA"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0C8D4C4" w14:textId="77777777" w:rsidR="00130927" w:rsidRPr="00F16BBE" w:rsidRDefault="00130927" w:rsidP="000E0076">
            <w:pPr>
              <w:spacing w:line="200" w:lineRule="exact"/>
              <w:jc w:val="center"/>
              <w:rPr>
                <w:bCs/>
                <w:sz w:val="20"/>
                <w:szCs w:val="20"/>
              </w:rPr>
            </w:pPr>
            <w:r w:rsidRPr="00F16BBE">
              <w:rPr>
                <w:sz w:val="20"/>
                <w:szCs w:val="20"/>
              </w:rPr>
              <w:t>16</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bottom"/>
          </w:tcPr>
          <w:p w14:paraId="33971269" w14:textId="77777777" w:rsidR="00130927" w:rsidRPr="00EB12D3" w:rsidRDefault="00130927" w:rsidP="000E0076">
            <w:pPr>
              <w:rPr>
                <w:sz w:val="20"/>
                <w:szCs w:val="20"/>
              </w:rPr>
            </w:pPr>
            <w:r w:rsidRPr="00EB12D3">
              <w:rPr>
                <w:sz w:val="20"/>
                <w:szCs w:val="20"/>
              </w:rPr>
              <w:t>Установка биологической очистки</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5AA0A41"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2758493A"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00FDFD8E" w14:textId="77777777" w:rsidR="00130927" w:rsidRPr="00CB794F" w:rsidRDefault="00130927" w:rsidP="000E0076">
            <w:pPr>
              <w:jc w:val="center"/>
              <w:rPr>
                <w:sz w:val="20"/>
                <w:szCs w:val="20"/>
              </w:rPr>
            </w:pPr>
            <w:r w:rsidRPr="00CB794F">
              <w:rPr>
                <w:sz w:val="20"/>
                <w:szCs w:val="20"/>
              </w:rPr>
              <w:t>11 126 232,53</w:t>
            </w:r>
          </w:p>
        </w:tc>
        <w:tc>
          <w:tcPr>
            <w:tcW w:w="1843" w:type="dxa"/>
            <w:vMerge/>
            <w:tcBorders>
              <w:left w:val="single" w:sz="4" w:space="0" w:color="auto"/>
              <w:right w:val="single" w:sz="4" w:space="0" w:color="auto"/>
            </w:tcBorders>
            <w:shd w:val="clear" w:color="auto" w:fill="auto"/>
            <w:vAlign w:val="center"/>
          </w:tcPr>
          <w:p w14:paraId="2AF4EF01"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1181B89B" w14:textId="77777777" w:rsidR="00130927" w:rsidRPr="007E73AA" w:rsidRDefault="00130927" w:rsidP="000E0076">
            <w:pPr>
              <w:jc w:val="center"/>
              <w:rPr>
                <w:sz w:val="20"/>
                <w:szCs w:val="20"/>
              </w:rPr>
            </w:pPr>
            <w:r w:rsidRPr="007E73AA">
              <w:rPr>
                <w:sz w:val="20"/>
                <w:szCs w:val="20"/>
              </w:rPr>
              <w:t>0.02406264976</w:t>
            </w:r>
          </w:p>
        </w:tc>
      </w:tr>
      <w:tr w:rsidR="00130927" w:rsidRPr="00F16BBE" w14:paraId="02823DCE"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B9129AB" w14:textId="77777777" w:rsidR="00130927" w:rsidRPr="00F16BBE" w:rsidRDefault="00130927" w:rsidP="000E0076">
            <w:pPr>
              <w:spacing w:line="200" w:lineRule="exact"/>
              <w:jc w:val="center"/>
              <w:rPr>
                <w:bCs/>
                <w:sz w:val="20"/>
                <w:szCs w:val="20"/>
              </w:rPr>
            </w:pPr>
            <w:r w:rsidRPr="00F16BBE">
              <w:rPr>
                <w:sz w:val="20"/>
                <w:szCs w:val="20"/>
              </w:rPr>
              <w:t>17</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2AF841D1" w14:textId="77777777" w:rsidR="00130927" w:rsidRPr="00EB12D3" w:rsidRDefault="00130927" w:rsidP="000E0076">
            <w:pPr>
              <w:rPr>
                <w:sz w:val="20"/>
                <w:szCs w:val="20"/>
              </w:rPr>
            </w:pPr>
            <w:r w:rsidRPr="00EB12D3">
              <w:rPr>
                <w:sz w:val="20"/>
                <w:szCs w:val="20"/>
              </w:rPr>
              <w:t xml:space="preserve">Наружные сети водоотведения (К1) </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101A75A"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77DD28F"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01036788" w14:textId="77777777" w:rsidR="00130927" w:rsidRPr="00CB794F" w:rsidRDefault="00130927" w:rsidP="000E0076">
            <w:pPr>
              <w:jc w:val="center"/>
              <w:rPr>
                <w:sz w:val="20"/>
                <w:szCs w:val="20"/>
              </w:rPr>
            </w:pPr>
            <w:r w:rsidRPr="00CB794F">
              <w:rPr>
                <w:sz w:val="20"/>
                <w:szCs w:val="20"/>
              </w:rPr>
              <w:t>1 168 486,45</w:t>
            </w:r>
          </w:p>
        </w:tc>
        <w:tc>
          <w:tcPr>
            <w:tcW w:w="1843" w:type="dxa"/>
            <w:vMerge/>
            <w:tcBorders>
              <w:left w:val="single" w:sz="4" w:space="0" w:color="auto"/>
              <w:right w:val="single" w:sz="4" w:space="0" w:color="auto"/>
            </w:tcBorders>
            <w:shd w:val="clear" w:color="auto" w:fill="auto"/>
            <w:vAlign w:val="center"/>
          </w:tcPr>
          <w:p w14:paraId="7AA78CFE"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08D8DC25" w14:textId="77777777" w:rsidR="00130927" w:rsidRPr="007E73AA" w:rsidRDefault="00130927" w:rsidP="000E0076">
            <w:pPr>
              <w:jc w:val="center"/>
              <w:rPr>
                <w:sz w:val="20"/>
                <w:szCs w:val="20"/>
              </w:rPr>
            </w:pPr>
            <w:r w:rsidRPr="007E73AA">
              <w:rPr>
                <w:sz w:val="20"/>
                <w:szCs w:val="20"/>
              </w:rPr>
              <w:t>0.00252708004</w:t>
            </w:r>
          </w:p>
        </w:tc>
      </w:tr>
      <w:tr w:rsidR="00130927" w:rsidRPr="00F16BBE" w14:paraId="732BE56F"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989AA74" w14:textId="77777777" w:rsidR="00130927" w:rsidRPr="00F16BBE" w:rsidRDefault="00130927" w:rsidP="000E0076">
            <w:pPr>
              <w:spacing w:line="200" w:lineRule="exact"/>
              <w:jc w:val="center"/>
              <w:rPr>
                <w:bCs/>
                <w:sz w:val="20"/>
                <w:szCs w:val="20"/>
              </w:rPr>
            </w:pPr>
            <w:r w:rsidRPr="00F16BBE">
              <w:rPr>
                <w:sz w:val="20"/>
                <w:szCs w:val="20"/>
              </w:rPr>
              <w:t>18</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115CFAD7" w14:textId="77777777" w:rsidR="00130927" w:rsidRPr="00EB12D3" w:rsidRDefault="00130927" w:rsidP="000E0076">
            <w:pPr>
              <w:rPr>
                <w:sz w:val="20"/>
                <w:szCs w:val="20"/>
              </w:rPr>
            </w:pPr>
            <w:r w:rsidRPr="00EB12D3">
              <w:rPr>
                <w:sz w:val="20"/>
                <w:szCs w:val="20"/>
              </w:rPr>
              <w:t>Наружные сети водоснабжения</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70FB44A"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0845ED6"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21371D6C" w14:textId="77777777" w:rsidR="00130927" w:rsidRPr="00CB794F" w:rsidRDefault="00130927" w:rsidP="000E0076">
            <w:pPr>
              <w:jc w:val="center"/>
              <w:rPr>
                <w:sz w:val="20"/>
                <w:szCs w:val="20"/>
              </w:rPr>
            </w:pPr>
            <w:r w:rsidRPr="00CB794F">
              <w:rPr>
                <w:sz w:val="20"/>
                <w:szCs w:val="20"/>
              </w:rPr>
              <w:t>1 738 157,09</w:t>
            </w:r>
          </w:p>
        </w:tc>
        <w:tc>
          <w:tcPr>
            <w:tcW w:w="1843" w:type="dxa"/>
            <w:vMerge/>
            <w:tcBorders>
              <w:left w:val="single" w:sz="4" w:space="0" w:color="auto"/>
              <w:right w:val="single" w:sz="4" w:space="0" w:color="auto"/>
            </w:tcBorders>
            <w:shd w:val="clear" w:color="auto" w:fill="auto"/>
            <w:vAlign w:val="center"/>
          </w:tcPr>
          <w:p w14:paraId="5A707E71"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28AF9676" w14:textId="77777777" w:rsidR="00130927" w:rsidRPr="007E73AA" w:rsidRDefault="00130927" w:rsidP="000E0076">
            <w:pPr>
              <w:jc w:val="center"/>
              <w:rPr>
                <w:sz w:val="20"/>
                <w:szCs w:val="20"/>
              </w:rPr>
            </w:pPr>
            <w:r w:rsidRPr="007E73AA">
              <w:rPr>
                <w:sz w:val="20"/>
                <w:szCs w:val="20"/>
              </w:rPr>
              <w:t>0.00375910401</w:t>
            </w:r>
          </w:p>
        </w:tc>
      </w:tr>
      <w:tr w:rsidR="00130927" w:rsidRPr="00F16BBE" w14:paraId="3FC1E93D"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60DD8D8" w14:textId="77777777" w:rsidR="00130927" w:rsidRPr="00F16BBE" w:rsidRDefault="00130927" w:rsidP="000E0076">
            <w:pPr>
              <w:spacing w:line="200" w:lineRule="exact"/>
              <w:jc w:val="center"/>
              <w:rPr>
                <w:bCs/>
                <w:sz w:val="20"/>
                <w:szCs w:val="20"/>
              </w:rPr>
            </w:pPr>
            <w:r w:rsidRPr="00F16BBE">
              <w:rPr>
                <w:sz w:val="20"/>
                <w:szCs w:val="20"/>
              </w:rPr>
              <w:t>19</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bottom"/>
          </w:tcPr>
          <w:p w14:paraId="0C44CAB0" w14:textId="77777777" w:rsidR="00130927" w:rsidRPr="00EB12D3" w:rsidRDefault="00130927" w:rsidP="000E0076">
            <w:pPr>
              <w:rPr>
                <w:sz w:val="20"/>
                <w:szCs w:val="20"/>
              </w:rPr>
            </w:pPr>
            <w:r w:rsidRPr="00EB12D3">
              <w:rPr>
                <w:sz w:val="20"/>
                <w:szCs w:val="20"/>
              </w:rPr>
              <w:t>Земляные работы по наружным сети водоотведения (К1)</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6206AEC"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64B2C749"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39941669" w14:textId="77777777" w:rsidR="00130927" w:rsidRPr="00CB794F" w:rsidRDefault="00130927" w:rsidP="000E0076">
            <w:pPr>
              <w:jc w:val="center"/>
              <w:rPr>
                <w:sz w:val="20"/>
                <w:szCs w:val="20"/>
              </w:rPr>
            </w:pPr>
            <w:r w:rsidRPr="00CB794F">
              <w:rPr>
                <w:sz w:val="20"/>
                <w:szCs w:val="20"/>
              </w:rPr>
              <w:t>358 027,34</w:t>
            </w:r>
          </w:p>
        </w:tc>
        <w:tc>
          <w:tcPr>
            <w:tcW w:w="1843" w:type="dxa"/>
            <w:vMerge/>
            <w:tcBorders>
              <w:left w:val="single" w:sz="4" w:space="0" w:color="auto"/>
              <w:right w:val="single" w:sz="4" w:space="0" w:color="auto"/>
            </w:tcBorders>
            <w:shd w:val="clear" w:color="auto" w:fill="auto"/>
            <w:vAlign w:val="center"/>
          </w:tcPr>
          <w:p w14:paraId="012C7A4A"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225C0894" w14:textId="77777777" w:rsidR="00130927" w:rsidRPr="007E73AA" w:rsidRDefault="00130927" w:rsidP="000E0076">
            <w:pPr>
              <w:jc w:val="center"/>
              <w:rPr>
                <w:sz w:val="20"/>
                <w:szCs w:val="20"/>
              </w:rPr>
            </w:pPr>
            <w:r w:rsidRPr="007E73AA">
              <w:rPr>
                <w:sz w:val="20"/>
                <w:szCs w:val="20"/>
              </w:rPr>
              <w:t>0.00077430401</w:t>
            </w:r>
          </w:p>
        </w:tc>
      </w:tr>
      <w:tr w:rsidR="00130927" w:rsidRPr="00F16BBE" w14:paraId="23A87FDD"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D1D957A" w14:textId="77777777" w:rsidR="00130927" w:rsidRPr="00F16BBE" w:rsidRDefault="00130927" w:rsidP="000E0076">
            <w:pPr>
              <w:spacing w:line="200" w:lineRule="exact"/>
              <w:jc w:val="center"/>
              <w:rPr>
                <w:bCs/>
                <w:sz w:val="20"/>
                <w:szCs w:val="20"/>
              </w:rPr>
            </w:pPr>
            <w:r w:rsidRPr="00F16BBE">
              <w:rPr>
                <w:sz w:val="20"/>
                <w:szCs w:val="20"/>
              </w:rPr>
              <w:t>20</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42FC300E" w14:textId="77777777" w:rsidR="00130927" w:rsidRPr="00EB12D3" w:rsidRDefault="00130927" w:rsidP="000E0076">
            <w:pPr>
              <w:rPr>
                <w:sz w:val="20"/>
                <w:szCs w:val="20"/>
              </w:rPr>
            </w:pPr>
            <w:r w:rsidRPr="00EB12D3">
              <w:rPr>
                <w:sz w:val="20"/>
                <w:szCs w:val="20"/>
              </w:rPr>
              <w:t>Земляные работы по наружным сетям водоснабжения (В1, В2)</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FCC4E8B"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3BEE12F2"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3759AFB2" w14:textId="77777777" w:rsidR="00130927" w:rsidRPr="00CB794F" w:rsidRDefault="00130927" w:rsidP="000E0076">
            <w:pPr>
              <w:jc w:val="center"/>
              <w:rPr>
                <w:sz w:val="20"/>
                <w:szCs w:val="20"/>
              </w:rPr>
            </w:pPr>
            <w:r w:rsidRPr="00CB794F">
              <w:rPr>
                <w:sz w:val="20"/>
                <w:szCs w:val="20"/>
              </w:rPr>
              <w:t>256 806,96</w:t>
            </w:r>
          </w:p>
        </w:tc>
        <w:tc>
          <w:tcPr>
            <w:tcW w:w="1843" w:type="dxa"/>
            <w:vMerge/>
            <w:tcBorders>
              <w:left w:val="single" w:sz="4" w:space="0" w:color="auto"/>
              <w:right w:val="single" w:sz="4" w:space="0" w:color="auto"/>
            </w:tcBorders>
            <w:shd w:val="clear" w:color="auto" w:fill="auto"/>
            <w:vAlign w:val="center"/>
          </w:tcPr>
          <w:p w14:paraId="06B61B15"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133998D3" w14:textId="77777777" w:rsidR="00130927" w:rsidRPr="007E73AA" w:rsidRDefault="00130927" w:rsidP="000E0076">
            <w:pPr>
              <w:jc w:val="center"/>
              <w:rPr>
                <w:sz w:val="20"/>
                <w:szCs w:val="20"/>
              </w:rPr>
            </w:pPr>
            <w:r w:rsidRPr="007E73AA">
              <w:rPr>
                <w:sz w:val="20"/>
                <w:szCs w:val="20"/>
              </w:rPr>
              <w:t>0.00055539518</w:t>
            </w:r>
          </w:p>
        </w:tc>
      </w:tr>
      <w:tr w:rsidR="00130927" w:rsidRPr="00F16BBE" w14:paraId="6D852C06"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23E1762" w14:textId="77777777" w:rsidR="00130927" w:rsidRPr="00F16BBE" w:rsidRDefault="00130927" w:rsidP="000E0076">
            <w:pPr>
              <w:spacing w:line="200" w:lineRule="exact"/>
              <w:jc w:val="center"/>
              <w:rPr>
                <w:bCs/>
                <w:sz w:val="20"/>
                <w:szCs w:val="20"/>
              </w:rPr>
            </w:pPr>
            <w:r w:rsidRPr="00F16BBE">
              <w:rPr>
                <w:sz w:val="20"/>
                <w:szCs w:val="20"/>
              </w:rPr>
              <w:t>21</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7313B2C3" w14:textId="77777777" w:rsidR="00130927" w:rsidRPr="00EB12D3" w:rsidRDefault="00130927" w:rsidP="000E0076">
            <w:pPr>
              <w:rPr>
                <w:sz w:val="20"/>
                <w:szCs w:val="20"/>
              </w:rPr>
            </w:pPr>
            <w:r w:rsidRPr="00EB12D3">
              <w:rPr>
                <w:sz w:val="20"/>
                <w:szCs w:val="20"/>
              </w:rPr>
              <w:t>Тепловые сети</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5BDCA77"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6D0D1929"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2A8B233F" w14:textId="77777777" w:rsidR="00130927" w:rsidRPr="00CB794F" w:rsidRDefault="00130927" w:rsidP="000E0076">
            <w:pPr>
              <w:jc w:val="center"/>
              <w:rPr>
                <w:sz w:val="20"/>
                <w:szCs w:val="20"/>
              </w:rPr>
            </w:pPr>
            <w:r w:rsidRPr="00CB794F">
              <w:rPr>
                <w:sz w:val="20"/>
                <w:szCs w:val="20"/>
              </w:rPr>
              <w:t>2 507 844,10</w:t>
            </w:r>
          </w:p>
        </w:tc>
        <w:tc>
          <w:tcPr>
            <w:tcW w:w="1843" w:type="dxa"/>
            <w:vMerge/>
            <w:tcBorders>
              <w:left w:val="single" w:sz="4" w:space="0" w:color="auto"/>
              <w:right w:val="single" w:sz="4" w:space="0" w:color="auto"/>
            </w:tcBorders>
            <w:shd w:val="clear" w:color="auto" w:fill="auto"/>
            <w:vAlign w:val="center"/>
          </w:tcPr>
          <w:p w14:paraId="36D3EA59"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7AD23697" w14:textId="77777777" w:rsidR="00130927" w:rsidRPr="007E73AA" w:rsidRDefault="00130927" w:rsidP="000E0076">
            <w:pPr>
              <w:jc w:val="center"/>
              <w:rPr>
                <w:sz w:val="20"/>
                <w:szCs w:val="20"/>
              </w:rPr>
            </w:pPr>
            <w:r w:rsidRPr="007E73AA">
              <w:rPr>
                <w:sz w:val="20"/>
                <w:szCs w:val="20"/>
              </w:rPr>
              <w:t>0.00542370241</w:t>
            </w:r>
          </w:p>
        </w:tc>
      </w:tr>
      <w:tr w:rsidR="00130927" w:rsidRPr="00F16BBE" w14:paraId="133E6129"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8F6D50C" w14:textId="77777777" w:rsidR="00130927" w:rsidRPr="00F16BBE" w:rsidRDefault="00130927" w:rsidP="000E0076">
            <w:pPr>
              <w:spacing w:line="200" w:lineRule="exact"/>
              <w:jc w:val="center"/>
              <w:rPr>
                <w:bCs/>
                <w:sz w:val="20"/>
                <w:szCs w:val="20"/>
              </w:rPr>
            </w:pPr>
            <w:r w:rsidRPr="00F16BBE">
              <w:rPr>
                <w:sz w:val="20"/>
                <w:szCs w:val="20"/>
              </w:rPr>
              <w:t>22</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bottom"/>
          </w:tcPr>
          <w:p w14:paraId="2057F25F" w14:textId="77777777" w:rsidR="00130927" w:rsidRPr="00EB12D3" w:rsidRDefault="00130927" w:rsidP="000E0076">
            <w:pPr>
              <w:rPr>
                <w:sz w:val="20"/>
                <w:szCs w:val="20"/>
              </w:rPr>
            </w:pPr>
            <w:r w:rsidRPr="00EB12D3">
              <w:rPr>
                <w:sz w:val="20"/>
                <w:szCs w:val="20"/>
              </w:rPr>
              <w:t>Входы в подвал,</w:t>
            </w:r>
            <w:r>
              <w:rPr>
                <w:sz w:val="20"/>
                <w:szCs w:val="20"/>
              </w:rPr>
              <w:t xml:space="preserve"> </w:t>
            </w:r>
            <w:r w:rsidRPr="00EB12D3">
              <w:rPr>
                <w:sz w:val="20"/>
                <w:szCs w:val="20"/>
              </w:rPr>
              <w:t>приямки, крыльца № 1-8</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8F9E526"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55D8DD50"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7BAF1F39" w14:textId="77777777" w:rsidR="00130927" w:rsidRPr="00CB794F" w:rsidRDefault="00130927" w:rsidP="000E0076">
            <w:pPr>
              <w:jc w:val="center"/>
              <w:rPr>
                <w:sz w:val="20"/>
                <w:szCs w:val="20"/>
              </w:rPr>
            </w:pPr>
            <w:r w:rsidRPr="00CB794F">
              <w:rPr>
                <w:sz w:val="20"/>
                <w:szCs w:val="20"/>
              </w:rPr>
              <w:t>9 418 319,98</w:t>
            </w:r>
          </w:p>
        </w:tc>
        <w:tc>
          <w:tcPr>
            <w:tcW w:w="1843" w:type="dxa"/>
            <w:vMerge/>
            <w:tcBorders>
              <w:left w:val="single" w:sz="4" w:space="0" w:color="auto"/>
              <w:right w:val="single" w:sz="4" w:space="0" w:color="auto"/>
            </w:tcBorders>
            <w:shd w:val="clear" w:color="auto" w:fill="auto"/>
            <w:vAlign w:val="center"/>
          </w:tcPr>
          <w:p w14:paraId="084DD3C2"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2CC16B4E" w14:textId="77777777" w:rsidR="00130927" w:rsidRPr="007E73AA" w:rsidRDefault="00130927" w:rsidP="000E0076">
            <w:pPr>
              <w:jc w:val="center"/>
              <w:rPr>
                <w:sz w:val="20"/>
                <w:szCs w:val="20"/>
              </w:rPr>
            </w:pPr>
            <w:r w:rsidRPr="007E73AA">
              <w:rPr>
                <w:sz w:val="20"/>
                <w:szCs w:val="20"/>
              </w:rPr>
              <w:t>0.02036895548</w:t>
            </w:r>
          </w:p>
        </w:tc>
      </w:tr>
      <w:tr w:rsidR="00130927" w:rsidRPr="00F16BBE" w14:paraId="05D9D55C"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B2222DB" w14:textId="77777777" w:rsidR="00130927" w:rsidRPr="00F16BBE" w:rsidRDefault="00130927" w:rsidP="000E0076">
            <w:pPr>
              <w:spacing w:line="200" w:lineRule="exact"/>
              <w:jc w:val="center"/>
              <w:rPr>
                <w:bCs/>
                <w:sz w:val="20"/>
                <w:szCs w:val="20"/>
              </w:rPr>
            </w:pPr>
            <w:r w:rsidRPr="00F16BBE">
              <w:rPr>
                <w:sz w:val="20"/>
                <w:szCs w:val="20"/>
              </w:rPr>
              <w:lastRenderedPageBreak/>
              <w:t>23</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47A017E8" w14:textId="77777777" w:rsidR="00130927" w:rsidRPr="00EB12D3" w:rsidRDefault="00130927" w:rsidP="000E0076">
            <w:pPr>
              <w:rPr>
                <w:sz w:val="20"/>
                <w:szCs w:val="20"/>
              </w:rPr>
            </w:pPr>
            <w:r w:rsidRPr="00EB12D3">
              <w:rPr>
                <w:sz w:val="20"/>
                <w:szCs w:val="20"/>
              </w:rPr>
              <w:t>Лифтовое оборудование</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3C1EBC8"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217F42F5"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2A3868AD" w14:textId="77777777" w:rsidR="00130927" w:rsidRPr="00CB794F" w:rsidRDefault="00130927" w:rsidP="000E0076">
            <w:pPr>
              <w:jc w:val="center"/>
              <w:rPr>
                <w:sz w:val="20"/>
                <w:szCs w:val="20"/>
              </w:rPr>
            </w:pPr>
            <w:r w:rsidRPr="00CB794F">
              <w:rPr>
                <w:sz w:val="20"/>
                <w:szCs w:val="20"/>
              </w:rPr>
              <w:t>1 165 182,58</w:t>
            </w:r>
          </w:p>
        </w:tc>
        <w:tc>
          <w:tcPr>
            <w:tcW w:w="1843" w:type="dxa"/>
            <w:vMerge/>
            <w:tcBorders>
              <w:left w:val="single" w:sz="4" w:space="0" w:color="auto"/>
              <w:bottom w:val="single" w:sz="4" w:space="0" w:color="auto"/>
              <w:right w:val="single" w:sz="4" w:space="0" w:color="auto"/>
            </w:tcBorders>
            <w:shd w:val="clear" w:color="auto" w:fill="auto"/>
            <w:vAlign w:val="center"/>
          </w:tcPr>
          <w:p w14:paraId="51148D1D"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1C766A54" w14:textId="77777777" w:rsidR="00130927" w:rsidRPr="007E73AA" w:rsidRDefault="00130927" w:rsidP="000E0076">
            <w:pPr>
              <w:jc w:val="center"/>
              <w:rPr>
                <w:sz w:val="20"/>
                <w:szCs w:val="20"/>
              </w:rPr>
            </w:pPr>
            <w:r w:rsidRPr="007E73AA">
              <w:rPr>
                <w:sz w:val="20"/>
                <w:szCs w:val="20"/>
              </w:rPr>
              <w:t>0.00251993478</w:t>
            </w:r>
          </w:p>
        </w:tc>
      </w:tr>
      <w:tr w:rsidR="00130927" w:rsidRPr="00F16BBE" w14:paraId="72CC93E4"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0DAF0C8" w14:textId="77777777" w:rsidR="00130927" w:rsidRPr="00F16BBE" w:rsidRDefault="00130927" w:rsidP="000E0076">
            <w:pPr>
              <w:spacing w:line="200" w:lineRule="exact"/>
              <w:jc w:val="center"/>
              <w:rPr>
                <w:bCs/>
                <w:sz w:val="20"/>
                <w:szCs w:val="20"/>
              </w:rPr>
            </w:pPr>
            <w:r w:rsidRPr="00F16BBE">
              <w:rPr>
                <w:sz w:val="20"/>
                <w:szCs w:val="20"/>
              </w:rPr>
              <w:t>24</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3A53F1A3" w14:textId="77777777" w:rsidR="00130927" w:rsidRPr="00EB12D3" w:rsidRDefault="00130927" w:rsidP="000E0076">
            <w:pPr>
              <w:rPr>
                <w:sz w:val="20"/>
                <w:szCs w:val="20"/>
              </w:rPr>
            </w:pPr>
            <w:r w:rsidRPr="00EB12D3">
              <w:rPr>
                <w:sz w:val="20"/>
                <w:szCs w:val="20"/>
              </w:rPr>
              <w:t>Наружные сети канализации (К</w:t>
            </w:r>
            <w:proofErr w:type="gramStart"/>
            <w:r w:rsidRPr="00EB12D3">
              <w:rPr>
                <w:sz w:val="20"/>
                <w:szCs w:val="20"/>
              </w:rPr>
              <w:t>2</w:t>
            </w:r>
            <w:proofErr w:type="gramEnd"/>
            <w:r w:rsidRPr="00EB12D3">
              <w:rPr>
                <w:sz w:val="20"/>
                <w:szCs w:val="20"/>
              </w:rPr>
              <w:t xml:space="preserve">,К0) </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169D0E8"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3803431" w14:textId="77777777" w:rsidR="00130927" w:rsidRDefault="00130927" w:rsidP="000E0076">
            <w:pPr>
              <w:jc w:val="center"/>
            </w:pPr>
            <w:r w:rsidRPr="00981019">
              <w:rPr>
                <w:sz w:val="20"/>
                <w:szCs w:val="20"/>
              </w:rPr>
              <w:t>30</w:t>
            </w:r>
          </w:p>
        </w:tc>
        <w:tc>
          <w:tcPr>
            <w:tcW w:w="1506" w:type="dxa"/>
            <w:tcBorders>
              <w:top w:val="single" w:sz="4" w:space="0" w:color="auto"/>
              <w:left w:val="single" w:sz="4" w:space="0" w:color="auto"/>
              <w:bottom w:val="single" w:sz="4" w:space="0" w:color="auto"/>
              <w:right w:val="single" w:sz="4" w:space="0" w:color="auto"/>
            </w:tcBorders>
            <w:shd w:val="clear" w:color="auto" w:fill="auto"/>
            <w:vAlign w:val="center"/>
          </w:tcPr>
          <w:p w14:paraId="385F0275" w14:textId="77777777" w:rsidR="00130927" w:rsidRPr="00CB794F" w:rsidRDefault="00130927" w:rsidP="000E0076">
            <w:pPr>
              <w:jc w:val="center"/>
              <w:rPr>
                <w:sz w:val="20"/>
                <w:szCs w:val="20"/>
              </w:rPr>
            </w:pPr>
            <w:r w:rsidRPr="00CB794F">
              <w:rPr>
                <w:sz w:val="20"/>
                <w:szCs w:val="20"/>
              </w:rPr>
              <w:t>2 104 934,10</w:t>
            </w:r>
          </w:p>
        </w:tc>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FEE275C"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5E68BAA1" w14:textId="77777777" w:rsidR="00130927" w:rsidRPr="00151D0B" w:rsidRDefault="00130927" w:rsidP="000E0076">
            <w:pPr>
              <w:jc w:val="center"/>
              <w:rPr>
                <w:sz w:val="20"/>
                <w:szCs w:val="20"/>
              </w:rPr>
            </w:pPr>
            <w:r w:rsidRPr="00151D0B">
              <w:rPr>
                <w:sz w:val="20"/>
                <w:szCs w:val="20"/>
              </w:rPr>
              <w:t>0.00455233089</w:t>
            </w:r>
          </w:p>
        </w:tc>
      </w:tr>
      <w:tr w:rsidR="00130927" w:rsidRPr="00F16BBE" w14:paraId="44054EFD"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D529721" w14:textId="77777777" w:rsidR="00130927" w:rsidRPr="00F16BBE" w:rsidRDefault="00130927" w:rsidP="000E0076">
            <w:pPr>
              <w:spacing w:line="200" w:lineRule="exact"/>
              <w:jc w:val="center"/>
              <w:rPr>
                <w:bCs/>
                <w:sz w:val="20"/>
                <w:szCs w:val="20"/>
              </w:rPr>
            </w:pPr>
            <w:r w:rsidRPr="00F16BBE">
              <w:rPr>
                <w:sz w:val="20"/>
                <w:szCs w:val="20"/>
              </w:rPr>
              <w:t>25</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547C85DC" w14:textId="77777777" w:rsidR="00130927" w:rsidRPr="00EB12D3" w:rsidRDefault="00130927" w:rsidP="000E0076">
            <w:pPr>
              <w:rPr>
                <w:sz w:val="20"/>
                <w:szCs w:val="20"/>
              </w:rPr>
            </w:pPr>
            <w:r w:rsidRPr="00EB12D3">
              <w:rPr>
                <w:sz w:val="20"/>
                <w:szCs w:val="20"/>
              </w:rPr>
              <w:t>Земляные работы по наружным сети водоотведения (К2, К0)</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8281D97"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6040D6F" w14:textId="77777777" w:rsidR="00130927" w:rsidRDefault="00130927" w:rsidP="000E0076">
            <w:pPr>
              <w:jc w:val="center"/>
            </w:pPr>
            <w:r w:rsidRPr="00981019">
              <w:rPr>
                <w:sz w:val="20"/>
                <w:szCs w:val="20"/>
              </w:rPr>
              <w:t>30</w:t>
            </w:r>
          </w:p>
        </w:tc>
        <w:tc>
          <w:tcPr>
            <w:tcW w:w="1506" w:type="dxa"/>
            <w:tcBorders>
              <w:top w:val="single" w:sz="4" w:space="0" w:color="auto"/>
              <w:left w:val="single" w:sz="4" w:space="0" w:color="auto"/>
              <w:bottom w:val="single" w:sz="4" w:space="0" w:color="auto"/>
              <w:right w:val="single" w:sz="4" w:space="0" w:color="auto"/>
            </w:tcBorders>
            <w:shd w:val="clear" w:color="auto" w:fill="auto"/>
            <w:vAlign w:val="center"/>
          </w:tcPr>
          <w:p w14:paraId="24844487" w14:textId="77777777" w:rsidR="00130927" w:rsidRPr="00CB794F" w:rsidRDefault="00130927" w:rsidP="000E0076">
            <w:pPr>
              <w:jc w:val="center"/>
              <w:rPr>
                <w:sz w:val="20"/>
                <w:szCs w:val="20"/>
              </w:rPr>
            </w:pPr>
            <w:r w:rsidRPr="00CB794F">
              <w:rPr>
                <w:sz w:val="20"/>
                <w:szCs w:val="20"/>
              </w:rPr>
              <w:t>162 115,70</w:t>
            </w:r>
          </w:p>
        </w:tc>
        <w:tc>
          <w:tcPr>
            <w:tcW w:w="1843" w:type="dxa"/>
            <w:vMerge/>
            <w:tcBorders>
              <w:top w:val="single" w:sz="4" w:space="0" w:color="auto"/>
              <w:left w:val="single" w:sz="4" w:space="0" w:color="auto"/>
              <w:right w:val="single" w:sz="4" w:space="0" w:color="auto"/>
            </w:tcBorders>
            <w:shd w:val="clear" w:color="auto" w:fill="auto"/>
            <w:vAlign w:val="center"/>
          </w:tcPr>
          <w:p w14:paraId="0145A36C"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679B186F" w14:textId="77777777" w:rsidR="00130927" w:rsidRPr="00151D0B" w:rsidRDefault="00130927" w:rsidP="000E0076">
            <w:pPr>
              <w:jc w:val="center"/>
              <w:rPr>
                <w:sz w:val="20"/>
                <w:szCs w:val="20"/>
              </w:rPr>
            </w:pPr>
            <w:r w:rsidRPr="00151D0B">
              <w:rPr>
                <w:sz w:val="20"/>
                <w:szCs w:val="20"/>
              </w:rPr>
              <w:t>0.00035060685</w:t>
            </w:r>
          </w:p>
        </w:tc>
      </w:tr>
      <w:tr w:rsidR="00130927" w:rsidRPr="00F16BBE" w14:paraId="4035B7B3"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AB41E19" w14:textId="77777777" w:rsidR="00130927" w:rsidRPr="00F16BBE" w:rsidRDefault="00130927" w:rsidP="000E0076">
            <w:pPr>
              <w:spacing w:line="200" w:lineRule="exact"/>
              <w:jc w:val="center"/>
              <w:rPr>
                <w:bCs/>
                <w:sz w:val="20"/>
                <w:szCs w:val="20"/>
              </w:rPr>
            </w:pPr>
            <w:r w:rsidRPr="00F16BBE">
              <w:rPr>
                <w:sz w:val="20"/>
                <w:szCs w:val="20"/>
              </w:rPr>
              <w:t>26</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0AF364ED" w14:textId="77777777" w:rsidR="00130927" w:rsidRPr="00EB12D3" w:rsidRDefault="00130927" w:rsidP="000E0076">
            <w:pPr>
              <w:rPr>
                <w:sz w:val="20"/>
                <w:szCs w:val="20"/>
              </w:rPr>
            </w:pPr>
            <w:r w:rsidRPr="00EB12D3">
              <w:rPr>
                <w:sz w:val="20"/>
                <w:szCs w:val="20"/>
              </w:rPr>
              <w:t>Земляные работы по наружным сетям освещения</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6738248"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0859E81D"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7C2A5FD9" w14:textId="77777777" w:rsidR="00130927" w:rsidRPr="00CB794F" w:rsidRDefault="00130927" w:rsidP="000E0076">
            <w:pPr>
              <w:jc w:val="center"/>
              <w:rPr>
                <w:sz w:val="20"/>
                <w:szCs w:val="20"/>
              </w:rPr>
            </w:pPr>
            <w:r w:rsidRPr="00CB794F">
              <w:rPr>
                <w:sz w:val="20"/>
                <w:szCs w:val="20"/>
              </w:rPr>
              <w:t>73 930,27</w:t>
            </w:r>
          </w:p>
        </w:tc>
        <w:tc>
          <w:tcPr>
            <w:tcW w:w="1843" w:type="dxa"/>
            <w:vMerge/>
            <w:tcBorders>
              <w:left w:val="single" w:sz="4" w:space="0" w:color="auto"/>
              <w:right w:val="single" w:sz="4" w:space="0" w:color="auto"/>
            </w:tcBorders>
            <w:shd w:val="clear" w:color="auto" w:fill="auto"/>
            <w:vAlign w:val="center"/>
          </w:tcPr>
          <w:p w14:paraId="00ABF455"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5FC914F4" w14:textId="77777777" w:rsidR="00130927" w:rsidRPr="00151D0B" w:rsidRDefault="00130927" w:rsidP="000E0076">
            <w:pPr>
              <w:jc w:val="center"/>
              <w:rPr>
                <w:sz w:val="20"/>
                <w:szCs w:val="20"/>
              </w:rPr>
            </w:pPr>
            <w:r w:rsidRPr="00151D0B">
              <w:rPr>
                <w:sz w:val="20"/>
                <w:szCs w:val="20"/>
              </w:rPr>
              <w:t>0.00015988864</w:t>
            </w:r>
          </w:p>
        </w:tc>
      </w:tr>
      <w:tr w:rsidR="00130927" w:rsidRPr="00F16BBE" w14:paraId="39C90A26"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7D511E9" w14:textId="77777777" w:rsidR="00130927" w:rsidRPr="00F16BBE" w:rsidRDefault="00130927" w:rsidP="000E0076">
            <w:pPr>
              <w:spacing w:line="200" w:lineRule="exact"/>
              <w:jc w:val="center"/>
              <w:rPr>
                <w:bCs/>
                <w:sz w:val="20"/>
                <w:szCs w:val="20"/>
              </w:rPr>
            </w:pPr>
            <w:r w:rsidRPr="00F16BBE">
              <w:rPr>
                <w:sz w:val="20"/>
                <w:szCs w:val="20"/>
              </w:rPr>
              <w:t>27</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741D0736" w14:textId="77777777" w:rsidR="00130927" w:rsidRPr="00EB12D3" w:rsidRDefault="00130927" w:rsidP="000E0076">
            <w:pPr>
              <w:rPr>
                <w:sz w:val="20"/>
                <w:szCs w:val="20"/>
              </w:rPr>
            </w:pPr>
            <w:r w:rsidRPr="00EB12D3">
              <w:rPr>
                <w:sz w:val="20"/>
                <w:szCs w:val="20"/>
              </w:rPr>
              <w:t>Двери</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8AA8E38"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621EA786"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4D0DADD3" w14:textId="77777777" w:rsidR="00130927" w:rsidRPr="00CB794F" w:rsidRDefault="00130927" w:rsidP="000E0076">
            <w:pPr>
              <w:jc w:val="center"/>
              <w:rPr>
                <w:sz w:val="20"/>
                <w:szCs w:val="20"/>
              </w:rPr>
            </w:pPr>
            <w:r w:rsidRPr="00CB794F">
              <w:rPr>
                <w:sz w:val="20"/>
                <w:szCs w:val="20"/>
              </w:rPr>
              <w:t>20 696 490,10</w:t>
            </w:r>
          </w:p>
        </w:tc>
        <w:tc>
          <w:tcPr>
            <w:tcW w:w="1843" w:type="dxa"/>
            <w:vMerge/>
            <w:tcBorders>
              <w:left w:val="single" w:sz="4" w:space="0" w:color="auto"/>
              <w:right w:val="single" w:sz="4" w:space="0" w:color="auto"/>
            </w:tcBorders>
            <w:shd w:val="clear" w:color="auto" w:fill="auto"/>
            <w:vAlign w:val="center"/>
          </w:tcPr>
          <w:p w14:paraId="20D251F1"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3F9E5FAB" w14:textId="77777777" w:rsidR="00130927" w:rsidRPr="00151D0B" w:rsidRDefault="00130927" w:rsidP="000E0076">
            <w:pPr>
              <w:jc w:val="center"/>
              <w:rPr>
                <w:sz w:val="20"/>
                <w:szCs w:val="20"/>
              </w:rPr>
            </w:pPr>
            <w:r w:rsidRPr="00151D0B">
              <w:rPr>
                <w:sz w:val="20"/>
                <w:szCs w:val="20"/>
              </w:rPr>
              <w:t>0.04476019993</w:t>
            </w:r>
          </w:p>
        </w:tc>
      </w:tr>
      <w:tr w:rsidR="00130927" w:rsidRPr="00F16BBE" w14:paraId="254C81D5"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0972446" w14:textId="77777777" w:rsidR="00130927" w:rsidRPr="00F16BBE" w:rsidRDefault="00130927" w:rsidP="000E0076">
            <w:pPr>
              <w:spacing w:line="200" w:lineRule="exact"/>
              <w:jc w:val="center"/>
              <w:rPr>
                <w:bCs/>
                <w:sz w:val="20"/>
                <w:szCs w:val="20"/>
              </w:rPr>
            </w:pPr>
            <w:r w:rsidRPr="00F16BBE">
              <w:rPr>
                <w:sz w:val="20"/>
                <w:szCs w:val="20"/>
              </w:rPr>
              <w:t>28</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715794C7" w14:textId="77777777" w:rsidR="00130927" w:rsidRPr="00EB12D3" w:rsidRDefault="00130927" w:rsidP="000E0076">
            <w:pPr>
              <w:rPr>
                <w:sz w:val="20"/>
                <w:szCs w:val="20"/>
              </w:rPr>
            </w:pPr>
            <w:r w:rsidRPr="00EB12D3">
              <w:rPr>
                <w:sz w:val="20"/>
                <w:szCs w:val="20"/>
              </w:rPr>
              <w:t xml:space="preserve">Кровля, </w:t>
            </w:r>
            <w:proofErr w:type="spellStart"/>
            <w:r w:rsidRPr="00EB12D3">
              <w:rPr>
                <w:sz w:val="20"/>
                <w:szCs w:val="20"/>
              </w:rPr>
              <w:t>вентшахты</w:t>
            </w:r>
            <w:proofErr w:type="spellEnd"/>
            <w:r w:rsidRPr="00EB12D3">
              <w:rPr>
                <w:sz w:val="20"/>
                <w:szCs w:val="20"/>
              </w:rPr>
              <w:t xml:space="preserve">, </w:t>
            </w:r>
            <w:proofErr w:type="spellStart"/>
            <w:r w:rsidRPr="00EB12D3">
              <w:rPr>
                <w:sz w:val="20"/>
                <w:szCs w:val="20"/>
              </w:rPr>
              <w:t>венткамеры</w:t>
            </w:r>
            <w:proofErr w:type="spellEnd"/>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7F3802B"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6388BE6C"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0FFE160C" w14:textId="77777777" w:rsidR="00130927" w:rsidRPr="00CB794F" w:rsidRDefault="00130927" w:rsidP="000E0076">
            <w:pPr>
              <w:jc w:val="center"/>
              <w:rPr>
                <w:sz w:val="20"/>
                <w:szCs w:val="20"/>
              </w:rPr>
            </w:pPr>
            <w:r w:rsidRPr="00CB794F">
              <w:rPr>
                <w:sz w:val="20"/>
                <w:szCs w:val="20"/>
              </w:rPr>
              <w:t>43 021 157,21</w:t>
            </w:r>
          </w:p>
        </w:tc>
        <w:tc>
          <w:tcPr>
            <w:tcW w:w="1843" w:type="dxa"/>
            <w:vMerge/>
            <w:tcBorders>
              <w:left w:val="single" w:sz="4" w:space="0" w:color="auto"/>
              <w:right w:val="single" w:sz="4" w:space="0" w:color="auto"/>
            </w:tcBorders>
            <w:shd w:val="clear" w:color="auto" w:fill="auto"/>
            <w:vAlign w:val="center"/>
          </w:tcPr>
          <w:p w14:paraId="21A0718D"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2330E1A0" w14:textId="77777777" w:rsidR="00130927" w:rsidRPr="00151D0B" w:rsidRDefault="00130927" w:rsidP="000E0076">
            <w:pPr>
              <w:jc w:val="center"/>
              <w:rPr>
                <w:sz w:val="20"/>
                <w:szCs w:val="20"/>
              </w:rPr>
            </w:pPr>
            <w:r w:rsidRPr="00151D0B">
              <w:rPr>
                <w:sz w:val="20"/>
                <w:szCs w:val="20"/>
              </w:rPr>
              <w:t>0.09304165048</w:t>
            </w:r>
          </w:p>
        </w:tc>
      </w:tr>
      <w:tr w:rsidR="00130927" w:rsidRPr="00F16BBE" w14:paraId="05F64AE3"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31D7F88" w14:textId="77777777" w:rsidR="00130927" w:rsidRPr="00F16BBE" w:rsidRDefault="00130927" w:rsidP="000E0076">
            <w:pPr>
              <w:spacing w:line="200" w:lineRule="exact"/>
              <w:jc w:val="center"/>
              <w:rPr>
                <w:bCs/>
                <w:sz w:val="20"/>
                <w:szCs w:val="20"/>
              </w:rPr>
            </w:pPr>
            <w:r w:rsidRPr="00F16BBE">
              <w:rPr>
                <w:sz w:val="20"/>
                <w:szCs w:val="20"/>
              </w:rPr>
              <w:t>29</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1DB22BE5" w14:textId="77777777" w:rsidR="00130927" w:rsidRPr="00EB12D3" w:rsidRDefault="00130927" w:rsidP="000E0076">
            <w:pPr>
              <w:rPr>
                <w:sz w:val="20"/>
                <w:szCs w:val="20"/>
              </w:rPr>
            </w:pPr>
            <w:r w:rsidRPr="00EB12D3">
              <w:rPr>
                <w:sz w:val="20"/>
                <w:szCs w:val="20"/>
              </w:rPr>
              <w:t>Наружная отделка</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74ABF77"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69A02FD0"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41573ADE" w14:textId="77777777" w:rsidR="00130927" w:rsidRPr="00CB794F" w:rsidRDefault="00130927" w:rsidP="000E0076">
            <w:pPr>
              <w:jc w:val="center"/>
              <w:rPr>
                <w:sz w:val="20"/>
                <w:szCs w:val="20"/>
              </w:rPr>
            </w:pPr>
            <w:r w:rsidRPr="00CB794F">
              <w:rPr>
                <w:sz w:val="20"/>
                <w:szCs w:val="20"/>
              </w:rPr>
              <w:t>2 287 493,36</w:t>
            </w:r>
          </w:p>
        </w:tc>
        <w:tc>
          <w:tcPr>
            <w:tcW w:w="1843" w:type="dxa"/>
            <w:vMerge/>
            <w:tcBorders>
              <w:left w:val="single" w:sz="4" w:space="0" w:color="auto"/>
              <w:right w:val="single" w:sz="4" w:space="0" w:color="auto"/>
            </w:tcBorders>
            <w:shd w:val="clear" w:color="auto" w:fill="auto"/>
            <w:vAlign w:val="center"/>
          </w:tcPr>
          <w:p w14:paraId="4A7A3D99"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4E9A0673" w14:textId="77777777" w:rsidR="00130927" w:rsidRPr="00151D0B" w:rsidRDefault="00130927" w:rsidP="000E0076">
            <w:pPr>
              <w:jc w:val="center"/>
              <w:rPr>
                <w:sz w:val="20"/>
                <w:szCs w:val="20"/>
              </w:rPr>
            </w:pPr>
            <w:r w:rsidRPr="00151D0B">
              <w:rPr>
                <w:sz w:val="20"/>
                <w:szCs w:val="20"/>
              </w:rPr>
              <w:t>0.00494715092</w:t>
            </w:r>
          </w:p>
        </w:tc>
      </w:tr>
      <w:tr w:rsidR="00130927" w:rsidRPr="00F16BBE" w14:paraId="5619AD2E"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4A3A986" w14:textId="77777777" w:rsidR="00130927" w:rsidRPr="00F16BBE" w:rsidRDefault="00130927" w:rsidP="000E0076">
            <w:pPr>
              <w:spacing w:line="200" w:lineRule="exact"/>
              <w:jc w:val="center"/>
              <w:rPr>
                <w:bCs/>
                <w:sz w:val="20"/>
                <w:szCs w:val="20"/>
              </w:rPr>
            </w:pPr>
            <w:r w:rsidRPr="00F16BBE">
              <w:rPr>
                <w:sz w:val="20"/>
                <w:szCs w:val="20"/>
              </w:rPr>
              <w:t>30</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25AB6953" w14:textId="77777777" w:rsidR="00130927" w:rsidRPr="00EB12D3" w:rsidRDefault="00130927" w:rsidP="000E0076">
            <w:pPr>
              <w:rPr>
                <w:sz w:val="20"/>
                <w:szCs w:val="20"/>
              </w:rPr>
            </w:pPr>
            <w:r w:rsidRPr="00EB12D3">
              <w:rPr>
                <w:sz w:val="20"/>
                <w:szCs w:val="20"/>
              </w:rPr>
              <w:t>Тепловой пункт, автоматизация</w:t>
            </w:r>
          </w:p>
        </w:tc>
        <w:tc>
          <w:tcPr>
            <w:tcW w:w="255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F4615B" w14:textId="77777777" w:rsidR="00130927" w:rsidRPr="00B77EA6" w:rsidRDefault="00130927" w:rsidP="000E0076">
            <w:pPr>
              <w:spacing w:line="200" w:lineRule="exact"/>
              <w:jc w:val="center"/>
              <w:rPr>
                <w:rFonts w:asciiTheme="minorHAnsi" w:hAnsiTheme="minorHAnsi"/>
                <w:sz w:val="20"/>
                <w:szCs w:val="20"/>
              </w:rPr>
            </w:pPr>
            <w:r w:rsidRPr="00C6021E">
              <w:rPr>
                <w:sz w:val="18"/>
                <w:szCs w:val="18"/>
              </w:rPr>
              <w:t xml:space="preserve">Заказчик осуществляет оплату аванса в размере 30% от цены этапа, в течение </w:t>
            </w:r>
            <w:r w:rsidRPr="00B77EA6">
              <w:rPr>
                <w:sz w:val="18"/>
                <w:szCs w:val="18"/>
              </w:rPr>
              <w:t>90</w:t>
            </w:r>
            <w:r w:rsidRPr="00C6021E">
              <w:rPr>
                <w:sz w:val="18"/>
                <w:szCs w:val="18"/>
              </w:rPr>
              <w:t xml:space="preserve"> (</w:t>
            </w:r>
            <w:r>
              <w:rPr>
                <w:sz w:val="18"/>
                <w:szCs w:val="18"/>
              </w:rPr>
              <w:t>Девяносто</w:t>
            </w:r>
            <w:r w:rsidRPr="00C6021E">
              <w:rPr>
                <w:sz w:val="18"/>
                <w:szCs w:val="18"/>
              </w:rPr>
              <w:t xml:space="preserve">) </w:t>
            </w:r>
            <w:r>
              <w:rPr>
                <w:sz w:val="18"/>
                <w:szCs w:val="18"/>
              </w:rPr>
              <w:t>календарных</w:t>
            </w:r>
            <w:r w:rsidRPr="00C6021E">
              <w:rPr>
                <w:sz w:val="18"/>
                <w:szCs w:val="18"/>
              </w:rPr>
              <w:t xml:space="preserve"> дней с </w:t>
            </w:r>
            <w:r>
              <w:rPr>
                <w:sz w:val="18"/>
                <w:szCs w:val="18"/>
              </w:rPr>
              <w:t>д</w:t>
            </w:r>
            <w:r w:rsidRPr="00C6021E">
              <w:rPr>
                <w:sz w:val="18"/>
                <w:szCs w:val="18"/>
              </w:rPr>
              <w:t>а</w:t>
            </w:r>
            <w:r>
              <w:rPr>
                <w:sz w:val="18"/>
                <w:szCs w:val="18"/>
              </w:rPr>
              <w:t xml:space="preserve">ты заключения контракта (но не ранее </w:t>
            </w:r>
            <w:r w:rsidRPr="00C6021E">
              <w:rPr>
                <w:sz w:val="18"/>
                <w:szCs w:val="18"/>
              </w:rPr>
              <w:t xml:space="preserve">даты </w:t>
            </w:r>
            <w:r>
              <w:rPr>
                <w:sz w:val="18"/>
                <w:szCs w:val="18"/>
              </w:rPr>
              <w:t>получения Заказчиком</w:t>
            </w:r>
            <w:r w:rsidRPr="00C6021E">
              <w:rPr>
                <w:sz w:val="18"/>
                <w:szCs w:val="18"/>
              </w:rPr>
              <w:t>, предоставленного Подрядчиком о реквизитах лицевого счета, открытого Подрядчиком в территориальном органе Федерального казначейства в соответствии с п. 3.5. Контракта</w:t>
            </w:r>
            <w:r>
              <w:rPr>
                <w:sz w:val="18"/>
                <w:szCs w:val="18"/>
              </w:rPr>
              <w:t>)</w:t>
            </w:r>
          </w:p>
        </w:tc>
        <w:tc>
          <w:tcPr>
            <w:tcW w:w="0" w:type="auto"/>
            <w:tcBorders>
              <w:top w:val="nil"/>
              <w:left w:val="single" w:sz="4" w:space="0" w:color="auto"/>
              <w:bottom w:val="single" w:sz="4" w:space="0" w:color="auto"/>
              <w:right w:val="single" w:sz="4" w:space="0" w:color="auto"/>
            </w:tcBorders>
            <w:shd w:val="clear" w:color="auto" w:fill="auto"/>
            <w:vAlign w:val="center"/>
          </w:tcPr>
          <w:p w14:paraId="2947AF7C"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3E23F034" w14:textId="77777777" w:rsidR="00130927" w:rsidRPr="00CB794F" w:rsidRDefault="00130927" w:rsidP="000E0076">
            <w:pPr>
              <w:jc w:val="center"/>
              <w:rPr>
                <w:sz w:val="20"/>
                <w:szCs w:val="20"/>
              </w:rPr>
            </w:pPr>
            <w:r w:rsidRPr="00CB794F">
              <w:rPr>
                <w:sz w:val="20"/>
                <w:szCs w:val="20"/>
              </w:rPr>
              <w:t>2 228 000,27</w:t>
            </w:r>
          </w:p>
        </w:tc>
        <w:tc>
          <w:tcPr>
            <w:tcW w:w="1843" w:type="dxa"/>
            <w:vMerge/>
            <w:tcBorders>
              <w:left w:val="single" w:sz="4" w:space="0" w:color="auto"/>
              <w:right w:val="single" w:sz="4" w:space="0" w:color="auto"/>
            </w:tcBorders>
            <w:shd w:val="clear" w:color="auto" w:fill="auto"/>
            <w:vAlign w:val="center"/>
          </w:tcPr>
          <w:p w14:paraId="03C2D1A9"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63F200E8" w14:textId="77777777" w:rsidR="00130927" w:rsidRPr="00151D0B" w:rsidRDefault="00130927" w:rsidP="000E0076">
            <w:pPr>
              <w:jc w:val="center"/>
              <w:rPr>
                <w:sz w:val="20"/>
                <w:szCs w:val="20"/>
              </w:rPr>
            </w:pPr>
            <w:r w:rsidRPr="00151D0B">
              <w:rPr>
                <w:sz w:val="20"/>
                <w:szCs w:val="20"/>
              </w:rPr>
              <w:t>0.00481848550</w:t>
            </w:r>
          </w:p>
        </w:tc>
      </w:tr>
      <w:tr w:rsidR="00130927" w:rsidRPr="00F16BBE" w14:paraId="00CCF98A"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215A2F1" w14:textId="77777777" w:rsidR="00130927" w:rsidRPr="00F16BBE" w:rsidRDefault="00130927" w:rsidP="000E0076">
            <w:pPr>
              <w:spacing w:line="200" w:lineRule="exact"/>
              <w:jc w:val="center"/>
              <w:rPr>
                <w:bCs/>
                <w:sz w:val="20"/>
                <w:szCs w:val="20"/>
              </w:rPr>
            </w:pPr>
            <w:r w:rsidRPr="00F16BBE">
              <w:rPr>
                <w:sz w:val="20"/>
                <w:szCs w:val="20"/>
              </w:rPr>
              <w:t>31</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0318BA3E" w14:textId="77777777" w:rsidR="00130927" w:rsidRPr="00EB12D3" w:rsidRDefault="00130927" w:rsidP="000E0076">
            <w:pPr>
              <w:rPr>
                <w:sz w:val="20"/>
                <w:szCs w:val="20"/>
              </w:rPr>
            </w:pPr>
            <w:r w:rsidRPr="00EB12D3">
              <w:rPr>
                <w:sz w:val="20"/>
                <w:szCs w:val="20"/>
              </w:rPr>
              <w:t>Отопление</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6AD82F6"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2985F82E"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138EBAE8" w14:textId="77777777" w:rsidR="00130927" w:rsidRPr="00CB794F" w:rsidRDefault="00130927" w:rsidP="000E0076">
            <w:pPr>
              <w:jc w:val="center"/>
              <w:rPr>
                <w:sz w:val="20"/>
                <w:szCs w:val="20"/>
              </w:rPr>
            </w:pPr>
            <w:r w:rsidRPr="00CB794F">
              <w:rPr>
                <w:sz w:val="20"/>
                <w:szCs w:val="20"/>
              </w:rPr>
              <w:t>8 190 116,18</w:t>
            </w:r>
          </w:p>
        </w:tc>
        <w:tc>
          <w:tcPr>
            <w:tcW w:w="1843" w:type="dxa"/>
            <w:vMerge/>
            <w:tcBorders>
              <w:left w:val="single" w:sz="4" w:space="0" w:color="auto"/>
              <w:right w:val="single" w:sz="4" w:space="0" w:color="auto"/>
            </w:tcBorders>
            <w:shd w:val="clear" w:color="auto" w:fill="auto"/>
            <w:vAlign w:val="center"/>
          </w:tcPr>
          <w:p w14:paraId="65A5009D"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061578EE" w14:textId="77777777" w:rsidR="00130927" w:rsidRPr="00151D0B" w:rsidRDefault="00130927" w:rsidP="000E0076">
            <w:pPr>
              <w:jc w:val="center"/>
              <w:rPr>
                <w:sz w:val="20"/>
                <w:szCs w:val="20"/>
              </w:rPr>
            </w:pPr>
            <w:r w:rsidRPr="00151D0B">
              <w:rPr>
                <w:sz w:val="20"/>
                <w:szCs w:val="20"/>
              </w:rPr>
              <w:t>0.01771272500</w:t>
            </w:r>
          </w:p>
        </w:tc>
      </w:tr>
      <w:tr w:rsidR="00130927" w:rsidRPr="00F16BBE" w14:paraId="456D0358"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28DC3A7" w14:textId="77777777" w:rsidR="00130927" w:rsidRPr="00F16BBE" w:rsidRDefault="00130927" w:rsidP="000E0076">
            <w:pPr>
              <w:spacing w:line="200" w:lineRule="exact"/>
              <w:jc w:val="center"/>
              <w:rPr>
                <w:bCs/>
                <w:sz w:val="20"/>
                <w:szCs w:val="20"/>
              </w:rPr>
            </w:pPr>
            <w:r w:rsidRPr="00F16BBE">
              <w:rPr>
                <w:sz w:val="20"/>
                <w:szCs w:val="20"/>
              </w:rPr>
              <w:t>32</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2397B111" w14:textId="77777777" w:rsidR="00130927" w:rsidRPr="00EB12D3" w:rsidRDefault="00130927" w:rsidP="000E0076">
            <w:pPr>
              <w:rPr>
                <w:sz w:val="20"/>
                <w:szCs w:val="20"/>
              </w:rPr>
            </w:pPr>
            <w:r w:rsidRPr="00EB12D3">
              <w:rPr>
                <w:sz w:val="20"/>
                <w:szCs w:val="20"/>
              </w:rPr>
              <w:t>Теплоснабжение калориферов</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D709E7D"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347CD590"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3419B8F9" w14:textId="77777777" w:rsidR="00130927" w:rsidRPr="00CB794F" w:rsidRDefault="00130927" w:rsidP="000E0076">
            <w:pPr>
              <w:jc w:val="center"/>
              <w:rPr>
                <w:sz w:val="20"/>
                <w:szCs w:val="20"/>
              </w:rPr>
            </w:pPr>
            <w:r w:rsidRPr="00CB794F">
              <w:rPr>
                <w:sz w:val="20"/>
                <w:szCs w:val="20"/>
              </w:rPr>
              <w:t>470 209,21</w:t>
            </w:r>
          </w:p>
        </w:tc>
        <w:tc>
          <w:tcPr>
            <w:tcW w:w="1843" w:type="dxa"/>
            <w:vMerge/>
            <w:tcBorders>
              <w:left w:val="single" w:sz="4" w:space="0" w:color="auto"/>
              <w:right w:val="single" w:sz="4" w:space="0" w:color="auto"/>
            </w:tcBorders>
            <w:shd w:val="clear" w:color="auto" w:fill="auto"/>
            <w:vAlign w:val="center"/>
          </w:tcPr>
          <w:p w14:paraId="59DA031E"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1BB68DDC" w14:textId="77777777" w:rsidR="00130927" w:rsidRPr="00151D0B" w:rsidRDefault="00130927" w:rsidP="000E0076">
            <w:pPr>
              <w:jc w:val="center"/>
              <w:rPr>
                <w:sz w:val="20"/>
                <w:szCs w:val="20"/>
              </w:rPr>
            </w:pPr>
            <w:r w:rsidRPr="00151D0B">
              <w:rPr>
                <w:sz w:val="20"/>
                <w:szCs w:val="20"/>
              </w:rPr>
              <w:t>0.00101691920</w:t>
            </w:r>
          </w:p>
        </w:tc>
      </w:tr>
      <w:tr w:rsidR="00130927" w:rsidRPr="00F16BBE" w14:paraId="6A08E876"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2261952" w14:textId="77777777" w:rsidR="00130927" w:rsidRPr="00F16BBE" w:rsidRDefault="00130927" w:rsidP="000E0076">
            <w:pPr>
              <w:spacing w:line="200" w:lineRule="exact"/>
              <w:jc w:val="center"/>
              <w:rPr>
                <w:bCs/>
                <w:sz w:val="20"/>
                <w:szCs w:val="20"/>
              </w:rPr>
            </w:pPr>
            <w:r w:rsidRPr="00F16BBE">
              <w:rPr>
                <w:sz w:val="20"/>
                <w:szCs w:val="20"/>
              </w:rPr>
              <w:t>33</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0AA603CF" w14:textId="77777777" w:rsidR="00130927" w:rsidRPr="00EB12D3" w:rsidRDefault="00130927" w:rsidP="000E0076">
            <w:pPr>
              <w:rPr>
                <w:sz w:val="20"/>
                <w:szCs w:val="20"/>
              </w:rPr>
            </w:pPr>
            <w:r w:rsidRPr="00EB12D3">
              <w:rPr>
                <w:sz w:val="20"/>
                <w:szCs w:val="20"/>
              </w:rPr>
              <w:t>Вертикальная планировка</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DECC557"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1F5B5A5D"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0EA65C1F" w14:textId="77777777" w:rsidR="00130927" w:rsidRPr="00CB794F" w:rsidRDefault="00130927" w:rsidP="000E0076">
            <w:pPr>
              <w:jc w:val="center"/>
              <w:rPr>
                <w:sz w:val="20"/>
                <w:szCs w:val="20"/>
              </w:rPr>
            </w:pPr>
            <w:r w:rsidRPr="00CB794F">
              <w:rPr>
                <w:sz w:val="20"/>
                <w:szCs w:val="20"/>
              </w:rPr>
              <w:t>308 335,22</w:t>
            </w:r>
          </w:p>
        </w:tc>
        <w:tc>
          <w:tcPr>
            <w:tcW w:w="1843" w:type="dxa"/>
            <w:vMerge/>
            <w:tcBorders>
              <w:left w:val="single" w:sz="4" w:space="0" w:color="auto"/>
              <w:right w:val="single" w:sz="4" w:space="0" w:color="auto"/>
            </w:tcBorders>
            <w:shd w:val="clear" w:color="auto" w:fill="auto"/>
            <w:vAlign w:val="center"/>
          </w:tcPr>
          <w:p w14:paraId="1F28C12E"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7987CE79" w14:textId="77777777" w:rsidR="00130927" w:rsidRPr="00151D0B" w:rsidRDefault="00130927" w:rsidP="000E0076">
            <w:pPr>
              <w:jc w:val="center"/>
              <w:rPr>
                <w:sz w:val="20"/>
                <w:szCs w:val="20"/>
              </w:rPr>
            </w:pPr>
            <w:r w:rsidRPr="00151D0B">
              <w:rPr>
                <w:sz w:val="20"/>
                <w:szCs w:val="20"/>
              </w:rPr>
              <w:t>0.00066683510</w:t>
            </w:r>
          </w:p>
        </w:tc>
      </w:tr>
      <w:tr w:rsidR="00130927" w:rsidRPr="00F16BBE" w14:paraId="79419334"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2CAD9B2" w14:textId="77777777" w:rsidR="00130927" w:rsidRPr="00F16BBE" w:rsidRDefault="00130927" w:rsidP="000E0076">
            <w:pPr>
              <w:spacing w:line="200" w:lineRule="exact"/>
              <w:jc w:val="center"/>
              <w:rPr>
                <w:bCs/>
                <w:sz w:val="20"/>
                <w:szCs w:val="20"/>
              </w:rPr>
            </w:pPr>
            <w:r w:rsidRPr="00F16BBE">
              <w:rPr>
                <w:sz w:val="20"/>
                <w:szCs w:val="20"/>
              </w:rPr>
              <w:t>34</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bottom"/>
          </w:tcPr>
          <w:p w14:paraId="6B0E71E8" w14:textId="77777777" w:rsidR="00130927" w:rsidRPr="00EB12D3" w:rsidRDefault="00130927" w:rsidP="000E0076">
            <w:pPr>
              <w:rPr>
                <w:sz w:val="20"/>
                <w:szCs w:val="20"/>
              </w:rPr>
            </w:pPr>
            <w:r w:rsidRPr="00EB12D3">
              <w:rPr>
                <w:sz w:val="20"/>
                <w:szCs w:val="20"/>
              </w:rPr>
              <w:t>Наружные сети электроснабжения</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434AF05"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142B0F49"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52F62D66" w14:textId="77777777" w:rsidR="00130927" w:rsidRPr="00CB794F" w:rsidRDefault="00130927" w:rsidP="000E0076">
            <w:pPr>
              <w:jc w:val="center"/>
              <w:rPr>
                <w:sz w:val="20"/>
                <w:szCs w:val="20"/>
              </w:rPr>
            </w:pPr>
            <w:r w:rsidRPr="00CB794F">
              <w:rPr>
                <w:sz w:val="20"/>
                <w:szCs w:val="20"/>
              </w:rPr>
              <w:t>5 288 356,39</w:t>
            </w:r>
          </w:p>
        </w:tc>
        <w:tc>
          <w:tcPr>
            <w:tcW w:w="1843" w:type="dxa"/>
            <w:vMerge/>
            <w:tcBorders>
              <w:left w:val="single" w:sz="4" w:space="0" w:color="auto"/>
              <w:right w:val="single" w:sz="4" w:space="0" w:color="auto"/>
            </w:tcBorders>
            <w:shd w:val="clear" w:color="auto" w:fill="auto"/>
            <w:vAlign w:val="center"/>
          </w:tcPr>
          <w:p w14:paraId="49387FA4"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17858B66" w14:textId="77777777" w:rsidR="00130927" w:rsidRPr="00151D0B" w:rsidRDefault="00130927" w:rsidP="000E0076">
            <w:pPr>
              <w:jc w:val="center"/>
              <w:rPr>
                <w:sz w:val="20"/>
                <w:szCs w:val="20"/>
              </w:rPr>
            </w:pPr>
            <w:r w:rsidRPr="00151D0B">
              <w:rPr>
                <w:sz w:val="20"/>
                <w:szCs w:val="20"/>
              </w:rPr>
              <w:t>0.01143710302</w:t>
            </w:r>
          </w:p>
        </w:tc>
      </w:tr>
      <w:tr w:rsidR="00130927" w:rsidRPr="00F16BBE" w14:paraId="63915D60"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3B93936" w14:textId="77777777" w:rsidR="00130927" w:rsidRPr="00F16BBE" w:rsidRDefault="00130927" w:rsidP="000E0076">
            <w:pPr>
              <w:spacing w:line="200" w:lineRule="exact"/>
              <w:jc w:val="center"/>
              <w:rPr>
                <w:bCs/>
                <w:sz w:val="20"/>
                <w:szCs w:val="20"/>
              </w:rPr>
            </w:pPr>
            <w:r w:rsidRPr="00F16BBE">
              <w:rPr>
                <w:sz w:val="20"/>
                <w:szCs w:val="20"/>
              </w:rPr>
              <w:t>35</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53D4A841" w14:textId="77777777" w:rsidR="00130927" w:rsidRPr="00EB12D3" w:rsidRDefault="00130927" w:rsidP="000E0076">
            <w:pPr>
              <w:rPr>
                <w:sz w:val="20"/>
                <w:szCs w:val="20"/>
              </w:rPr>
            </w:pPr>
            <w:r w:rsidRPr="00EB12D3">
              <w:rPr>
                <w:sz w:val="20"/>
                <w:szCs w:val="20"/>
              </w:rPr>
              <w:t>Малые архитектурные формы, дорожные знаки</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047A513"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7948D1C" w14:textId="77777777" w:rsidR="00130927" w:rsidRDefault="00130927" w:rsidP="000E0076">
            <w:pPr>
              <w:jc w:val="center"/>
            </w:pPr>
            <w:r w:rsidRPr="00981019">
              <w:rPr>
                <w:sz w:val="20"/>
                <w:szCs w:val="20"/>
              </w:rPr>
              <w:t>30</w:t>
            </w:r>
          </w:p>
        </w:tc>
        <w:tc>
          <w:tcPr>
            <w:tcW w:w="1506" w:type="dxa"/>
            <w:tcBorders>
              <w:top w:val="single" w:sz="4" w:space="0" w:color="auto"/>
              <w:left w:val="single" w:sz="4" w:space="0" w:color="auto"/>
              <w:bottom w:val="single" w:sz="4" w:space="0" w:color="auto"/>
              <w:right w:val="single" w:sz="4" w:space="0" w:color="auto"/>
            </w:tcBorders>
            <w:shd w:val="clear" w:color="auto" w:fill="auto"/>
            <w:vAlign w:val="center"/>
          </w:tcPr>
          <w:p w14:paraId="18F668C1" w14:textId="77777777" w:rsidR="00130927" w:rsidRPr="00CB794F" w:rsidRDefault="00130927" w:rsidP="000E0076">
            <w:pPr>
              <w:jc w:val="center"/>
              <w:rPr>
                <w:sz w:val="20"/>
                <w:szCs w:val="20"/>
              </w:rPr>
            </w:pPr>
            <w:r w:rsidRPr="00CB794F">
              <w:rPr>
                <w:sz w:val="20"/>
                <w:szCs w:val="20"/>
              </w:rPr>
              <w:t>1 193 806,48</w:t>
            </w:r>
          </w:p>
        </w:tc>
        <w:tc>
          <w:tcPr>
            <w:tcW w:w="1843" w:type="dxa"/>
            <w:vMerge/>
            <w:tcBorders>
              <w:left w:val="single" w:sz="4" w:space="0" w:color="auto"/>
              <w:right w:val="single" w:sz="4" w:space="0" w:color="auto"/>
            </w:tcBorders>
            <w:shd w:val="clear" w:color="auto" w:fill="auto"/>
            <w:vAlign w:val="center"/>
          </w:tcPr>
          <w:p w14:paraId="401D7813"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45944113" w14:textId="77777777" w:rsidR="00130927" w:rsidRPr="00151D0B" w:rsidRDefault="00130927" w:rsidP="000E0076">
            <w:pPr>
              <w:jc w:val="center"/>
              <w:rPr>
                <w:sz w:val="20"/>
                <w:szCs w:val="20"/>
              </w:rPr>
            </w:pPr>
            <w:r w:rsidRPr="00151D0B">
              <w:rPr>
                <w:sz w:val="20"/>
                <w:szCs w:val="20"/>
              </w:rPr>
              <w:t>0.00258183955</w:t>
            </w:r>
          </w:p>
        </w:tc>
      </w:tr>
      <w:tr w:rsidR="00130927" w:rsidRPr="00F16BBE" w14:paraId="34CF9A1F"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AB82628" w14:textId="77777777" w:rsidR="00130927" w:rsidRPr="00F16BBE" w:rsidRDefault="00130927" w:rsidP="000E0076">
            <w:pPr>
              <w:spacing w:line="200" w:lineRule="exact"/>
              <w:jc w:val="center"/>
              <w:rPr>
                <w:bCs/>
                <w:sz w:val="20"/>
                <w:szCs w:val="20"/>
              </w:rPr>
            </w:pPr>
            <w:r w:rsidRPr="00F16BBE">
              <w:rPr>
                <w:sz w:val="20"/>
                <w:szCs w:val="20"/>
              </w:rPr>
              <w:t>36</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659CB727" w14:textId="77777777" w:rsidR="00130927" w:rsidRPr="00EB12D3" w:rsidRDefault="00130927" w:rsidP="000E0076">
            <w:pPr>
              <w:rPr>
                <w:sz w:val="20"/>
                <w:szCs w:val="20"/>
              </w:rPr>
            </w:pPr>
            <w:r w:rsidRPr="00EB12D3">
              <w:rPr>
                <w:sz w:val="20"/>
                <w:szCs w:val="20"/>
              </w:rPr>
              <w:t>Ограждение территории</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82B3F37"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E24F7F9" w14:textId="77777777" w:rsidR="00130927" w:rsidRDefault="00130927" w:rsidP="000E0076">
            <w:pPr>
              <w:jc w:val="center"/>
            </w:pPr>
            <w:r w:rsidRPr="00981019">
              <w:rPr>
                <w:sz w:val="20"/>
                <w:szCs w:val="20"/>
              </w:rPr>
              <w:t>30</w:t>
            </w:r>
          </w:p>
        </w:tc>
        <w:tc>
          <w:tcPr>
            <w:tcW w:w="1506" w:type="dxa"/>
            <w:tcBorders>
              <w:top w:val="single" w:sz="4" w:space="0" w:color="auto"/>
              <w:left w:val="single" w:sz="4" w:space="0" w:color="auto"/>
              <w:bottom w:val="single" w:sz="4" w:space="0" w:color="auto"/>
              <w:right w:val="single" w:sz="4" w:space="0" w:color="auto"/>
            </w:tcBorders>
            <w:shd w:val="clear" w:color="auto" w:fill="auto"/>
            <w:vAlign w:val="center"/>
          </w:tcPr>
          <w:p w14:paraId="2B49E0E0" w14:textId="77777777" w:rsidR="00130927" w:rsidRPr="00CB794F" w:rsidRDefault="00130927" w:rsidP="000E0076">
            <w:pPr>
              <w:jc w:val="center"/>
              <w:rPr>
                <w:sz w:val="20"/>
                <w:szCs w:val="20"/>
              </w:rPr>
            </w:pPr>
            <w:r w:rsidRPr="00CB794F">
              <w:rPr>
                <w:sz w:val="20"/>
                <w:szCs w:val="20"/>
              </w:rPr>
              <w:t>2 833 804,88</w:t>
            </w:r>
          </w:p>
        </w:tc>
        <w:tc>
          <w:tcPr>
            <w:tcW w:w="1843" w:type="dxa"/>
            <w:vMerge/>
            <w:tcBorders>
              <w:left w:val="single" w:sz="4" w:space="0" w:color="auto"/>
              <w:right w:val="single" w:sz="4" w:space="0" w:color="auto"/>
            </w:tcBorders>
            <w:shd w:val="clear" w:color="auto" w:fill="auto"/>
            <w:vAlign w:val="center"/>
          </w:tcPr>
          <w:p w14:paraId="4C44CDE9"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069C4A00" w14:textId="77777777" w:rsidR="00130927" w:rsidRPr="00151D0B" w:rsidRDefault="00130927" w:rsidP="000E0076">
            <w:pPr>
              <w:jc w:val="center"/>
              <w:rPr>
                <w:sz w:val="20"/>
                <w:szCs w:val="20"/>
              </w:rPr>
            </w:pPr>
            <w:r w:rsidRPr="00151D0B">
              <w:rPr>
                <w:sz w:val="20"/>
                <w:szCs w:val="20"/>
              </w:rPr>
              <w:t>0.00612865623</w:t>
            </w:r>
          </w:p>
        </w:tc>
      </w:tr>
      <w:tr w:rsidR="00130927" w:rsidRPr="00F16BBE" w14:paraId="6EA05D9D"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B5872FA" w14:textId="77777777" w:rsidR="00130927" w:rsidRPr="00F16BBE" w:rsidRDefault="00130927" w:rsidP="000E0076">
            <w:pPr>
              <w:spacing w:line="200" w:lineRule="exact"/>
              <w:jc w:val="center"/>
              <w:rPr>
                <w:bCs/>
                <w:sz w:val="20"/>
                <w:szCs w:val="20"/>
              </w:rPr>
            </w:pPr>
            <w:r w:rsidRPr="00F16BBE">
              <w:rPr>
                <w:sz w:val="20"/>
                <w:szCs w:val="20"/>
              </w:rPr>
              <w:t>37</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2B3FA0E3" w14:textId="77777777" w:rsidR="00130927" w:rsidRPr="00EB12D3" w:rsidRDefault="00130927" w:rsidP="000E0076">
            <w:pPr>
              <w:rPr>
                <w:sz w:val="20"/>
                <w:szCs w:val="20"/>
              </w:rPr>
            </w:pPr>
            <w:r w:rsidRPr="00EB12D3">
              <w:rPr>
                <w:sz w:val="20"/>
                <w:szCs w:val="20"/>
              </w:rPr>
              <w:t>Наружные сети связи</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30BE38E"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3A25962E"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4EFF2326" w14:textId="77777777" w:rsidR="00130927" w:rsidRPr="00CB794F" w:rsidRDefault="00130927" w:rsidP="000E0076">
            <w:pPr>
              <w:jc w:val="center"/>
              <w:rPr>
                <w:sz w:val="20"/>
                <w:szCs w:val="20"/>
              </w:rPr>
            </w:pPr>
            <w:r w:rsidRPr="00CB794F">
              <w:rPr>
                <w:sz w:val="20"/>
                <w:szCs w:val="20"/>
              </w:rPr>
              <w:t>69 969,70</w:t>
            </w:r>
          </w:p>
        </w:tc>
        <w:tc>
          <w:tcPr>
            <w:tcW w:w="1843" w:type="dxa"/>
            <w:vMerge/>
            <w:tcBorders>
              <w:left w:val="single" w:sz="4" w:space="0" w:color="auto"/>
              <w:right w:val="single" w:sz="4" w:space="0" w:color="auto"/>
            </w:tcBorders>
            <w:shd w:val="clear" w:color="auto" w:fill="auto"/>
            <w:vAlign w:val="center"/>
          </w:tcPr>
          <w:p w14:paraId="2CF44ABD"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32E3F7A6" w14:textId="77777777" w:rsidR="00130927" w:rsidRPr="00151D0B" w:rsidRDefault="00130927" w:rsidP="000E0076">
            <w:pPr>
              <w:jc w:val="center"/>
              <w:rPr>
                <w:sz w:val="20"/>
                <w:szCs w:val="20"/>
              </w:rPr>
            </w:pPr>
            <w:r w:rsidRPr="00151D0B">
              <w:rPr>
                <w:sz w:val="20"/>
                <w:szCs w:val="20"/>
              </w:rPr>
              <w:t>0.00015132313</w:t>
            </w:r>
          </w:p>
        </w:tc>
      </w:tr>
      <w:tr w:rsidR="00130927" w:rsidRPr="00F16BBE" w14:paraId="36B6CC2D"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93446B9" w14:textId="77777777" w:rsidR="00130927" w:rsidRPr="00F16BBE" w:rsidRDefault="00130927" w:rsidP="000E0076">
            <w:pPr>
              <w:spacing w:line="200" w:lineRule="exact"/>
              <w:jc w:val="center"/>
              <w:rPr>
                <w:bCs/>
                <w:sz w:val="20"/>
                <w:szCs w:val="20"/>
              </w:rPr>
            </w:pPr>
            <w:r w:rsidRPr="00F16BBE">
              <w:rPr>
                <w:sz w:val="20"/>
                <w:szCs w:val="20"/>
              </w:rPr>
              <w:t>38</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0589F643" w14:textId="77777777" w:rsidR="00130927" w:rsidRPr="00EB12D3" w:rsidRDefault="00130927" w:rsidP="000E0076">
            <w:pPr>
              <w:rPr>
                <w:sz w:val="20"/>
                <w:szCs w:val="20"/>
              </w:rPr>
            </w:pPr>
            <w:r w:rsidRPr="00EB12D3">
              <w:rPr>
                <w:sz w:val="20"/>
                <w:szCs w:val="20"/>
              </w:rPr>
              <w:t>Наружное освещение</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8B90DA8"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0E4DAB0B"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54A783A3" w14:textId="77777777" w:rsidR="00130927" w:rsidRPr="00CB794F" w:rsidRDefault="00130927" w:rsidP="000E0076">
            <w:pPr>
              <w:jc w:val="center"/>
              <w:rPr>
                <w:sz w:val="20"/>
                <w:szCs w:val="20"/>
              </w:rPr>
            </w:pPr>
            <w:r w:rsidRPr="00CB794F">
              <w:rPr>
                <w:sz w:val="20"/>
                <w:szCs w:val="20"/>
              </w:rPr>
              <w:t>4 487 061,94</w:t>
            </w:r>
          </w:p>
        </w:tc>
        <w:tc>
          <w:tcPr>
            <w:tcW w:w="1843" w:type="dxa"/>
            <w:vMerge/>
            <w:tcBorders>
              <w:left w:val="single" w:sz="4" w:space="0" w:color="auto"/>
              <w:right w:val="single" w:sz="4" w:space="0" w:color="auto"/>
            </w:tcBorders>
            <w:shd w:val="clear" w:color="auto" w:fill="auto"/>
            <w:vAlign w:val="center"/>
          </w:tcPr>
          <w:p w14:paraId="3971D85C"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5F861A96" w14:textId="77777777" w:rsidR="00130927" w:rsidRPr="00151D0B" w:rsidRDefault="00130927" w:rsidP="000E0076">
            <w:pPr>
              <w:jc w:val="center"/>
              <w:rPr>
                <w:sz w:val="20"/>
                <w:szCs w:val="20"/>
              </w:rPr>
            </w:pPr>
            <w:r w:rsidRPr="00151D0B">
              <w:rPr>
                <w:sz w:val="20"/>
                <w:szCs w:val="20"/>
              </w:rPr>
              <w:t>0.00970414735</w:t>
            </w:r>
          </w:p>
        </w:tc>
      </w:tr>
      <w:tr w:rsidR="00130927" w:rsidRPr="00F16BBE" w14:paraId="4671EADA"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DC3B277" w14:textId="77777777" w:rsidR="00130927" w:rsidRPr="00F16BBE" w:rsidRDefault="00130927" w:rsidP="000E0076">
            <w:pPr>
              <w:spacing w:line="200" w:lineRule="exact"/>
              <w:jc w:val="center"/>
              <w:rPr>
                <w:bCs/>
                <w:sz w:val="20"/>
                <w:szCs w:val="20"/>
              </w:rPr>
            </w:pPr>
            <w:r w:rsidRPr="00F16BBE">
              <w:rPr>
                <w:sz w:val="20"/>
                <w:szCs w:val="20"/>
              </w:rPr>
              <w:t>39</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77A24A15" w14:textId="77777777" w:rsidR="00130927" w:rsidRPr="00EB12D3" w:rsidRDefault="00130927" w:rsidP="000E0076">
            <w:pPr>
              <w:rPr>
                <w:sz w:val="20"/>
                <w:szCs w:val="20"/>
              </w:rPr>
            </w:pPr>
            <w:r w:rsidRPr="00EB12D3">
              <w:rPr>
                <w:sz w:val="20"/>
                <w:szCs w:val="20"/>
              </w:rPr>
              <w:t>Заземление и молниезащита</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800F314"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477A0C06"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302C2024" w14:textId="77777777" w:rsidR="00130927" w:rsidRPr="00CB794F" w:rsidRDefault="00130927" w:rsidP="000E0076">
            <w:pPr>
              <w:jc w:val="center"/>
              <w:rPr>
                <w:sz w:val="20"/>
                <w:szCs w:val="20"/>
              </w:rPr>
            </w:pPr>
            <w:r w:rsidRPr="00CB794F">
              <w:rPr>
                <w:sz w:val="20"/>
                <w:szCs w:val="20"/>
              </w:rPr>
              <w:t>721 989,73</w:t>
            </w:r>
          </w:p>
        </w:tc>
        <w:tc>
          <w:tcPr>
            <w:tcW w:w="1843" w:type="dxa"/>
            <w:vMerge/>
            <w:tcBorders>
              <w:left w:val="single" w:sz="4" w:space="0" w:color="auto"/>
              <w:right w:val="single" w:sz="4" w:space="0" w:color="auto"/>
            </w:tcBorders>
            <w:shd w:val="clear" w:color="auto" w:fill="auto"/>
            <w:vAlign w:val="center"/>
          </w:tcPr>
          <w:p w14:paraId="27D9D661"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6B01FDC9" w14:textId="77777777" w:rsidR="00130927" w:rsidRPr="00151D0B" w:rsidRDefault="00130927" w:rsidP="000E0076">
            <w:pPr>
              <w:jc w:val="center"/>
              <w:rPr>
                <w:sz w:val="20"/>
                <w:szCs w:val="20"/>
              </w:rPr>
            </w:pPr>
            <w:r w:rsidRPr="00151D0B">
              <w:rPr>
                <w:sz w:val="20"/>
                <w:szCs w:val="20"/>
              </w:rPr>
              <w:t>0.00156144373</w:t>
            </w:r>
          </w:p>
        </w:tc>
      </w:tr>
      <w:tr w:rsidR="00130927" w:rsidRPr="00F16BBE" w14:paraId="3252D473"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B4B7727" w14:textId="77777777" w:rsidR="00130927" w:rsidRPr="00F16BBE" w:rsidRDefault="00130927" w:rsidP="000E0076">
            <w:pPr>
              <w:spacing w:line="200" w:lineRule="exact"/>
              <w:jc w:val="center"/>
              <w:rPr>
                <w:bCs/>
                <w:sz w:val="20"/>
                <w:szCs w:val="20"/>
              </w:rPr>
            </w:pPr>
            <w:r w:rsidRPr="00F16BBE">
              <w:rPr>
                <w:sz w:val="20"/>
                <w:szCs w:val="20"/>
              </w:rPr>
              <w:t>40</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3926D15C" w14:textId="77777777" w:rsidR="00130927" w:rsidRPr="00EB12D3" w:rsidRDefault="00130927" w:rsidP="000E0076">
            <w:pPr>
              <w:rPr>
                <w:sz w:val="20"/>
                <w:szCs w:val="20"/>
              </w:rPr>
            </w:pPr>
            <w:r w:rsidRPr="00EB12D3">
              <w:rPr>
                <w:sz w:val="20"/>
                <w:szCs w:val="20"/>
              </w:rPr>
              <w:t>Лестницы, пандус с ограждением</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13A871F"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5D5E7BCA"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0CBFD1D2" w14:textId="77777777" w:rsidR="00130927" w:rsidRPr="00CB794F" w:rsidRDefault="00130927" w:rsidP="000E0076">
            <w:pPr>
              <w:jc w:val="center"/>
              <w:rPr>
                <w:sz w:val="20"/>
                <w:szCs w:val="20"/>
              </w:rPr>
            </w:pPr>
            <w:r w:rsidRPr="00CB794F">
              <w:rPr>
                <w:sz w:val="20"/>
                <w:szCs w:val="20"/>
              </w:rPr>
              <w:t>1 802 849,89</w:t>
            </w:r>
          </w:p>
        </w:tc>
        <w:tc>
          <w:tcPr>
            <w:tcW w:w="1843" w:type="dxa"/>
            <w:vMerge/>
            <w:tcBorders>
              <w:left w:val="single" w:sz="4" w:space="0" w:color="auto"/>
              <w:right w:val="single" w:sz="4" w:space="0" w:color="auto"/>
            </w:tcBorders>
            <w:shd w:val="clear" w:color="auto" w:fill="auto"/>
            <w:vAlign w:val="center"/>
          </w:tcPr>
          <w:p w14:paraId="35E12C2C"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1A686762" w14:textId="77777777" w:rsidR="00130927" w:rsidRPr="00151D0B" w:rsidRDefault="00130927" w:rsidP="000E0076">
            <w:pPr>
              <w:jc w:val="center"/>
              <w:rPr>
                <w:sz w:val="20"/>
                <w:szCs w:val="20"/>
              </w:rPr>
            </w:pPr>
            <w:r w:rsidRPr="00151D0B">
              <w:rPr>
                <w:sz w:val="20"/>
                <w:szCs w:val="20"/>
              </w:rPr>
              <w:t>0.00389901482</w:t>
            </w:r>
          </w:p>
        </w:tc>
      </w:tr>
      <w:tr w:rsidR="00130927" w:rsidRPr="00F16BBE" w14:paraId="19D14B90"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EACFBF2" w14:textId="77777777" w:rsidR="00130927" w:rsidRPr="00F16BBE" w:rsidRDefault="00130927" w:rsidP="000E0076">
            <w:pPr>
              <w:spacing w:line="200" w:lineRule="exact"/>
              <w:jc w:val="center"/>
              <w:rPr>
                <w:bCs/>
                <w:sz w:val="20"/>
                <w:szCs w:val="20"/>
              </w:rPr>
            </w:pPr>
            <w:r w:rsidRPr="00F16BBE">
              <w:rPr>
                <w:sz w:val="20"/>
                <w:szCs w:val="20"/>
              </w:rPr>
              <w:t>41</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3D4A4749" w14:textId="77777777" w:rsidR="00130927" w:rsidRPr="00EB12D3" w:rsidRDefault="00130927" w:rsidP="000E0076">
            <w:pPr>
              <w:rPr>
                <w:sz w:val="20"/>
                <w:szCs w:val="20"/>
              </w:rPr>
            </w:pPr>
            <w:r w:rsidRPr="00EB12D3">
              <w:rPr>
                <w:sz w:val="20"/>
                <w:szCs w:val="20"/>
              </w:rPr>
              <w:t>Благоустройство</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59D8339"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66C01B63"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72E7A491" w14:textId="77777777" w:rsidR="00130927" w:rsidRPr="00CB794F" w:rsidRDefault="00130927" w:rsidP="000E0076">
            <w:pPr>
              <w:jc w:val="center"/>
              <w:rPr>
                <w:sz w:val="20"/>
                <w:szCs w:val="20"/>
              </w:rPr>
            </w:pPr>
            <w:r w:rsidRPr="00CB794F">
              <w:rPr>
                <w:sz w:val="20"/>
                <w:szCs w:val="20"/>
              </w:rPr>
              <w:t>16 103 086,69</w:t>
            </w:r>
          </w:p>
        </w:tc>
        <w:tc>
          <w:tcPr>
            <w:tcW w:w="1843" w:type="dxa"/>
            <w:vMerge/>
            <w:tcBorders>
              <w:left w:val="single" w:sz="4" w:space="0" w:color="auto"/>
              <w:right w:val="single" w:sz="4" w:space="0" w:color="auto"/>
            </w:tcBorders>
            <w:shd w:val="clear" w:color="auto" w:fill="auto"/>
            <w:vAlign w:val="center"/>
          </w:tcPr>
          <w:p w14:paraId="3BA13554"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3287ABA9" w14:textId="77777777" w:rsidR="00130927" w:rsidRPr="00151D0B" w:rsidRDefault="00130927" w:rsidP="000E0076">
            <w:pPr>
              <w:jc w:val="center"/>
              <w:rPr>
                <w:sz w:val="20"/>
                <w:szCs w:val="20"/>
              </w:rPr>
            </w:pPr>
            <w:r w:rsidRPr="00151D0B">
              <w:rPr>
                <w:sz w:val="20"/>
                <w:szCs w:val="20"/>
              </w:rPr>
              <w:t>0.03482606840</w:t>
            </w:r>
          </w:p>
        </w:tc>
      </w:tr>
      <w:tr w:rsidR="00130927" w:rsidRPr="00F16BBE" w14:paraId="1ADF8BBE"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D4C8CA3" w14:textId="77777777" w:rsidR="00130927" w:rsidRPr="00F16BBE" w:rsidRDefault="00130927" w:rsidP="000E0076">
            <w:pPr>
              <w:spacing w:line="200" w:lineRule="exact"/>
              <w:jc w:val="center"/>
              <w:rPr>
                <w:bCs/>
                <w:sz w:val="20"/>
                <w:szCs w:val="20"/>
              </w:rPr>
            </w:pPr>
            <w:r w:rsidRPr="00F16BBE">
              <w:rPr>
                <w:sz w:val="20"/>
                <w:szCs w:val="20"/>
              </w:rPr>
              <w:t>42</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4CBBFAF7" w14:textId="77777777" w:rsidR="00130927" w:rsidRPr="00EB12D3" w:rsidRDefault="00130927" w:rsidP="000E0076">
            <w:pPr>
              <w:rPr>
                <w:sz w:val="20"/>
                <w:szCs w:val="20"/>
              </w:rPr>
            </w:pPr>
            <w:r w:rsidRPr="00EB12D3">
              <w:rPr>
                <w:sz w:val="20"/>
                <w:szCs w:val="20"/>
              </w:rPr>
              <w:t>Озеленение</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297C6F2"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73B81D5C"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794B3E64" w14:textId="77777777" w:rsidR="00130927" w:rsidRPr="00CB794F" w:rsidRDefault="00130927" w:rsidP="000E0076">
            <w:pPr>
              <w:jc w:val="center"/>
              <w:rPr>
                <w:sz w:val="20"/>
                <w:szCs w:val="20"/>
              </w:rPr>
            </w:pPr>
            <w:r w:rsidRPr="00CB794F">
              <w:rPr>
                <w:sz w:val="20"/>
                <w:szCs w:val="20"/>
              </w:rPr>
              <w:t>727 361,27</w:t>
            </w:r>
          </w:p>
        </w:tc>
        <w:tc>
          <w:tcPr>
            <w:tcW w:w="1843" w:type="dxa"/>
            <w:vMerge/>
            <w:tcBorders>
              <w:left w:val="single" w:sz="4" w:space="0" w:color="auto"/>
              <w:right w:val="single" w:sz="4" w:space="0" w:color="auto"/>
            </w:tcBorders>
            <w:shd w:val="clear" w:color="auto" w:fill="auto"/>
            <w:vAlign w:val="center"/>
          </w:tcPr>
          <w:p w14:paraId="56A578CA"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2517BDF8" w14:textId="77777777" w:rsidR="00130927" w:rsidRPr="00151D0B" w:rsidRDefault="00130927" w:rsidP="000E0076">
            <w:pPr>
              <w:jc w:val="center"/>
              <w:rPr>
                <w:sz w:val="20"/>
                <w:szCs w:val="20"/>
              </w:rPr>
            </w:pPr>
            <w:r w:rsidRPr="00151D0B">
              <w:rPr>
                <w:sz w:val="20"/>
                <w:szCs w:val="20"/>
              </w:rPr>
              <w:t>0.00157306073</w:t>
            </w:r>
          </w:p>
        </w:tc>
      </w:tr>
      <w:tr w:rsidR="00130927" w:rsidRPr="00F16BBE" w14:paraId="7C993D88"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D00B7CA" w14:textId="77777777" w:rsidR="00130927" w:rsidRPr="00F16BBE" w:rsidRDefault="00130927" w:rsidP="000E0076">
            <w:pPr>
              <w:spacing w:line="200" w:lineRule="exact"/>
              <w:jc w:val="center"/>
              <w:rPr>
                <w:bCs/>
                <w:sz w:val="20"/>
                <w:szCs w:val="20"/>
              </w:rPr>
            </w:pPr>
            <w:r w:rsidRPr="00F16BBE">
              <w:rPr>
                <w:sz w:val="20"/>
                <w:szCs w:val="20"/>
              </w:rPr>
              <w:t>43</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6F9789F6" w14:textId="77777777" w:rsidR="00130927" w:rsidRPr="00EB12D3" w:rsidRDefault="00130927" w:rsidP="000E0076">
            <w:pPr>
              <w:rPr>
                <w:sz w:val="20"/>
                <w:szCs w:val="20"/>
              </w:rPr>
            </w:pPr>
            <w:r w:rsidRPr="00EB12D3">
              <w:rPr>
                <w:sz w:val="20"/>
                <w:szCs w:val="20"/>
              </w:rPr>
              <w:t>Навес и веранда</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3948A72"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148FF66F"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71EDAA95" w14:textId="77777777" w:rsidR="00130927" w:rsidRPr="00CB794F" w:rsidRDefault="00130927" w:rsidP="000E0076">
            <w:pPr>
              <w:jc w:val="center"/>
              <w:rPr>
                <w:sz w:val="20"/>
                <w:szCs w:val="20"/>
              </w:rPr>
            </w:pPr>
            <w:r w:rsidRPr="00CB794F">
              <w:rPr>
                <w:sz w:val="20"/>
                <w:szCs w:val="20"/>
              </w:rPr>
              <w:t>945 152,18</w:t>
            </w:r>
          </w:p>
        </w:tc>
        <w:tc>
          <w:tcPr>
            <w:tcW w:w="1843" w:type="dxa"/>
            <w:vMerge/>
            <w:tcBorders>
              <w:left w:val="single" w:sz="4" w:space="0" w:color="auto"/>
              <w:right w:val="single" w:sz="4" w:space="0" w:color="auto"/>
            </w:tcBorders>
            <w:shd w:val="clear" w:color="auto" w:fill="auto"/>
            <w:vAlign w:val="center"/>
          </w:tcPr>
          <w:p w14:paraId="45B6010D"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7253315A" w14:textId="77777777" w:rsidR="00130927" w:rsidRPr="00151D0B" w:rsidRDefault="00130927" w:rsidP="000E0076">
            <w:pPr>
              <w:jc w:val="center"/>
              <w:rPr>
                <w:sz w:val="20"/>
                <w:szCs w:val="20"/>
              </w:rPr>
            </w:pPr>
            <w:r w:rsidRPr="00151D0B">
              <w:rPr>
                <w:sz w:val="20"/>
                <w:szCs w:val="20"/>
              </w:rPr>
              <w:t>0.00204407609</w:t>
            </w:r>
          </w:p>
        </w:tc>
      </w:tr>
      <w:tr w:rsidR="00130927" w:rsidRPr="00F16BBE" w14:paraId="7AA90586"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DDA83B8" w14:textId="77777777" w:rsidR="00130927" w:rsidRPr="00F16BBE" w:rsidRDefault="00130927" w:rsidP="000E0076">
            <w:pPr>
              <w:spacing w:line="200" w:lineRule="exact"/>
              <w:jc w:val="center"/>
              <w:rPr>
                <w:bCs/>
                <w:sz w:val="20"/>
                <w:szCs w:val="20"/>
              </w:rPr>
            </w:pPr>
            <w:r w:rsidRPr="00F16BBE">
              <w:rPr>
                <w:sz w:val="20"/>
                <w:szCs w:val="20"/>
              </w:rPr>
              <w:t>44</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62FBE051" w14:textId="77777777" w:rsidR="00130927" w:rsidRPr="00EB12D3" w:rsidRDefault="00130927" w:rsidP="000E0076">
            <w:pPr>
              <w:rPr>
                <w:sz w:val="20"/>
                <w:szCs w:val="20"/>
              </w:rPr>
            </w:pPr>
            <w:r w:rsidRPr="00EB12D3">
              <w:rPr>
                <w:sz w:val="20"/>
                <w:szCs w:val="20"/>
              </w:rPr>
              <w:t xml:space="preserve">Подключение приборов </w:t>
            </w:r>
            <w:proofErr w:type="spellStart"/>
            <w:r w:rsidRPr="00EB12D3">
              <w:rPr>
                <w:sz w:val="20"/>
                <w:szCs w:val="20"/>
              </w:rPr>
              <w:t>КИПиА</w:t>
            </w:r>
            <w:proofErr w:type="spellEnd"/>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3D95F49"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752967E1"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50832663" w14:textId="77777777" w:rsidR="00130927" w:rsidRPr="00CB794F" w:rsidRDefault="00130927" w:rsidP="000E0076">
            <w:pPr>
              <w:jc w:val="center"/>
              <w:rPr>
                <w:sz w:val="20"/>
                <w:szCs w:val="20"/>
              </w:rPr>
            </w:pPr>
            <w:r w:rsidRPr="00CB794F">
              <w:rPr>
                <w:sz w:val="20"/>
                <w:szCs w:val="20"/>
              </w:rPr>
              <w:t>2 441 836,44</w:t>
            </w:r>
          </w:p>
        </w:tc>
        <w:tc>
          <w:tcPr>
            <w:tcW w:w="1843" w:type="dxa"/>
            <w:vMerge/>
            <w:tcBorders>
              <w:left w:val="single" w:sz="4" w:space="0" w:color="auto"/>
              <w:right w:val="single" w:sz="4" w:space="0" w:color="auto"/>
            </w:tcBorders>
            <w:shd w:val="clear" w:color="auto" w:fill="auto"/>
            <w:vAlign w:val="center"/>
          </w:tcPr>
          <w:p w14:paraId="52648359"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750FCFEF" w14:textId="77777777" w:rsidR="00130927" w:rsidRPr="00151D0B" w:rsidRDefault="00130927" w:rsidP="000E0076">
            <w:pPr>
              <w:jc w:val="center"/>
              <w:rPr>
                <w:sz w:val="20"/>
                <w:szCs w:val="20"/>
              </w:rPr>
            </w:pPr>
            <w:r w:rsidRPr="00151D0B">
              <w:rPr>
                <w:sz w:val="20"/>
                <w:szCs w:val="20"/>
              </w:rPr>
              <w:t>0.00528094796</w:t>
            </w:r>
          </w:p>
        </w:tc>
      </w:tr>
      <w:tr w:rsidR="00130927" w:rsidRPr="00F16BBE" w14:paraId="1A9195DD"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145CFB4" w14:textId="77777777" w:rsidR="00130927" w:rsidRPr="00F16BBE" w:rsidRDefault="00130927" w:rsidP="000E0076">
            <w:pPr>
              <w:spacing w:line="200" w:lineRule="exact"/>
              <w:jc w:val="center"/>
              <w:rPr>
                <w:bCs/>
                <w:sz w:val="20"/>
                <w:szCs w:val="20"/>
              </w:rPr>
            </w:pPr>
            <w:r w:rsidRPr="00F16BBE">
              <w:rPr>
                <w:sz w:val="20"/>
                <w:szCs w:val="20"/>
              </w:rPr>
              <w:t>45</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2E3E0721" w14:textId="77777777" w:rsidR="00130927" w:rsidRPr="00EB12D3" w:rsidRDefault="00130927" w:rsidP="000E0076">
            <w:pPr>
              <w:rPr>
                <w:sz w:val="20"/>
                <w:szCs w:val="20"/>
              </w:rPr>
            </w:pPr>
            <w:r w:rsidRPr="00EB12D3">
              <w:rPr>
                <w:sz w:val="20"/>
                <w:szCs w:val="20"/>
              </w:rPr>
              <w:t xml:space="preserve">Вентиляция </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CA4558E"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6772F6E2"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40763530" w14:textId="77777777" w:rsidR="00130927" w:rsidRPr="00CB794F" w:rsidRDefault="00130927" w:rsidP="000E0076">
            <w:pPr>
              <w:jc w:val="center"/>
              <w:rPr>
                <w:sz w:val="20"/>
                <w:szCs w:val="20"/>
              </w:rPr>
            </w:pPr>
            <w:r w:rsidRPr="00CB794F">
              <w:rPr>
                <w:sz w:val="20"/>
                <w:szCs w:val="20"/>
              </w:rPr>
              <w:t>20 364 685,55</w:t>
            </w:r>
          </w:p>
        </w:tc>
        <w:tc>
          <w:tcPr>
            <w:tcW w:w="1843" w:type="dxa"/>
            <w:vMerge/>
            <w:tcBorders>
              <w:left w:val="single" w:sz="4" w:space="0" w:color="auto"/>
              <w:right w:val="single" w:sz="4" w:space="0" w:color="auto"/>
            </w:tcBorders>
            <w:shd w:val="clear" w:color="auto" w:fill="auto"/>
            <w:vAlign w:val="center"/>
          </w:tcPr>
          <w:p w14:paraId="11E33A4C"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55403081" w14:textId="77777777" w:rsidR="00130927" w:rsidRPr="00151D0B" w:rsidRDefault="00130927" w:rsidP="000E0076">
            <w:pPr>
              <w:jc w:val="center"/>
              <w:rPr>
                <w:sz w:val="20"/>
                <w:szCs w:val="20"/>
              </w:rPr>
            </w:pPr>
            <w:r w:rsidRPr="00151D0B">
              <w:rPr>
                <w:sz w:val="20"/>
                <w:szCs w:val="20"/>
              </w:rPr>
              <w:t>0.04404260782</w:t>
            </w:r>
          </w:p>
        </w:tc>
      </w:tr>
      <w:tr w:rsidR="00130927" w:rsidRPr="00F16BBE" w14:paraId="3F49877C"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E2F0052" w14:textId="77777777" w:rsidR="00130927" w:rsidRPr="00F16BBE" w:rsidRDefault="00130927" w:rsidP="000E0076">
            <w:pPr>
              <w:spacing w:line="200" w:lineRule="exact"/>
              <w:jc w:val="center"/>
              <w:rPr>
                <w:bCs/>
                <w:sz w:val="20"/>
                <w:szCs w:val="20"/>
              </w:rPr>
            </w:pPr>
            <w:r w:rsidRPr="00F16BBE">
              <w:rPr>
                <w:sz w:val="20"/>
                <w:szCs w:val="20"/>
              </w:rPr>
              <w:t>46</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4C2C3D1A" w14:textId="77777777" w:rsidR="00130927" w:rsidRPr="00EB12D3" w:rsidRDefault="00130927" w:rsidP="000E0076">
            <w:pPr>
              <w:rPr>
                <w:sz w:val="20"/>
                <w:szCs w:val="20"/>
              </w:rPr>
            </w:pPr>
            <w:r w:rsidRPr="00EB12D3">
              <w:rPr>
                <w:sz w:val="20"/>
                <w:szCs w:val="20"/>
              </w:rPr>
              <w:t>Кондиционирование</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830FD30"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6A6E061B"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19ED3AB0" w14:textId="77777777" w:rsidR="00130927" w:rsidRPr="00CB794F" w:rsidRDefault="00130927" w:rsidP="000E0076">
            <w:pPr>
              <w:jc w:val="center"/>
              <w:rPr>
                <w:sz w:val="20"/>
                <w:szCs w:val="20"/>
              </w:rPr>
            </w:pPr>
            <w:r w:rsidRPr="00CB794F">
              <w:rPr>
                <w:sz w:val="20"/>
                <w:szCs w:val="20"/>
              </w:rPr>
              <w:t>1 643 553,19</w:t>
            </w:r>
          </w:p>
        </w:tc>
        <w:tc>
          <w:tcPr>
            <w:tcW w:w="1843" w:type="dxa"/>
            <w:vMerge/>
            <w:tcBorders>
              <w:left w:val="single" w:sz="4" w:space="0" w:color="auto"/>
              <w:right w:val="single" w:sz="4" w:space="0" w:color="auto"/>
            </w:tcBorders>
            <w:shd w:val="clear" w:color="auto" w:fill="auto"/>
            <w:vAlign w:val="center"/>
          </w:tcPr>
          <w:p w14:paraId="3CF13599"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0CA20940" w14:textId="77777777" w:rsidR="00130927" w:rsidRPr="00151D0B" w:rsidRDefault="00130927" w:rsidP="000E0076">
            <w:pPr>
              <w:jc w:val="center"/>
              <w:rPr>
                <w:sz w:val="20"/>
                <w:szCs w:val="20"/>
              </w:rPr>
            </w:pPr>
            <w:r w:rsidRPr="00151D0B">
              <w:rPr>
                <w:sz w:val="20"/>
                <w:szCs w:val="20"/>
              </w:rPr>
              <w:t>0.00355450461</w:t>
            </w:r>
          </w:p>
        </w:tc>
      </w:tr>
      <w:tr w:rsidR="00130927" w:rsidRPr="00F16BBE" w14:paraId="4534A0EC"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2DF7279" w14:textId="77777777" w:rsidR="00130927" w:rsidRPr="00F16BBE" w:rsidRDefault="00130927" w:rsidP="000E0076">
            <w:pPr>
              <w:spacing w:line="200" w:lineRule="exact"/>
              <w:jc w:val="center"/>
              <w:rPr>
                <w:bCs/>
                <w:sz w:val="20"/>
                <w:szCs w:val="20"/>
              </w:rPr>
            </w:pPr>
            <w:r>
              <w:rPr>
                <w:sz w:val="20"/>
                <w:szCs w:val="20"/>
              </w:rPr>
              <w:t>47</w:t>
            </w:r>
            <w:r w:rsidRPr="00F16BBE">
              <w:rPr>
                <w:sz w:val="20"/>
                <w:szCs w:val="20"/>
              </w:rPr>
              <w:t> </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bottom"/>
          </w:tcPr>
          <w:p w14:paraId="513737F0" w14:textId="77777777" w:rsidR="00130927" w:rsidRPr="00EB12D3" w:rsidRDefault="00130927" w:rsidP="000E0076">
            <w:pPr>
              <w:rPr>
                <w:sz w:val="20"/>
                <w:szCs w:val="20"/>
              </w:rPr>
            </w:pPr>
            <w:r w:rsidRPr="00EB12D3">
              <w:rPr>
                <w:sz w:val="20"/>
                <w:szCs w:val="20"/>
              </w:rPr>
              <w:t>Внутренние сети водоснабжения</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E69E3EE"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4F5A07F6"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4BF054CA" w14:textId="77777777" w:rsidR="00130927" w:rsidRPr="00CB794F" w:rsidRDefault="00130927" w:rsidP="000E0076">
            <w:pPr>
              <w:jc w:val="center"/>
              <w:rPr>
                <w:sz w:val="20"/>
                <w:szCs w:val="20"/>
              </w:rPr>
            </w:pPr>
            <w:r w:rsidRPr="00CB794F">
              <w:rPr>
                <w:sz w:val="20"/>
                <w:szCs w:val="20"/>
              </w:rPr>
              <w:t>9 775 447,45</w:t>
            </w:r>
          </w:p>
        </w:tc>
        <w:tc>
          <w:tcPr>
            <w:tcW w:w="1843" w:type="dxa"/>
            <w:vMerge/>
            <w:tcBorders>
              <w:left w:val="single" w:sz="4" w:space="0" w:color="auto"/>
              <w:right w:val="single" w:sz="4" w:space="0" w:color="auto"/>
            </w:tcBorders>
            <w:shd w:val="clear" w:color="auto" w:fill="auto"/>
            <w:vAlign w:val="center"/>
          </w:tcPr>
          <w:p w14:paraId="5DF19CDA"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191B3E60" w14:textId="77777777" w:rsidR="00130927" w:rsidRPr="00151D0B" w:rsidRDefault="00130927" w:rsidP="000E0076">
            <w:pPr>
              <w:jc w:val="center"/>
              <w:rPr>
                <w:sz w:val="20"/>
                <w:szCs w:val="20"/>
              </w:rPr>
            </w:pPr>
            <w:r w:rsidRPr="00151D0B">
              <w:rPr>
                <w:sz w:val="20"/>
                <w:szCs w:val="20"/>
              </w:rPr>
              <w:t>0.02114131334</w:t>
            </w:r>
          </w:p>
        </w:tc>
      </w:tr>
      <w:tr w:rsidR="00130927" w:rsidRPr="00F16BBE" w14:paraId="677F8A82"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F0E527B" w14:textId="77777777" w:rsidR="00130927" w:rsidRPr="00F16BBE" w:rsidRDefault="00130927" w:rsidP="000E0076">
            <w:pPr>
              <w:spacing w:line="200" w:lineRule="exact"/>
              <w:jc w:val="center"/>
              <w:rPr>
                <w:bCs/>
                <w:sz w:val="20"/>
                <w:szCs w:val="20"/>
              </w:rPr>
            </w:pPr>
            <w:r>
              <w:rPr>
                <w:sz w:val="20"/>
                <w:szCs w:val="20"/>
              </w:rPr>
              <w:t>48</w:t>
            </w:r>
            <w:r w:rsidRPr="00F16BBE">
              <w:rPr>
                <w:sz w:val="20"/>
                <w:szCs w:val="20"/>
              </w:rPr>
              <w:t> </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bottom"/>
          </w:tcPr>
          <w:p w14:paraId="337EFCDF" w14:textId="77777777" w:rsidR="00130927" w:rsidRPr="00EB12D3" w:rsidRDefault="00130927" w:rsidP="000E0076">
            <w:pPr>
              <w:rPr>
                <w:sz w:val="20"/>
                <w:szCs w:val="20"/>
              </w:rPr>
            </w:pPr>
            <w:r w:rsidRPr="00EB12D3">
              <w:rPr>
                <w:sz w:val="20"/>
                <w:szCs w:val="20"/>
              </w:rPr>
              <w:t>Внутренние сети канализации</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9B7B5BA"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07C37BB0"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716CBD9D" w14:textId="77777777" w:rsidR="00130927" w:rsidRPr="00CB794F" w:rsidRDefault="00130927" w:rsidP="000E0076">
            <w:pPr>
              <w:jc w:val="center"/>
              <w:rPr>
                <w:sz w:val="20"/>
                <w:szCs w:val="20"/>
              </w:rPr>
            </w:pPr>
            <w:r w:rsidRPr="00CB794F">
              <w:rPr>
                <w:sz w:val="20"/>
                <w:szCs w:val="20"/>
              </w:rPr>
              <w:t>5 708 978,32</w:t>
            </w:r>
          </w:p>
        </w:tc>
        <w:tc>
          <w:tcPr>
            <w:tcW w:w="1843" w:type="dxa"/>
            <w:vMerge/>
            <w:tcBorders>
              <w:left w:val="single" w:sz="4" w:space="0" w:color="auto"/>
              <w:right w:val="single" w:sz="4" w:space="0" w:color="auto"/>
            </w:tcBorders>
            <w:shd w:val="clear" w:color="auto" w:fill="auto"/>
            <w:vAlign w:val="center"/>
          </w:tcPr>
          <w:p w14:paraId="73B33674"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3D3CFB40" w14:textId="77777777" w:rsidR="00130927" w:rsidRPr="00151D0B" w:rsidRDefault="00130927" w:rsidP="000E0076">
            <w:pPr>
              <w:jc w:val="center"/>
              <w:rPr>
                <w:sz w:val="20"/>
                <w:szCs w:val="20"/>
              </w:rPr>
            </w:pPr>
            <w:r w:rsidRPr="00151D0B">
              <w:rPr>
                <w:sz w:val="20"/>
                <w:szCs w:val="20"/>
              </w:rPr>
              <w:t>0.01234678005</w:t>
            </w:r>
          </w:p>
        </w:tc>
      </w:tr>
      <w:tr w:rsidR="00130927" w:rsidRPr="00F16BBE" w14:paraId="3CDE551E"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2F18946" w14:textId="77777777" w:rsidR="00130927" w:rsidRPr="00F16BBE" w:rsidRDefault="00130927" w:rsidP="000E0076">
            <w:pPr>
              <w:spacing w:line="200" w:lineRule="exact"/>
              <w:jc w:val="center"/>
              <w:rPr>
                <w:bCs/>
                <w:sz w:val="20"/>
                <w:szCs w:val="20"/>
              </w:rPr>
            </w:pPr>
            <w:r>
              <w:rPr>
                <w:sz w:val="20"/>
                <w:szCs w:val="20"/>
              </w:rPr>
              <w:t>49</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272C196C" w14:textId="77777777" w:rsidR="00130927" w:rsidRPr="00EB12D3" w:rsidRDefault="00130927" w:rsidP="000E0076">
            <w:pPr>
              <w:rPr>
                <w:sz w:val="20"/>
                <w:szCs w:val="20"/>
              </w:rPr>
            </w:pPr>
            <w:r w:rsidRPr="00EB12D3">
              <w:rPr>
                <w:sz w:val="20"/>
                <w:szCs w:val="20"/>
              </w:rPr>
              <w:t>Полы</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1D819A7"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3A5CF835"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1BAAC93F" w14:textId="77777777" w:rsidR="00130927" w:rsidRPr="00CB794F" w:rsidRDefault="00130927" w:rsidP="000E0076">
            <w:pPr>
              <w:jc w:val="center"/>
              <w:rPr>
                <w:sz w:val="20"/>
                <w:szCs w:val="20"/>
              </w:rPr>
            </w:pPr>
            <w:r w:rsidRPr="00CB794F">
              <w:rPr>
                <w:sz w:val="20"/>
                <w:szCs w:val="20"/>
              </w:rPr>
              <w:t>30 212 479,04</w:t>
            </w:r>
          </w:p>
        </w:tc>
        <w:tc>
          <w:tcPr>
            <w:tcW w:w="1843" w:type="dxa"/>
            <w:vMerge/>
            <w:tcBorders>
              <w:left w:val="single" w:sz="4" w:space="0" w:color="auto"/>
              <w:right w:val="single" w:sz="4" w:space="0" w:color="auto"/>
            </w:tcBorders>
            <w:shd w:val="clear" w:color="auto" w:fill="auto"/>
            <w:vAlign w:val="center"/>
          </w:tcPr>
          <w:p w14:paraId="01F72E03"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02ACDE71" w14:textId="77777777" w:rsidR="00130927" w:rsidRPr="00151D0B" w:rsidRDefault="00130927" w:rsidP="000E0076">
            <w:pPr>
              <w:jc w:val="center"/>
              <w:rPr>
                <w:sz w:val="20"/>
                <w:szCs w:val="20"/>
              </w:rPr>
            </w:pPr>
            <w:r w:rsidRPr="00151D0B">
              <w:rPr>
                <w:sz w:val="20"/>
                <w:szCs w:val="20"/>
              </w:rPr>
              <w:t>0.06534038360</w:t>
            </w:r>
          </w:p>
        </w:tc>
      </w:tr>
      <w:tr w:rsidR="00130927" w:rsidRPr="00F16BBE" w14:paraId="1FF597EC"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87435FD" w14:textId="77777777" w:rsidR="00130927" w:rsidRPr="00F16BBE" w:rsidRDefault="00130927" w:rsidP="000E0076">
            <w:pPr>
              <w:spacing w:line="200" w:lineRule="exact"/>
              <w:jc w:val="center"/>
              <w:rPr>
                <w:bCs/>
                <w:sz w:val="20"/>
                <w:szCs w:val="20"/>
              </w:rPr>
            </w:pPr>
            <w:r>
              <w:rPr>
                <w:sz w:val="20"/>
                <w:szCs w:val="20"/>
              </w:rPr>
              <w:t>50</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bottom"/>
          </w:tcPr>
          <w:p w14:paraId="5D47F1CA" w14:textId="77777777" w:rsidR="00130927" w:rsidRPr="00EB12D3" w:rsidRDefault="00130927" w:rsidP="000E0076">
            <w:pPr>
              <w:rPr>
                <w:sz w:val="20"/>
                <w:szCs w:val="20"/>
              </w:rPr>
            </w:pPr>
            <w:r w:rsidRPr="00EB12D3">
              <w:rPr>
                <w:sz w:val="20"/>
                <w:szCs w:val="20"/>
              </w:rPr>
              <w:t>Внутренние сети электроснабжения</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C13CC25"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0E8B614A"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1420100E" w14:textId="77777777" w:rsidR="00130927" w:rsidRPr="00CB794F" w:rsidRDefault="00130927" w:rsidP="000E0076">
            <w:pPr>
              <w:jc w:val="center"/>
              <w:rPr>
                <w:sz w:val="20"/>
                <w:szCs w:val="20"/>
              </w:rPr>
            </w:pPr>
            <w:r w:rsidRPr="00CB794F">
              <w:rPr>
                <w:sz w:val="20"/>
                <w:szCs w:val="20"/>
              </w:rPr>
              <w:t>54 580 574,66</w:t>
            </w:r>
          </w:p>
        </w:tc>
        <w:tc>
          <w:tcPr>
            <w:tcW w:w="1843" w:type="dxa"/>
            <w:vMerge/>
            <w:tcBorders>
              <w:left w:val="single" w:sz="4" w:space="0" w:color="auto"/>
              <w:right w:val="single" w:sz="4" w:space="0" w:color="auto"/>
            </w:tcBorders>
            <w:shd w:val="clear" w:color="auto" w:fill="auto"/>
            <w:vAlign w:val="center"/>
          </w:tcPr>
          <w:p w14:paraId="2D149718"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09F53B6E" w14:textId="77777777" w:rsidR="00130927" w:rsidRPr="00151D0B" w:rsidRDefault="00130927" w:rsidP="000E0076">
            <w:pPr>
              <w:jc w:val="center"/>
              <w:rPr>
                <w:sz w:val="20"/>
                <w:szCs w:val="20"/>
              </w:rPr>
            </w:pPr>
            <w:r w:rsidRPr="00151D0B">
              <w:rPr>
                <w:sz w:val="20"/>
                <w:szCs w:val="20"/>
              </w:rPr>
              <w:t>0.11804114719</w:t>
            </w:r>
          </w:p>
        </w:tc>
      </w:tr>
      <w:tr w:rsidR="00130927" w:rsidRPr="00F16BBE" w14:paraId="228FD074"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BD1EB9D" w14:textId="77777777" w:rsidR="00130927" w:rsidRPr="00F16BBE" w:rsidRDefault="00130927" w:rsidP="000E0076">
            <w:pPr>
              <w:spacing w:line="200" w:lineRule="exact"/>
              <w:jc w:val="center"/>
              <w:rPr>
                <w:bCs/>
                <w:sz w:val="20"/>
                <w:szCs w:val="20"/>
              </w:rPr>
            </w:pPr>
            <w:r>
              <w:rPr>
                <w:sz w:val="20"/>
                <w:szCs w:val="20"/>
              </w:rPr>
              <w:t>51</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bottom"/>
          </w:tcPr>
          <w:p w14:paraId="2F48A653" w14:textId="77777777" w:rsidR="00130927" w:rsidRPr="00EB12D3" w:rsidRDefault="00130927" w:rsidP="000E0076">
            <w:pPr>
              <w:rPr>
                <w:sz w:val="20"/>
                <w:szCs w:val="20"/>
              </w:rPr>
            </w:pPr>
            <w:r w:rsidRPr="00EB12D3">
              <w:rPr>
                <w:sz w:val="20"/>
                <w:szCs w:val="20"/>
              </w:rPr>
              <w:t>Внутренняя отделка</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1219226"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4FF08708"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597925D5" w14:textId="77777777" w:rsidR="00130927" w:rsidRPr="00CB794F" w:rsidRDefault="00130927" w:rsidP="000E0076">
            <w:pPr>
              <w:jc w:val="center"/>
              <w:rPr>
                <w:sz w:val="20"/>
                <w:szCs w:val="20"/>
              </w:rPr>
            </w:pPr>
            <w:r w:rsidRPr="00CB794F">
              <w:rPr>
                <w:sz w:val="20"/>
                <w:szCs w:val="20"/>
              </w:rPr>
              <w:t>22 833 877,63</w:t>
            </w:r>
          </w:p>
        </w:tc>
        <w:tc>
          <w:tcPr>
            <w:tcW w:w="1843" w:type="dxa"/>
            <w:vMerge/>
            <w:tcBorders>
              <w:left w:val="single" w:sz="4" w:space="0" w:color="auto"/>
              <w:right w:val="single" w:sz="4" w:space="0" w:color="auto"/>
            </w:tcBorders>
            <w:shd w:val="clear" w:color="auto" w:fill="auto"/>
            <w:vAlign w:val="center"/>
          </w:tcPr>
          <w:p w14:paraId="17AD33C0"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6AA6F848" w14:textId="77777777" w:rsidR="00130927" w:rsidRPr="00151D0B" w:rsidRDefault="00130927" w:rsidP="000E0076">
            <w:pPr>
              <w:jc w:val="center"/>
              <w:rPr>
                <w:sz w:val="20"/>
                <w:szCs w:val="20"/>
              </w:rPr>
            </w:pPr>
            <w:r w:rsidRPr="00151D0B">
              <w:rPr>
                <w:sz w:val="20"/>
                <w:szCs w:val="20"/>
              </w:rPr>
              <w:t>0.04938271770</w:t>
            </w:r>
          </w:p>
        </w:tc>
      </w:tr>
      <w:tr w:rsidR="00130927" w:rsidRPr="00F16BBE" w14:paraId="1BA97CE3"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23CB402" w14:textId="77777777" w:rsidR="00130927" w:rsidRPr="00F16BBE" w:rsidRDefault="00130927" w:rsidP="000E0076">
            <w:pPr>
              <w:spacing w:line="200" w:lineRule="exact"/>
              <w:jc w:val="center"/>
              <w:rPr>
                <w:bCs/>
                <w:sz w:val="20"/>
                <w:szCs w:val="20"/>
              </w:rPr>
            </w:pPr>
            <w:r>
              <w:rPr>
                <w:sz w:val="20"/>
                <w:szCs w:val="20"/>
              </w:rPr>
              <w:t>52</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6DD2573D" w14:textId="77777777" w:rsidR="00130927" w:rsidRPr="00EB12D3" w:rsidRDefault="00130927" w:rsidP="000E0076">
            <w:pPr>
              <w:rPr>
                <w:sz w:val="20"/>
                <w:szCs w:val="20"/>
              </w:rPr>
            </w:pPr>
            <w:r w:rsidRPr="00EB12D3">
              <w:rPr>
                <w:sz w:val="20"/>
                <w:szCs w:val="20"/>
              </w:rPr>
              <w:t>Диспетчеризация</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969A6F0"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2536259F"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294E15D6" w14:textId="77777777" w:rsidR="00130927" w:rsidRPr="00CB794F" w:rsidRDefault="00130927" w:rsidP="000E0076">
            <w:pPr>
              <w:jc w:val="center"/>
              <w:rPr>
                <w:sz w:val="20"/>
                <w:szCs w:val="20"/>
              </w:rPr>
            </w:pPr>
            <w:r w:rsidRPr="00CB794F">
              <w:rPr>
                <w:sz w:val="20"/>
                <w:szCs w:val="20"/>
              </w:rPr>
              <w:t>2 039 245,33</w:t>
            </w:r>
          </w:p>
        </w:tc>
        <w:tc>
          <w:tcPr>
            <w:tcW w:w="1843" w:type="dxa"/>
            <w:vMerge/>
            <w:tcBorders>
              <w:left w:val="single" w:sz="4" w:space="0" w:color="auto"/>
              <w:right w:val="single" w:sz="4" w:space="0" w:color="auto"/>
            </w:tcBorders>
            <w:shd w:val="clear" w:color="auto" w:fill="auto"/>
            <w:vAlign w:val="center"/>
          </w:tcPr>
          <w:p w14:paraId="33A87AC0"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6179E094" w14:textId="77777777" w:rsidR="00130927" w:rsidRPr="00151D0B" w:rsidRDefault="00130927" w:rsidP="000E0076">
            <w:pPr>
              <w:jc w:val="center"/>
              <w:rPr>
                <w:sz w:val="20"/>
                <w:szCs w:val="20"/>
              </w:rPr>
            </w:pPr>
            <w:r w:rsidRPr="00151D0B">
              <w:rPr>
                <w:sz w:val="20"/>
                <w:szCs w:val="20"/>
              </w:rPr>
              <w:t>0.00441026610</w:t>
            </w:r>
          </w:p>
        </w:tc>
      </w:tr>
      <w:tr w:rsidR="00130927" w:rsidRPr="00F16BBE" w14:paraId="15AF2F72"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028D240" w14:textId="77777777" w:rsidR="00130927" w:rsidRDefault="00130927" w:rsidP="000E0076">
            <w:pPr>
              <w:spacing w:line="200" w:lineRule="exact"/>
              <w:jc w:val="center"/>
              <w:rPr>
                <w:sz w:val="20"/>
                <w:szCs w:val="20"/>
              </w:rPr>
            </w:pPr>
            <w:r>
              <w:rPr>
                <w:sz w:val="20"/>
                <w:szCs w:val="20"/>
              </w:rPr>
              <w:t>53</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4916CD85" w14:textId="77777777" w:rsidR="00130927" w:rsidRPr="00EB12D3" w:rsidRDefault="00130927" w:rsidP="000E0076">
            <w:pPr>
              <w:rPr>
                <w:sz w:val="20"/>
                <w:szCs w:val="20"/>
              </w:rPr>
            </w:pPr>
            <w:r w:rsidRPr="00EB12D3">
              <w:rPr>
                <w:sz w:val="20"/>
                <w:szCs w:val="20"/>
              </w:rPr>
              <w:t>Пожарная сигнализация</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AD75337"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01A02E0A" w14:textId="77777777" w:rsidR="00130927" w:rsidRDefault="00130927" w:rsidP="000E0076">
            <w:pPr>
              <w:jc w:val="center"/>
            </w:pPr>
            <w:r w:rsidRPr="0009016B">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7912ECED" w14:textId="77777777" w:rsidR="00130927" w:rsidRPr="00CB794F" w:rsidRDefault="00130927" w:rsidP="000E0076">
            <w:pPr>
              <w:jc w:val="center"/>
              <w:rPr>
                <w:sz w:val="20"/>
                <w:szCs w:val="20"/>
              </w:rPr>
            </w:pPr>
            <w:r w:rsidRPr="00CB794F">
              <w:rPr>
                <w:sz w:val="20"/>
                <w:szCs w:val="20"/>
              </w:rPr>
              <w:t>12 503 636,46</w:t>
            </w:r>
          </w:p>
        </w:tc>
        <w:tc>
          <w:tcPr>
            <w:tcW w:w="1843" w:type="dxa"/>
            <w:vMerge/>
            <w:tcBorders>
              <w:left w:val="single" w:sz="4" w:space="0" w:color="auto"/>
              <w:right w:val="single" w:sz="4" w:space="0" w:color="auto"/>
            </w:tcBorders>
            <w:shd w:val="clear" w:color="auto" w:fill="auto"/>
            <w:vAlign w:val="center"/>
          </w:tcPr>
          <w:p w14:paraId="6618423F"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4BB263E5" w14:textId="77777777" w:rsidR="00130927" w:rsidRPr="00151D0B" w:rsidRDefault="00130927" w:rsidP="000E0076">
            <w:pPr>
              <w:jc w:val="center"/>
              <w:rPr>
                <w:sz w:val="20"/>
                <w:szCs w:val="20"/>
              </w:rPr>
            </w:pPr>
            <w:r w:rsidRPr="00151D0B">
              <w:rPr>
                <w:sz w:val="20"/>
                <w:szCs w:val="20"/>
              </w:rPr>
              <w:t>0.02704155464</w:t>
            </w:r>
          </w:p>
        </w:tc>
      </w:tr>
      <w:tr w:rsidR="00130927" w:rsidRPr="00F16BBE" w14:paraId="19E90329"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CBBE76D" w14:textId="77777777" w:rsidR="00130927" w:rsidRDefault="00130927" w:rsidP="000E0076">
            <w:pPr>
              <w:spacing w:line="200" w:lineRule="exact"/>
              <w:jc w:val="center"/>
              <w:rPr>
                <w:sz w:val="20"/>
                <w:szCs w:val="20"/>
              </w:rPr>
            </w:pPr>
            <w:r>
              <w:rPr>
                <w:sz w:val="20"/>
                <w:szCs w:val="20"/>
              </w:rPr>
              <w:t>54</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4FAA3795" w14:textId="77777777" w:rsidR="00130927" w:rsidRPr="00EB12D3" w:rsidRDefault="00130927" w:rsidP="000E0076">
            <w:pPr>
              <w:rPr>
                <w:sz w:val="20"/>
                <w:szCs w:val="20"/>
              </w:rPr>
            </w:pPr>
            <w:r w:rsidRPr="00EB12D3">
              <w:rPr>
                <w:sz w:val="20"/>
                <w:szCs w:val="20"/>
              </w:rPr>
              <w:t>Система охранного телевидения СОТ</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0233A0D"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7276E647" w14:textId="77777777" w:rsidR="00130927" w:rsidRDefault="00130927" w:rsidP="000E0076">
            <w:pPr>
              <w:jc w:val="center"/>
            </w:pPr>
            <w:r w:rsidRPr="0009016B">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566D1EAA" w14:textId="77777777" w:rsidR="00130927" w:rsidRPr="00CB794F" w:rsidRDefault="00130927" w:rsidP="000E0076">
            <w:pPr>
              <w:jc w:val="center"/>
              <w:rPr>
                <w:sz w:val="20"/>
                <w:szCs w:val="20"/>
              </w:rPr>
            </w:pPr>
            <w:r w:rsidRPr="00CB794F">
              <w:rPr>
                <w:sz w:val="20"/>
                <w:szCs w:val="20"/>
              </w:rPr>
              <w:t>11 601 358,97</w:t>
            </w:r>
          </w:p>
        </w:tc>
        <w:tc>
          <w:tcPr>
            <w:tcW w:w="1843" w:type="dxa"/>
            <w:vMerge/>
            <w:tcBorders>
              <w:left w:val="single" w:sz="4" w:space="0" w:color="auto"/>
              <w:right w:val="single" w:sz="4" w:space="0" w:color="auto"/>
            </w:tcBorders>
            <w:shd w:val="clear" w:color="auto" w:fill="auto"/>
            <w:vAlign w:val="center"/>
          </w:tcPr>
          <w:p w14:paraId="333E36C0"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74C7392A" w14:textId="77777777" w:rsidR="00130927" w:rsidRPr="00151D0B" w:rsidRDefault="00130927" w:rsidP="000E0076">
            <w:pPr>
              <w:jc w:val="center"/>
              <w:rPr>
                <w:sz w:val="20"/>
                <w:szCs w:val="20"/>
              </w:rPr>
            </w:pPr>
            <w:r w:rsidRPr="00151D0B">
              <w:rPr>
                <w:sz w:val="20"/>
                <w:szCs w:val="20"/>
              </w:rPr>
              <w:t>0.02509020343</w:t>
            </w:r>
          </w:p>
        </w:tc>
      </w:tr>
      <w:tr w:rsidR="00130927" w:rsidRPr="00F16BBE" w14:paraId="7D235C05"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B2AFBF6" w14:textId="77777777" w:rsidR="00130927" w:rsidRDefault="00130927" w:rsidP="000E0076">
            <w:pPr>
              <w:spacing w:line="200" w:lineRule="exact"/>
              <w:jc w:val="center"/>
              <w:rPr>
                <w:sz w:val="20"/>
                <w:szCs w:val="20"/>
              </w:rPr>
            </w:pPr>
            <w:r>
              <w:rPr>
                <w:sz w:val="20"/>
                <w:szCs w:val="20"/>
              </w:rPr>
              <w:t>55</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5B10CB75" w14:textId="77777777" w:rsidR="00130927" w:rsidRPr="00EB12D3" w:rsidRDefault="00130927" w:rsidP="000E0076">
            <w:pPr>
              <w:rPr>
                <w:sz w:val="20"/>
                <w:szCs w:val="20"/>
              </w:rPr>
            </w:pPr>
            <w:r w:rsidRPr="00EB12D3">
              <w:rPr>
                <w:sz w:val="20"/>
                <w:szCs w:val="20"/>
              </w:rPr>
              <w:t>Сети связи</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E5A1F19"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5267C285" w14:textId="77777777" w:rsidR="00130927" w:rsidRDefault="00130927" w:rsidP="000E0076">
            <w:pPr>
              <w:jc w:val="center"/>
            </w:pPr>
            <w:r w:rsidRPr="0009016B">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719E4A3F" w14:textId="77777777" w:rsidR="00130927" w:rsidRPr="00CB794F" w:rsidRDefault="00130927" w:rsidP="000E0076">
            <w:pPr>
              <w:jc w:val="center"/>
              <w:rPr>
                <w:sz w:val="20"/>
                <w:szCs w:val="20"/>
              </w:rPr>
            </w:pPr>
            <w:r w:rsidRPr="00CB794F">
              <w:rPr>
                <w:sz w:val="20"/>
                <w:szCs w:val="20"/>
              </w:rPr>
              <w:t>16 278 220,67</w:t>
            </w:r>
          </w:p>
        </w:tc>
        <w:tc>
          <w:tcPr>
            <w:tcW w:w="1843" w:type="dxa"/>
            <w:vMerge/>
            <w:tcBorders>
              <w:left w:val="single" w:sz="4" w:space="0" w:color="auto"/>
              <w:right w:val="single" w:sz="4" w:space="0" w:color="auto"/>
            </w:tcBorders>
            <w:shd w:val="clear" w:color="auto" w:fill="auto"/>
            <w:vAlign w:val="center"/>
          </w:tcPr>
          <w:p w14:paraId="60933C3C"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0B7AB2A0" w14:textId="77777777" w:rsidR="00130927" w:rsidRPr="00151D0B" w:rsidRDefault="00130927" w:rsidP="000E0076">
            <w:pPr>
              <w:jc w:val="center"/>
              <w:rPr>
                <w:sz w:val="20"/>
                <w:szCs w:val="20"/>
              </w:rPr>
            </w:pPr>
            <w:r w:rsidRPr="00151D0B">
              <w:rPr>
                <w:sz w:val="20"/>
                <w:szCs w:val="20"/>
              </w:rPr>
              <w:t>0.03520482982</w:t>
            </w:r>
          </w:p>
        </w:tc>
      </w:tr>
      <w:tr w:rsidR="00130927" w:rsidRPr="00F16BBE" w14:paraId="26369982"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08E18FC" w14:textId="77777777" w:rsidR="00130927" w:rsidRDefault="00130927" w:rsidP="000E0076">
            <w:pPr>
              <w:spacing w:line="200" w:lineRule="exact"/>
              <w:jc w:val="center"/>
              <w:rPr>
                <w:sz w:val="20"/>
                <w:szCs w:val="20"/>
              </w:rPr>
            </w:pPr>
            <w:r>
              <w:rPr>
                <w:sz w:val="20"/>
                <w:szCs w:val="20"/>
              </w:rPr>
              <w:t>56</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76616E69" w14:textId="77777777" w:rsidR="00130927" w:rsidRPr="00EB12D3" w:rsidRDefault="00130927" w:rsidP="000E0076">
            <w:pPr>
              <w:rPr>
                <w:sz w:val="20"/>
                <w:szCs w:val="20"/>
              </w:rPr>
            </w:pPr>
            <w:r w:rsidRPr="00EB12D3">
              <w:rPr>
                <w:sz w:val="20"/>
                <w:szCs w:val="20"/>
              </w:rPr>
              <w:t>Пусконаладочные работы</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2D59D72"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2805D616" w14:textId="77777777" w:rsidR="00130927" w:rsidRDefault="00130927" w:rsidP="000E0076">
            <w:pPr>
              <w:jc w:val="center"/>
            </w:pPr>
            <w:r w:rsidRPr="0009016B">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02F2E243" w14:textId="77777777" w:rsidR="00130927" w:rsidRPr="00CB794F" w:rsidRDefault="00130927" w:rsidP="000E0076">
            <w:pPr>
              <w:jc w:val="center"/>
              <w:rPr>
                <w:sz w:val="20"/>
                <w:szCs w:val="20"/>
              </w:rPr>
            </w:pPr>
            <w:r w:rsidRPr="00CB794F">
              <w:rPr>
                <w:sz w:val="20"/>
                <w:szCs w:val="20"/>
              </w:rPr>
              <w:t>1 829 821,13</w:t>
            </w:r>
          </w:p>
        </w:tc>
        <w:tc>
          <w:tcPr>
            <w:tcW w:w="1843" w:type="dxa"/>
            <w:vMerge/>
            <w:tcBorders>
              <w:left w:val="single" w:sz="4" w:space="0" w:color="auto"/>
              <w:right w:val="single" w:sz="4" w:space="0" w:color="auto"/>
            </w:tcBorders>
            <w:shd w:val="clear" w:color="auto" w:fill="auto"/>
            <w:vAlign w:val="center"/>
          </w:tcPr>
          <w:p w14:paraId="3ADED6C4"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11E2006A" w14:textId="77777777" w:rsidR="00130927" w:rsidRPr="00151D0B" w:rsidRDefault="00130927" w:rsidP="000E0076">
            <w:pPr>
              <w:jc w:val="center"/>
              <w:rPr>
                <w:sz w:val="20"/>
                <w:szCs w:val="20"/>
              </w:rPr>
            </w:pPr>
            <w:r w:rsidRPr="00151D0B">
              <w:rPr>
                <w:sz w:val="20"/>
                <w:szCs w:val="20"/>
              </w:rPr>
              <w:t>0.00395734539</w:t>
            </w:r>
          </w:p>
        </w:tc>
      </w:tr>
      <w:tr w:rsidR="00130927" w:rsidRPr="00F16BBE" w14:paraId="2695E869"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7ABD025" w14:textId="77777777" w:rsidR="00130927" w:rsidRDefault="00130927" w:rsidP="000E0076">
            <w:pPr>
              <w:spacing w:line="200" w:lineRule="exact"/>
              <w:jc w:val="center"/>
              <w:rPr>
                <w:sz w:val="20"/>
                <w:szCs w:val="20"/>
              </w:rPr>
            </w:pPr>
            <w:r>
              <w:rPr>
                <w:sz w:val="20"/>
                <w:szCs w:val="20"/>
              </w:rPr>
              <w:t>57</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355CCC98" w14:textId="77777777" w:rsidR="00130927" w:rsidRPr="00EB12D3" w:rsidRDefault="00130927" w:rsidP="000E0076">
            <w:pPr>
              <w:rPr>
                <w:sz w:val="20"/>
                <w:szCs w:val="20"/>
              </w:rPr>
            </w:pPr>
            <w:r w:rsidRPr="00EB12D3">
              <w:rPr>
                <w:sz w:val="20"/>
                <w:szCs w:val="20"/>
              </w:rPr>
              <w:t>Доставка материалов</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421C30D"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5E44AFC6" w14:textId="77777777" w:rsidR="00130927" w:rsidRDefault="00130927" w:rsidP="000E0076">
            <w:pPr>
              <w:jc w:val="center"/>
            </w:pPr>
            <w:r w:rsidRPr="0009016B">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0C1827E8" w14:textId="77777777" w:rsidR="00130927" w:rsidRPr="00CB794F" w:rsidRDefault="00130927" w:rsidP="000E0076">
            <w:pPr>
              <w:jc w:val="center"/>
              <w:rPr>
                <w:sz w:val="20"/>
                <w:szCs w:val="20"/>
              </w:rPr>
            </w:pPr>
            <w:r w:rsidRPr="00CB794F">
              <w:rPr>
                <w:sz w:val="20"/>
                <w:szCs w:val="20"/>
              </w:rPr>
              <w:t>9 441 066,59</w:t>
            </w:r>
          </w:p>
        </w:tc>
        <w:tc>
          <w:tcPr>
            <w:tcW w:w="1843" w:type="dxa"/>
            <w:vMerge/>
            <w:tcBorders>
              <w:left w:val="single" w:sz="4" w:space="0" w:color="auto"/>
              <w:right w:val="single" w:sz="4" w:space="0" w:color="auto"/>
            </w:tcBorders>
            <w:shd w:val="clear" w:color="auto" w:fill="auto"/>
            <w:vAlign w:val="center"/>
          </w:tcPr>
          <w:p w14:paraId="15BFB51E"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7693FE76" w14:textId="77777777" w:rsidR="00130927" w:rsidRPr="00151D0B" w:rsidRDefault="00130927" w:rsidP="000E0076">
            <w:pPr>
              <w:jc w:val="center"/>
              <w:rPr>
                <w:sz w:val="20"/>
                <w:szCs w:val="20"/>
              </w:rPr>
            </w:pPr>
            <w:r w:rsidRPr="00151D0B">
              <w:rPr>
                <w:sz w:val="20"/>
                <w:szCs w:val="20"/>
              </w:rPr>
              <w:t>0.02041814946</w:t>
            </w:r>
          </w:p>
        </w:tc>
      </w:tr>
      <w:tr w:rsidR="00130927" w:rsidRPr="00F16BBE" w14:paraId="097524A7"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001BB37" w14:textId="77777777" w:rsidR="00130927" w:rsidRDefault="00130927" w:rsidP="000E0076">
            <w:pPr>
              <w:spacing w:line="200" w:lineRule="exact"/>
              <w:jc w:val="center"/>
              <w:rPr>
                <w:sz w:val="20"/>
                <w:szCs w:val="20"/>
              </w:rPr>
            </w:pPr>
            <w:r>
              <w:rPr>
                <w:sz w:val="20"/>
                <w:szCs w:val="20"/>
              </w:rPr>
              <w:t>58</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3D781A3A" w14:textId="77777777" w:rsidR="00130927" w:rsidRPr="00EB12D3" w:rsidRDefault="00130927" w:rsidP="000E0076">
            <w:pPr>
              <w:rPr>
                <w:sz w:val="20"/>
                <w:szCs w:val="20"/>
              </w:rPr>
            </w:pPr>
            <w:r w:rsidRPr="00EB12D3">
              <w:rPr>
                <w:sz w:val="20"/>
                <w:szCs w:val="20"/>
              </w:rPr>
              <w:t>Оснащение технологическим оборудованием</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392F677"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7806136F" w14:textId="77777777" w:rsidR="00130927" w:rsidRDefault="00130927" w:rsidP="000E0076">
            <w:pPr>
              <w:jc w:val="center"/>
            </w:pPr>
            <w:r w:rsidRPr="0009016B">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1C249239" w14:textId="77777777" w:rsidR="00130927" w:rsidRPr="00CB794F" w:rsidRDefault="00130927" w:rsidP="000E0076">
            <w:pPr>
              <w:jc w:val="center"/>
              <w:rPr>
                <w:sz w:val="20"/>
                <w:szCs w:val="20"/>
              </w:rPr>
            </w:pPr>
            <w:r w:rsidRPr="00CB794F">
              <w:rPr>
                <w:sz w:val="20"/>
                <w:szCs w:val="20"/>
              </w:rPr>
              <w:t>61 383 437,90</w:t>
            </w:r>
          </w:p>
        </w:tc>
        <w:tc>
          <w:tcPr>
            <w:tcW w:w="1843" w:type="dxa"/>
            <w:vMerge/>
            <w:tcBorders>
              <w:left w:val="single" w:sz="4" w:space="0" w:color="auto"/>
              <w:right w:val="single" w:sz="4" w:space="0" w:color="auto"/>
            </w:tcBorders>
            <w:shd w:val="clear" w:color="auto" w:fill="auto"/>
            <w:vAlign w:val="center"/>
          </w:tcPr>
          <w:p w14:paraId="420A42CA"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1EB10E0F" w14:textId="77777777" w:rsidR="00130927" w:rsidRPr="00151D0B" w:rsidRDefault="00130927" w:rsidP="000E0076">
            <w:pPr>
              <w:jc w:val="center"/>
              <w:rPr>
                <w:sz w:val="20"/>
                <w:szCs w:val="20"/>
              </w:rPr>
            </w:pPr>
            <w:r w:rsidRPr="00151D0B">
              <w:rPr>
                <w:sz w:val="20"/>
                <w:szCs w:val="20"/>
              </w:rPr>
              <w:t>0.13275366691</w:t>
            </w:r>
          </w:p>
        </w:tc>
      </w:tr>
      <w:tr w:rsidR="00130927" w:rsidRPr="00F16BBE" w14:paraId="6C3CBD93"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E0BCDEB" w14:textId="77777777" w:rsidR="00130927" w:rsidRDefault="00130927" w:rsidP="000E0076">
            <w:pPr>
              <w:spacing w:line="200" w:lineRule="exact"/>
              <w:jc w:val="center"/>
              <w:rPr>
                <w:sz w:val="20"/>
                <w:szCs w:val="20"/>
              </w:rPr>
            </w:pPr>
            <w:r>
              <w:rPr>
                <w:sz w:val="20"/>
                <w:szCs w:val="20"/>
              </w:rPr>
              <w:t>59</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55E79380" w14:textId="77777777" w:rsidR="00130927" w:rsidRPr="00EB12D3" w:rsidRDefault="00130927" w:rsidP="000E0076">
            <w:pPr>
              <w:rPr>
                <w:sz w:val="20"/>
                <w:szCs w:val="20"/>
              </w:rPr>
            </w:pPr>
            <w:r w:rsidRPr="00EB12D3">
              <w:rPr>
                <w:sz w:val="20"/>
                <w:szCs w:val="20"/>
              </w:rPr>
              <w:t>Прочие работы и затраты:</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0127B54"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50121996" w14:textId="77777777" w:rsidR="00130927" w:rsidRDefault="00130927" w:rsidP="000E0076">
            <w:pPr>
              <w:jc w:val="center"/>
            </w:pPr>
            <w:r w:rsidRPr="0009016B">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616C61B0" w14:textId="77777777" w:rsidR="00130927" w:rsidRPr="00CB794F" w:rsidRDefault="00130927" w:rsidP="000E0076">
            <w:pPr>
              <w:jc w:val="center"/>
              <w:rPr>
                <w:sz w:val="20"/>
                <w:szCs w:val="20"/>
              </w:rPr>
            </w:pPr>
            <w:r w:rsidRPr="00CB794F">
              <w:rPr>
                <w:sz w:val="20"/>
                <w:szCs w:val="20"/>
              </w:rPr>
              <w:t>5 766 965,80</w:t>
            </w:r>
          </w:p>
        </w:tc>
        <w:tc>
          <w:tcPr>
            <w:tcW w:w="1843" w:type="dxa"/>
            <w:vMerge/>
            <w:tcBorders>
              <w:left w:val="single" w:sz="4" w:space="0" w:color="auto"/>
              <w:right w:val="single" w:sz="4" w:space="0" w:color="auto"/>
            </w:tcBorders>
            <w:shd w:val="clear" w:color="auto" w:fill="auto"/>
            <w:vAlign w:val="center"/>
          </w:tcPr>
          <w:p w14:paraId="15EC80BF"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vAlign w:val="bottom"/>
          </w:tcPr>
          <w:p w14:paraId="2D13D0C4" w14:textId="77777777" w:rsidR="00130927" w:rsidRPr="00151D0B" w:rsidRDefault="00130927" w:rsidP="000E0076">
            <w:pPr>
              <w:jc w:val="center"/>
              <w:rPr>
                <w:sz w:val="20"/>
                <w:szCs w:val="20"/>
              </w:rPr>
            </w:pPr>
            <w:r w:rsidRPr="00151D0B">
              <w:rPr>
                <w:sz w:val="20"/>
                <w:szCs w:val="20"/>
              </w:rPr>
              <w:t>0.01247218929</w:t>
            </w:r>
          </w:p>
        </w:tc>
      </w:tr>
      <w:tr w:rsidR="00130927" w:rsidRPr="00F16BBE" w14:paraId="30EB4F45"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141B074" w14:textId="77777777" w:rsidR="00130927" w:rsidRDefault="00130927" w:rsidP="000E0076">
            <w:pPr>
              <w:spacing w:line="200" w:lineRule="exact"/>
              <w:jc w:val="center"/>
              <w:rPr>
                <w:sz w:val="20"/>
                <w:szCs w:val="20"/>
              </w:rPr>
            </w:pPr>
            <w:r>
              <w:rPr>
                <w:sz w:val="20"/>
                <w:szCs w:val="20"/>
              </w:rPr>
              <w:t>60</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001B3C51" w14:textId="77777777" w:rsidR="00130927" w:rsidRPr="00EB12D3" w:rsidRDefault="00130927" w:rsidP="000E0076">
            <w:pPr>
              <w:rPr>
                <w:sz w:val="20"/>
                <w:szCs w:val="20"/>
              </w:rPr>
            </w:pPr>
            <w:r w:rsidRPr="00EB12D3">
              <w:rPr>
                <w:sz w:val="20"/>
                <w:szCs w:val="20"/>
              </w:rPr>
              <w:t>Непредвиденные затраты 1%</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FE5B1BD"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19E06FFD" w14:textId="77777777" w:rsidR="00130927" w:rsidRDefault="00130927" w:rsidP="000E0076">
            <w:pPr>
              <w:jc w:val="center"/>
            </w:pPr>
            <w:r w:rsidRPr="0009016B">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5234F3FB" w14:textId="77777777" w:rsidR="00130927" w:rsidRPr="006E4DBE" w:rsidRDefault="00130927" w:rsidP="000E0076">
            <w:pPr>
              <w:jc w:val="center"/>
            </w:pPr>
            <w:r w:rsidRPr="00CB794F">
              <w:rPr>
                <w:sz w:val="20"/>
                <w:szCs w:val="20"/>
              </w:rPr>
              <w:t>4 578 079,27</w:t>
            </w:r>
          </w:p>
        </w:tc>
        <w:tc>
          <w:tcPr>
            <w:tcW w:w="1843" w:type="dxa"/>
            <w:vMerge/>
            <w:tcBorders>
              <w:left w:val="single" w:sz="4" w:space="0" w:color="auto"/>
              <w:bottom w:val="single" w:sz="4" w:space="0" w:color="auto"/>
              <w:right w:val="single" w:sz="4" w:space="0" w:color="auto"/>
            </w:tcBorders>
            <w:shd w:val="clear" w:color="auto" w:fill="auto"/>
            <w:vAlign w:val="center"/>
          </w:tcPr>
          <w:p w14:paraId="5480D16E"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vAlign w:val="bottom"/>
          </w:tcPr>
          <w:p w14:paraId="6CEF3C5B" w14:textId="77777777" w:rsidR="00130927" w:rsidRPr="00151D0B" w:rsidRDefault="00130927" w:rsidP="000E0076">
            <w:pPr>
              <w:jc w:val="center"/>
              <w:rPr>
                <w:sz w:val="20"/>
                <w:szCs w:val="20"/>
              </w:rPr>
            </w:pPr>
            <w:r w:rsidRPr="00151D0B">
              <w:rPr>
                <w:sz w:val="20"/>
                <w:szCs w:val="20"/>
              </w:rPr>
              <w:t>0.00990099009</w:t>
            </w:r>
          </w:p>
        </w:tc>
      </w:tr>
      <w:tr w:rsidR="00130927" w:rsidRPr="00F16BBE" w14:paraId="06F7B122"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E4CC63C" w14:textId="77777777" w:rsidR="00130927" w:rsidRDefault="00130927" w:rsidP="000E0076">
            <w:pPr>
              <w:spacing w:line="200" w:lineRule="exact"/>
              <w:jc w:val="center"/>
              <w:rPr>
                <w:sz w:val="20"/>
                <w:szCs w:val="20"/>
              </w:rPr>
            </w:pP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725DC02A" w14:textId="77777777" w:rsidR="00130927" w:rsidRPr="005253AD" w:rsidRDefault="00130927" w:rsidP="000E0076">
            <w:pPr>
              <w:rPr>
                <w:b/>
                <w:sz w:val="22"/>
                <w:szCs w:val="22"/>
              </w:rPr>
            </w:pPr>
            <w:r w:rsidRPr="005253AD">
              <w:rPr>
                <w:b/>
                <w:sz w:val="22"/>
                <w:szCs w:val="22"/>
              </w:rPr>
              <w:t>ИТОГО</w:t>
            </w:r>
          </w:p>
        </w:tc>
        <w:tc>
          <w:tcPr>
            <w:tcW w:w="2558" w:type="dxa"/>
            <w:tcBorders>
              <w:top w:val="single" w:sz="4" w:space="0" w:color="auto"/>
              <w:left w:val="single" w:sz="4" w:space="0" w:color="auto"/>
              <w:bottom w:val="single" w:sz="4" w:space="0" w:color="auto"/>
              <w:right w:val="single" w:sz="4" w:space="0" w:color="auto"/>
            </w:tcBorders>
            <w:shd w:val="clear" w:color="auto" w:fill="auto"/>
            <w:vAlign w:val="center"/>
          </w:tcPr>
          <w:p w14:paraId="11A1F955"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DE6DEEA" w14:textId="77777777" w:rsidR="00130927" w:rsidRPr="00F12722" w:rsidRDefault="00130927" w:rsidP="000E0076">
            <w:pPr>
              <w:jc w:val="center"/>
              <w:rPr>
                <w:sz w:val="20"/>
                <w:szCs w:val="20"/>
              </w:rPr>
            </w:pPr>
          </w:p>
        </w:tc>
        <w:tc>
          <w:tcPr>
            <w:tcW w:w="1506" w:type="dxa"/>
            <w:tcBorders>
              <w:top w:val="single" w:sz="4" w:space="0" w:color="auto"/>
              <w:left w:val="single" w:sz="4" w:space="0" w:color="auto"/>
              <w:bottom w:val="single" w:sz="4" w:space="0" w:color="auto"/>
              <w:right w:val="single" w:sz="4" w:space="0" w:color="auto"/>
            </w:tcBorders>
            <w:shd w:val="clear" w:color="auto" w:fill="auto"/>
            <w:vAlign w:val="bottom"/>
          </w:tcPr>
          <w:p w14:paraId="6D0270DA" w14:textId="77777777" w:rsidR="00130927" w:rsidRPr="00A32535" w:rsidRDefault="00130927" w:rsidP="000E0076">
            <w:pPr>
              <w:jc w:val="center"/>
              <w:rPr>
                <w:b/>
                <w:bCs/>
                <w:sz w:val="20"/>
                <w:szCs w:val="20"/>
              </w:rPr>
            </w:pPr>
            <w:r w:rsidRPr="00A32535">
              <w:rPr>
                <w:b/>
                <w:bCs/>
                <w:sz w:val="20"/>
                <w:szCs w:val="20"/>
              </w:rPr>
              <w:t>462 386 006,56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1B03DBB" w14:textId="77777777" w:rsidR="00130927" w:rsidRPr="00A32535" w:rsidRDefault="00130927" w:rsidP="000E0076">
            <w:pPr>
              <w:spacing w:line="200" w:lineRule="exact"/>
              <w:jc w:val="center"/>
              <w:rPr>
                <w:b/>
                <w:bCs/>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14:paraId="313CDD04" w14:textId="77777777" w:rsidR="00130927" w:rsidRPr="00A32535" w:rsidRDefault="00130927" w:rsidP="000E0076">
            <w:pPr>
              <w:jc w:val="center"/>
              <w:rPr>
                <w:b/>
                <w:bCs/>
                <w:color w:val="000000"/>
                <w:sz w:val="20"/>
                <w:szCs w:val="20"/>
              </w:rPr>
            </w:pPr>
            <w:r w:rsidRPr="00A32535">
              <w:rPr>
                <w:b/>
                <w:bCs/>
                <w:sz w:val="20"/>
                <w:szCs w:val="20"/>
              </w:rPr>
              <w:t>1.0000000000</w:t>
            </w:r>
          </w:p>
        </w:tc>
      </w:tr>
    </w:tbl>
    <w:p w14:paraId="67530E2F" w14:textId="77777777" w:rsidR="00130927" w:rsidRPr="00F16BBE" w:rsidRDefault="00130927" w:rsidP="00130927">
      <w:pPr>
        <w:pStyle w:val="a4"/>
        <w:numPr>
          <w:ilvl w:val="0"/>
          <w:numId w:val="8"/>
        </w:numPr>
        <w:ind w:left="0" w:firstLine="709"/>
        <w:jc w:val="both"/>
      </w:pPr>
      <w:r w:rsidRPr="00F16BBE">
        <w:t xml:space="preserve">Цена контракта </w:t>
      </w:r>
      <w:r w:rsidRPr="00E511F4">
        <w:rPr>
          <w:b/>
          <w:bCs/>
          <w:sz w:val="20"/>
          <w:szCs w:val="20"/>
        </w:rPr>
        <w:t>462 386</w:t>
      </w:r>
      <w:r>
        <w:rPr>
          <w:b/>
          <w:bCs/>
          <w:sz w:val="20"/>
          <w:szCs w:val="20"/>
        </w:rPr>
        <w:t> </w:t>
      </w:r>
      <w:r w:rsidRPr="00E511F4">
        <w:rPr>
          <w:b/>
          <w:bCs/>
          <w:sz w:val="20"/>
          <w:szCs w:val="20"/>
        </w:rPr>
        <w:t>006</w:t>
      </w:r>
      <w:r>
        <w:rPr>
          <w:b/>
          <w:bCs/>
          <w:sz w:val="20"/>
          <w:szCs w:val="20"/>
        </w:rPr>
        <w:t xml:space="preserve"> рублей </w:t>
      </w:r>
      <w:r w:rsidRPr="00E511F4">
        <w:rPr>
          <w:b/>
          <w:bCs/>
          <w:sz w:val="20"/>
          <w:szCs w:val="20"/>
        </w:rPr>
        <w:t>56</w:t>
      </w:r>
      <w:r>
        <w:rPr>
          <w:b/>
          <w:bCs/>
          <w:sz w:val="20"/>
          <w:szCs w:val="20"/>
        </w:rPr>
        <w:t xml:space="preserve"> копеек;</w:t>
      </w:r>
    </w:p>
    <w:p w14:paraId="7854210C" w14:textId="77777777" w:rsidR="00130927" w:rsidRDefault="00130927" w:rsidP="00130927">
      <w:pPr>
        <w:pStyle w:val="a4"/>
        <w:numPr>
          <w:ilvl w:val="0"/>
          <w:numId w:val="8"/>
        </w:numPr>
        <w:spacing w:after="240"/>
        <w:ind w:left="0" w:firstLine="709"/>
        <w:jc w:val="both"/>
      </w:pPr>
      <w:r w:rsidRPr="00F16BBE">
        <w:lastRenderedPageBreak/>
        <w:t xml:space="preserve">Срок и размер окончательной оплаты: Заказчик осуществляет оплату фактически выполненных работ в течение </w:t>
      </w:r>
      <w:r>
        <w:t>7</w:t>
      </w:r>
      <w:r w:rsidRPr="00F16BBE">
        <w:t xml:space="preserve"> (</w:t>
      </w:r>
      <w:r>
        <w:t>Семи</w:t>
      </w:r>
      <w:r w:rsidRPr="00F16BBE">
        <w:t>) рабочих дней с даты подписания Заказчиком документа о приемке на основании сметы Контракта (Приложение №1) и графика оплаты выполненных работ (Приложение №</w:t>
      </w:r>
      <w:r>
        <w:t>7</w:t>
      </w:r>
      <w:r w:rsidRPr="00F16BBE">
        <w:t>) с учетом графика выполнения строительно-монтажных работ (Приложение №</w:t>
      </w:r>
      <w:r>
        <w:t>4</w:t>
      </w:r>
      <w:r w:rsidRPr="00F16BBE">
        <w:t>).</w:t>
      </w:r>
    </w:p>
    <w:p w14:paraId="4E84D2DA" w14:textId="77777777" w:rsidR="00130927" w:rsidRDefault="00130927" w:rsidP="00130927">
      <w:pPr>
        <w:pStyle w:val="a4"/>
        <w:jc w:val="both"/>
        <w:rPr>
          <w:i/>
          <w:color w:val="FF0000"/>
          <w:sz w:val="18"/>
          <w:szCs w:val="18"/>
        </w:rPr>
      </w:pPr>
    </w:p>
    <w:p w14:paraId="5899DB06" w14:textId="77777777" w:rsidR="00130927" w:rsidRDefault="00130927" w:rsidP="00130927">
      <w:pPr>
        <w:pStyle w:val="a4"/>
        <w:jc w:val="both"/>
        <w:rPr>
          <w:i/>
          <w:color w:val="FF0000"/>
          <w:sz w:val="18"/>
          <w:szCs w:val="18"/>
        </w:rPr>
      </w:pPr>
    </w:p>
    <w:p w14:paraId="21744940" w14:textId="77777777" w:rsidR="00130927" w:rsidRDefault="00130927" w:rsidP="00130927">
      <w:pPr>
        <w:pStyle w:val="a4"/>
        <w:jc w:val="both"/>
        <w:rPr>
          <w:i/>
          <w:color w:val="FF0000"/>
          <w:sz w:val="18"/>
          <w:szCs w:val="18"/>
        </w:rPr>
      </w:pPr>
    </w:p>
    <w:p w14:paraId="052AEE73" w14:textId="77777777" w:rsidR="00130927" w:rsidRDefault="00130927" w:rsidP="00130927">
      <w:pPr>
        <w:pStyle w:val="a4"/>
        <w:jc w:val="both"/>
        <w:rPr>
          <w:i/>
          <w:color w:val="FF0000"/>
          <w:sz w:val="18"/>
          <w:szCs w:val="18"/>
        </w:rPr>
      </w:pPr>
    </w:p>
    <w:p w14:paraId="5B0A6F38" w14:textId="77777777" w:rsidR="00130927" w:rsidRPr="00EB12D3" w:rsidRDefault="00130927" w:rsidP="00130927">
      <w:pPr>
        <w:pStyle w:val="a4"/>
        <w:jc w:val="both"/>
        <w:rPr>
          <w:i/>
          <w:sz w:val="18"/>
          <w:szCs w:val="18"/>
        </w:rPr>
      </w:pPr>
      <w:r w:rsidRPr="00EB12D3">
        <w:rPr>
          <w:i/>
          <w:color w:val="FF0000"/>
          <w:sz w:val="18"/>
          <w:szCs w:val="18"/>
        </w:rPr>
        <w:t>*</w:t>
      </w:r>
      <w:r w:rsidRPr="00EB12D3">
        <w:rPr>
          <w:i/>
          <w:sz w:val="18"/>
          <w:szCs w:val="18"/>
        </w:rPr>
        <w:t xml:space="preserve"> Графы 5,7 графика оплаты контракта заполняются на основании сметы по итогам проведения аукциона в электронной форме, с учетом коэффициента снижения начальной максимальной цены. </w:t>
      </w:r>
    </w:p>
    <w:p w14:paraId="3A598F16" w14:textId="77777777" w:rsidR="00130927" w:rsidRDefault="00130927" w:rsidP="00130927">
      <w:pPr>
        <w:pStyle w:val="a4"/>
        <w:spacing w:after="240"/>
        <w:ind w:left="709"/>
        <w:jc w:val="both"/>
      </w:pPr>
      <w:r>
        <w:rPr>
          <w:i/>
          <w:iCs/>
          <w:sz w:val="18"/>
          <w:szCs w:val="18"/>
        </w:rPr>
        <w:t>Значения в столбце "</w:t>
      </w:r>
      <w:r>
        <w:t xml:space="preserve"> </w:t>
      </w:r>
      <w:r>
        <w:rPr>
          <w:i/>
          <w:iCs/>
          <w:sz w:val="18"/>
          <w:szCs w:val="18"/>
        </w:rPr>
        <w:t>Размер аванса (% от цены контракта)" не указываются в случае, если Контракт заключается</w:t>
      </w:r>
      <w:r>
        <w:rPr>
          <w:i/>
          <w:sz w:val="18"/>
          <w:szCs w:val="18"/>
        </w:rPr>
        <w:t xml:space="preserve"> с участником закупки, указанным в ч. 1 ст. 37 Закона №44-ФЗ.</w:t>
      </w:r>
    </w:p>
    <w:tbl>
      <w:tblPr>
        <w:tblpPr w:leftFromText="180" w:rightFromText="180" w:bottomFromText="160" w:vertAnchor="text" w:horzAnchor="page" w:tblpX="912" w:tblpY="84"/>
        <w:tblW w:w="13008" w:type="dxa"/>
        <w:tblLayout w:type="fixed"/>
        <w:tblLook w:val="04A0" w:firstRow="1" w:lastRow="0" w:firstColumn="1" w:lastColumn="0" w:noHBand="0" w:noVBand="1"/>
      </w:tblPr>
      <w:tblGrid>
        <w:gridCol w:w="6487"/>
        <w:gridCol w:w="6521"/>
      </w:tblGrid>
      <w:tr w:rsidR="00130927" w14:paraId="0FB14162" w14:textId="77777777" w:rsidTr="000E0076">
        <w:tc>
          <w:tcPr>
            <w:tcW w:w="6487" w:type="dxa"/>
            <w:shd w:val="clear" w:color="auto" w:fill="FFFFFF"/>
          </w:tcPr>
          <w:p w14:paraId="18D30D5F" w14:textId="77777777" w:rsidR="00130927" w:rsidRDefault="00130927" w:rsidP="000E0076">
            <w:pPr>
              <w:ind w:left="-108"/>
              <w:rPr>
                <w:b/>
                <w:lang w:eastAsia="en-US"/>
              </w:rPr>
            </w:pPr>
            <w:r>
              <w:rPr>
                <w:b/>
                <w:lang w:eastAsia="en-US"/>
              </w:rPr>
              <w:t>Заказчик:</w:t>
            </w:r>
          </w:p>
          <w:p w14:paraId="73B4A8D6" w14:textId="77777777" w:rsidR="00130927" w:rsidRDefault="00130927" w:rsidP="000E0076">
            <w:pPr>
              <w:ind w:left="-108"/>
              <w:jc w:val="both"/>
              <w:rPr>
                <w:lang w:eastAsia="en-US"/>
              </w:rPr>
            </w:pPr>
          </w:p>
          <w:p w14:paraId="74BE03D6" w14:textId="77777777" w:rsidR="00130927" w:rsidRDefault="00130927" w:rsidP="000E0076">
            <w:pPr>
              <w:keepNext/>
              <w:keepLines/>
              <w:snapToGrid w:val="0"/>
              <w:spacing w:line="100" w:lineRule="atLeast"/>
              <w:rPr>
                <w:rFonts w:eastAsiaTheme="minorHAnsi"/>
                <w:lang w:eastAsia="zh-CN"/>
              </w:rPr>
            </w:pPr>
          </w:p>
        </w:tc>
        <w:tc>
          <w:tcPr>
            <w:tcW w:w="6521" w:type="dxa"/>
            <w:shd w:val="clear" w:color="auto" w:fill="FFFFFF"/>
          </w:tcPr>
          <w:p w14:paraId="38A630BD" w14:textId="77777777" w:rsidR="00130927" w:rsidRDefault="00130927" w:rsidP="000E0076">
            <w:pPr>
              <w:rPr>
                <w:b/>
                <w:lang w:eastAsia="en-US"/>
              </w:rPr>
            </w:pPr>
            <w:r>
              <w:rPr>
                <w:b/>
                <w:lang w:eastAsia="en-US"/>
              </w:rPr>
              <w:t>Подрядчик:</w:t>
            </w:r>
          </w:p>
          <w:p w14:paraId="5AA89036" w14:textId="77777777" w:rsidR="00130927" w:rsidRDefault="00130927" w:rsidP="000E0076">
            <w:pPr>
              <w:keepNext/>
              <w:keepLines/>
              <w:snapToGrid w:val="0"/>
              <w:spacing w:line="100" w:lineRule="atLeast"/>
              <w:rPr>
                <w:rFonts w:eastAsiaTheme="minorHAnsi"/>
                <w:lang w:eastAsia="zh-CN"/>
              </w:rPr>
            </w:pPr>
          </w:p>
        </w:tc>
      </w:tr>
      <w:tr w:rsidR="00130927" w14:paraId="7AA73769" w14:textId="77777777" w:rsidTr="000E0076">
        <w:tc>
          <w:tcPr>
            <w:tcW w:w="6487" w:type="dxa"/>
            <w:shd w:val="clear" w:color="auto" w:fill="FFFFFF"/>
            <w:hideMark/>
          </w:tcPr>
          <w:p w14:paraId="1E26174F" w14:textId="77777777" w:rsidR="00130927" w:rsidRDefault="00130927" w:rsidP="000E0076">
            <w:pPr>
              <w:ind w:left="-108"/>
              <w:rPr>
                <w:lang w:eastAsia="en-US"/>
              </w:rPr>
            </w:pPr>
            <w:r>
              <w:rPr>
                <w:lang w:eastAsia="en-US"/>
              </w:rPr>
              <w:t>_________________/С.А. Баринов /</w:t>
            </w:r>
          </w:p>
          <w:p w14:paraId="3658E8D9" w14:textId="77777777" w:rsidR="00130927" w:rsidRDefault="00130927" w:rsidP="000E0076">
            <w:pPr>
              <w:keepNext/>
              <w:keepLines/>
              <w:snapToGrid w:val="0"/>
              <w:spacing w:line="100" w:lineRule="atLeast"/>
              <w:rPr>
                <w:rFonts w:eastAsiaTheme="minorHAnsi"/>
                <w:lang w:eastAsia="zh-CN"/>
              </w:rPr>
            </w:pPr>
            <w:r>
              <w:rPr>
                <w:lang w:eastAsia="en-US"/>
              </w:rPr>
              <w:t>М.П.</w:t>
            </w:r>
          </w:p>
        </w:tc>
        <w:tc>
          <w:tcPr>
            <w:tcW w:w="6521" w:type="dxa"/>
            <w:shd w:val="clear" w:color="auto" w:fill="FFFFFF"/>
            <w:hideMark/>
          </w:tcPr>
          <w:p w14:paraId="0BE99AB0" w14:textId="77777777" w:rsidR="00130927" w:rsidRDefault="00130927" w:rsidP="000E0076">
            <w:pPr>
              <w:rPr>
                <w:lang w:eastAsia="en-US"/>
              </w:rPr>
            </w:pPr>
            <w:r>
              <w:rPr>
                <w:lang w:eastAsia="en-US"/>
              </w:rPr>
              <w:t>_________________/</w:t>
            </w:r>
            <w:proofErr w:type="spellStart"/>
            <w:r>
              <w:rPr>
                <w:lang w:eastAsia="en-US"/>
              </w:rPr>
              <w:t>А.Н.Пономарев</w:t>
            </w:r>
            <w:proofErr w:type="spellEnd"/>
            <w:r>
              <w:rPr>
                <w:lang w:eastAsia="en-US"/>
              </w:rPr>
              <w:t xml:space="preserve"> /</w:t>
            </w:r>
          </w:p>
          <w:p w14:paraId="1BDFFADA" w14:textId="77777777" w:rsidR="00130927" w:rsidRDefault="00130927" w:rsidP="000E0076">
            <w:pPr>
              <w:keepNext/>
              <w:keepLines/>
              <w:snapToGrid w:val="0"/>
              <w:spacing w:line="100" w:lineRule="atLeast"/>
              <w:rPr>
                <w:rFonts w:eastAsiaTheme="minorHAnsi"/>
                <w:lang w:eastAsia="zh-CN"/>
              </w:rPr>
            </w:pPr>
            <w:r>
              <w:rPr>
                <w:lang w:eastAsia="en-US"/>
              </w:rPr>
              <w:t>М.П. (при наличии печати)</w:t>
            </w:r>
          </w:p>
        </w:tc>
      </w:tr>
    </w:tbl>
    <w:p w14:paraId="7C05BC83" w14:textId="77777777" w:rsidR="00130927" w:rsidRDefault="00130927" w:rsidP="00130927">
      <w:pPr>
        <w:pStyle w:val="a4"/>
        <w:spacing w:after="240"/>
        <w:ind w:left="426"/>
        <w:jc w:val="both"/>
      </w:pPr>
    </w:p>
    <w:p w14:paraId="75EA26BB" w14:textId="77777777" w:rsidR="007737E4" w:rsidRDefault="007737E4" w:rsidP="00130927">
      <w:pPr>
        <w:ind w:left="12049"/>
      </w:pPr>
    </w:p>
    <w:sectPr w:rsidR="007737E4" w:rsidSect="002B1E1B">
      <w:pgSz w:w="16838" w:h="11906" w:orient="landscape"/>
      <w:pgMar w:top="566" w:right="851" w:bottom="851" w:left="56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AFD77C" w14:textId="77777777" w:rsidR="00C75B72" w:rsidRDefault="00C75B72" w:rsidP="00B30BFE">
      <w:r>
        <w:separator/>
      </w:r>
    </w:p>
  </w:endnote>
  <w:endnote w:type="continuationSeparator" w:id="0">
    <w:p w14:paraId="165CCACA" w14:textId="77777777" w:rsidR="00C75B72" w:rsidRDefault="00C75B72" w:rsidP="00B30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dale Sans UI">
    <w:altName w:val="Calibri"/>
    <w:charset w:val="CC"/>
    <w:family w:val="auto"/>
    <w:pitch w:val="variable"/>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ヒラギノ角ゴ Pro W3">
    <w:altName w:val="MS Gothic"/>
    <w:panose1 w:val="00000000000000000000"/>
    <w:charset w:val="80"/>
    <w:family w:val="auto"/>
    <w:notTrueType/>
    <w:pitch w:val="variable"/>
    <w:sig w:usb0="00000001" w:usb1="08070000" w:usb2="00000010" w:usb3="00000000" w:csb0="0002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1E40AF" w14:textId="77777777" w:rsidR="00C75B72" w:rsidRDefault="00C75B72" w:rsidP="00B30BFE">
      <w:r>
        <w:separator/>
      </w:r>
    </w:p>
  </w:footnote>
  <w:footnote w:type="continuationSeparator" w:id="0">
    <w:p w14:paraId="427EDD70" w14:textId="77777777" w:rsidR="00C75B72" w:rsidRDefault="00C75B72" w:rsidP="00B30BFE">
      <w:r>
        <w:continuationSeparator/>
      </w:r>
    </w:p>
  </w:footnote>
  <w:footnote w:id="1">
    <w:p w14:paraId="1AB6D316" w14:textId="77777777" w:rsidR="000E0076" w:rsidRPr="00650C6B" w:rsidRDefault="000E0076" w:rsidP="00650C6B">
      <w:pPr>
        <w:pStyle w:val="af2"/>
        <w:jc w:val="both"/>
        <w:rPr>
          <w:lang w:val="ru-RU"/>
        </w:rPr>
      </w:pPr>
      <w:r w:rsidRPr="00650C6B">
        <w:rPr>
          <w:rStyle w:val="af6"/>
          <w:sz w:val="16"/>
          <w:szCs w:val="16"/>
        </w:rPr>
        <w:footnoteRef/>
      </w:r>
      <w:r w:rsidRPr="00650C6B">
        <w:rPr>
          <w:sz w:val="16"/>
          <w:szCs w:val="16"/>
        </w:rPr>
        <w:t xml:space="preserve"> В случае если расчеты по Контракту в соответствии с Законодательством Российской Федерации не подлежат казначейскому сопровождению, условия Контракта в части, касающейся казначейского сопровождения, не применяются.</w:t>
      </w:r>
    </w:p>
  </w:footnote>
  <w:footnote w:id="2">
    <w:p w14:paraId="72CCB8D3" w14:textId="77777777" w:rsidR="000E0076" w:rsidRPr="00710F5C" w:rsidRDefault="000E0076" w:rsidP="00710F5C">
      <w:pPr>
        <w:pStyle w:val="af2"/>
        <w:rPr>
          <w:lang w:val="ru-RU"/>
        </w:rPr>
      </w:pPr>
      <w:r w:rsidRPr="00710F5C">
        <w:rPr>
          <w:rStyle w:val="af6"/>
        </w:rPr>
        <w:footnoteRef/>
      </w:r>
      <w:r w:rsidRPr="00710F5C">
        <w:t xml:space="preserve"> </w:t>
      </w:r>
      <w:r w:rsidRPr="00710F5C">
        <w:rPr>
          <w:sz w:val="16"/>
          <w:szCs w:val="16"/>
        </w:rPr>
        <w:t>Действие настоящего абзаца приостановлено с 01.01.202</w:t>
      </w:r>
      <w:r>
        <w:rPr>
          <w:sz w:val="16"/>
          <w:szCs w:val="16"/>
          <w:lang w:val="ru-RU"/>
        </w:rPr>
        <w:t>5</w:t>
      </w:r>
      <w:r w:rsidRPr="00710F5C">
        <w:rPr>
          <w:sz w:val="16"/>
          <w:szCs w:val="16"/>
        </w:rPr>
        <w:t xml:space="preserve"> до 01.01.202</w:t>
      </w:r>
      <w:r w:rsidRPr="00710F5C">
        <w:rPr>
          <w:sz w:val="16"/>
          <w:szCs w:val="16"/>
          <w:lang w:val="ru-RU"/>
        </w:rPr>
        <w:t>6</w:t>
      </w:r>
      <w:r w:rsidRPr="00710F5C">
        <w:rPr>
          <w:sz w:val="16"/>
          <w:szCs w:val="16"/>
        </w:rPr>
        <w:t xml:space="preserve"> в части запрета на перечисление средств заказчикам на расчетные счета, открытые поставщикам в кредитных организациях, в случаях, предусмотренных ч. 2, 2.1, 3 и 6 ст. 15 ФЗ от 29.10.2024 N 367-ФЗ</w:t>
      </w:r>
      <w:r>
        <w:rPr>
          <w:sz w:val="16"/>
          <w:szCs w:val="16"/>
          <w:lang w:val="ru-RU"/>
        </w:rPr>
        <w:t>.</w:t>
      </w:r>
    </w:p>
  </w:footnote>
  <w:footnote w:id="3">
    <w:p w14:paraId="32DB5B95" w14:textId="77777777" w:rsidR="000E0076" w:rsidRDefault="000E0076" w:rsidP="00710F5C">
      <w:pPr>
        <w:jc w:val="both"/>
        <w:rPr>
          <w:i/>
          <w:sz w:val="16"/>
          <w:szCs w:val="16"/>
        </w:rPr>
      </w:pPr>
      <w:r w:rsidRPr="00710F5C">
        <w:rPr>
          <w:rStyle w:val="af6"/>
        </w:rPr>
        <w:footnoteRef/>
      </w:r>
      <w:r w:rsidRPr="00710F5C">
        <w:t xml:space="preserve"> </w:t>
      </w:r>
      <w:r w:rsidRPr="00710F5C">
        <w:rPr>
          <w:sz w:val="16"/>
          <w:szCs w:val="16"/>
        </w:rPr>
        <w:t>Действие настоящего абзаца приостановлено с 01.01.2024 до 01.01.202</w:t>
      </w:r>
      <w:r>
        <w:rPr>
          <w:sz w:val="16"/>
          <w:szCs w:val="16"/>
        </w:rPr>
        <w:t>6</w:t>
      </w:r>
      <w:r w:rsidRPr="00710F5C">
        <w:t xml:space="preserve"> </w:t>
      </w:r>
      <w:r w:rsidRPr="00710F5C">
        <w:rPr>
          <w:sz w:val="16"/>
          <w:szCs w:val="16"/>
        </w:rPr>
        <w:t>в части применения ФЗ и актов Правительства РФ о размещении средств, подлежащих казначейскому сопровождению, на депозитах и в иные финансовые инструменты за исключением случаев, указанных ФЗ от 02.11.2023 N 520-ФЗ, от 29.10.2024 N 367-ФЗ.</w:t>
      </w:r>
    </w:p>
  </w:footnote>
  <w:footnote w:id="4">
    <w:p w14:paraId="24553062" w14:textId="77777777" w:rsidR="000E0076" w:rsidRDefault="000E0076" w:rsidP="00790281">
      <w:pPr>
        <w:pStyle w:val="af2"/>
        <w:jc w:val="both"/>
      </w:pPr>
      <w:r>
        <w:rPr>
          <w:rStyle w:val="af6"/>
        </w:rPr>
        <w:footnoteRef/>
      </w:r>
      <w:r>
        <w:t xml:space="preserve"> В случае заключения контракта с казенным учреждением, обеспечение исполнения контракта не применяется, а раздел 10 Контракта излагается в следующей редакции: «10. Обеспечение исполнения Контракта.</w:t>
      </w:r>
    </w:p>
    <w:p w14:paraId="732DDD7D" w14:textId="77777777" w:rsidR="000E0076" w:rsidRPr="00790281" w:rsidRDefault="000E0076" w:rsidP="00790281">
      <w:pPr>
        <w:pStyle w:val="af2"/>
        <w:jc w:val="both"/>
        <w:rPr>
          <w:lang w:val="ru-RU"/>
        </w:rPr>
      </w:pPr>
      <w:r>
        <w:t>10.1. Обеспечение исполнения Контракта не применяется на основании п. 1 ч. 8 ст. 96 Закона №44-ФЗ.».</w:t>
      </w:r>
    </w:p>
  </w:footnote>
  <w:footnote w:id="5">
    <w:p w14:paraId="0E6A7E29" w14:textId="77777777" w:rsidR="000E0076" w:rsidRPr="00790281" w:rsidRDefault="000E0076" w:rsidP="00373F08">
      <w:pPr>
        <w:pStyle w:val="af2"/>
        <w:rPr>
          <w:lang w:val="ru-RU"/>
        </w:rPr>
      </w:pPr>
      <w:r>
        <w:rPr>
          <w:rStyle w:val="af6"/>
        </w:rPr>
        <w:footnoteRef/>
      </w:r>
      <w:r>
        <w:t xml:space="preserve"> В случае если Контракт в соответствии с законодательством не подлежит казначейскому сопровождению, размер обеспечения исполнения контракта устанавливается в размере аванса.</w:t>
      </w:r>
    </w:p>
  </w:footnote>
  <w:footnote w:id="6">
    <w:p w14:paraId="59CC8A74" w14:textId="77777777" w:rsidR="000E0076" w:rsidRDefault="000E0076" w:rsidP="00790281">
      <w:pPr>
        <w:pStyle w:val="af2"/>
        <w:jc w:val="both"/>
      </w:pPr>
      <w:r>
        <w:rPr>
          <w:rStyle w:val="af6"/>
        </w:rPr>
        <w:footnoteRef/>
      </w:r>
      <w:r>
        <w:t xml:space="preserve">  В случае заключения контракта с казенным учреждением, обеспечение гарантийных обязательств не применяется, а раздел 15 Контракта излагается в следующей редакции: «15. Обеспечение гарантийных обязательств.</w:t>
      </w:r>
    </w:p>
    <w:p w14:paraId="16E8670C" w14:textId="77777777" w:rsidR="000E0076" w:rsidRPr="00790281" w:rsidRDefault="000E0076" w:rsidP="00790281">
      <w:pPr>
        <w:pStyle w:val="af2"/>
        <w:jc w:val="both"/>
        <w:rPr>
          <w:lang w:val="ru-RU"/>
        </w:rPr>
      </w:pPr>
      <w:r>
        <w:t>15.1. Обеспечение гарантийных обязательств не применяется на основании п. 1 ч. 8 ст. 96 Закона №44-ФЗ.».</w:t>
      </w:r>
    </w:p>
  </w:footnote>
  <w:footnote w:id="7">
    <w:p w14:paraId="489FB91D" w14:textId="77777777" w:rsidR="000E0076" w:rsidRPr="00AF6699" w:rsidRDefault="000E0076" w:rsidP="00373F08">
      <w:pPr>
        <w:pStyle w:val="af2"/>
        <w:jc w:val="both"/>
      </w:pPr>
      <w:r>
        <w:rPr>
          <w:rStyle w:val="af6"/>
        </w:rPr>
        <w:footnoteRef/>
      </w:r>
      <w:r>
        <w:t xml:space="preserve"> </w:t>
      </w:r>
      <w:r w:rsidRPr="00AF6699">
        <w:t>Графы 1 - 4 сметы контракта заполняются в соответствии с проектом сметы (Приложение №3 к приложению №2 к Извещению) без изменения их содержания.</w:t>
      </w:r>
    </w:p>
  </w:footnote>
  <w:footnote w:id="8">
    <w:p w14:paraId="328D5DEF" w14:textId="77777777" w:rsidR="000E0076" w:rsidRPr="00AF6699" w:rsidRDefault="000E0076" w:rsidP="00373F08">
      <w:pPr>
        <w:pStyle w:val="af2"/>
        <w:jc w:val="both"/>
        <w:rPr>
          <w:lang w:val="ru-RU"/>
        </w:rPr>
      </w:pPr>
      <w:r>
        <w:rPr>
          <w:rStyle w:val="af6"/>
        </w:rPr>
        <w:footnoteRef/>
      </w:r>
      <w:ins w:id="13" w:author="141033" w:date="2025-04-21T16:19:00Z">
        <w:r>
          <w:t xml:space="preserve"> </w:t>
        </w:r>
      </w:ins>
      <w:r w:rsidRPr="00AF6699">
        <w:t>Значения в столбце "Аванс, %" не указываются в случае, если Контракт заключается с участником закупки, указанным в ч. 1 ст. 37 Закона №44-ФЗ.</w:t>
      </w:r>
    </w:p>
  </w:footnote>
  <w:footnote w:id="9">
    <w:p w14:paraId="74597B4E" w14:textId="77777777" w:rsidR="000E0076" w:rsidRPr="00AF6699" w:rsidRDefault="000E0076" w:rsidP="00373F08">
      <w:pPr>
        <w:pStyle w:val="af2"/>
        <w:jc w:val="both"/>
        <w:rPr>
          <w:lang w:val="ru-RU"/>
        </w:rPr>
      </w:pPr>
      <w:r>
        <w:rPr>
          <w:rStyle w:val="af6"/>
        </w:rPr>
        <w:footnoteRef/>
      </w:r>
      <w:r>
        <w:t xml:space="preserve"> </w:t>
      </w:r>
      <w:r w:rsidRPr="00AF6699">
        <w:t xml:space="preserve">Графы </w:t>
      </w:r>
      <w:r>
        <w:rPr>
          <w:lang w:val="ru-RU"/>
        </w:rPr>
        <w:t>6</w:t>
      </w:r>
      <w:r w:rsidRPr="00AF6699">
        <w:t xml:space="preserve"> - </w:t>
      </w:r>
      <w:r>
        <w:rPr>
          <w:lang w:val="ru-RU"/>
        </w:rPr>
        <w:t>8</w:t>
      </w:r>
      <w:r w:rsidRPr="00AF6699">
        <w:t xml:space="preserve"> сметы контракта заполняются путем указания цены каждого конструктивного решения (элемента), комплекса (вида) работ с учетом пропорционального снижения начальной (максимальной) цены контракта участником закупки, с которым заключается контракт</w:t>
      </w:r>
    </w:p>
  </w:footnote>
  <w:footnote w:id="10">
    <w:p w14:paraId="27DC453D" w14:textId="77777777" w:rsidR="000E0076" w:rsidRPr="00422366" w:rsidRDefault="000E0076" w:rsidP="00373F08">
      <w:pPr>
        <w:pStyle w:val="af2"/>
        <w:jc w:val="both"/>
        <w:rPr>
          <w:lang w:val="ru-RU"/>
        </w:rPr>
      </w:pPr>
      <w:r>
        <w:rPr>
          <w:rStyle w:val="af6"/>
        </w:rPr>
        <w:footnoteRef/>
      </w:r>
      <w:r>
        <w:t xml:space="preserve"> </w:t>
      </w:r>
      <w:r w:rsidRPr="00AF6699">
        <w:t xml:space="preserve">Значения в столбце </w:t>
      </w:r>
      <w:r>
        <w:rPr>
          <w:lang w:val="ru-RU"/>
        </w:rPr>
        <w:t>«</w:t>
      </w:r>
      <w:r>
        <w:t>НДС (ставка ___%), руб.</w:t>
      </w:r>
      <w:r>
        <w:rPr>
          <w:lang w:val="ru-RU"/>
        </w:rPr>
        <w:t xml:space="preserve">» </w:t>
      </w:r>
      <w:r w:rsidRPr="00AF6699">
        <w:t>не указываются в случае заключения контракта с лицами, не являющимися в соответствии с законодательством Российской Федерации о налогах и сборах плательщиками НДС.</w:t>
      </w:r>
      <w:r>
        <w:rPr>
          <w:lang w:val="ru-RU"/>
        </w:rPr>
        <w:t xml:space="preserve"> Размер ставки заполняется в соответствии с системой налогообложения участника закупки, с которым заключается контракт.</w:t>
      </w:r>
    </w:p>
  </w:footnote>
  <w:footnote w:id="11">
    <w:p w14:paraId="48591033" w14:textId="77777777" w:rsidR="000E0076" w:rsidRPr="00A10E3E" w:rsidRDefault="000E0076" w:rsidP="00373F08">
      <w:pPr>
        <w:pStyle w:val="af2"/>
        <w:jc w:val="both"/>
        <w:rPr>
          <w:sz w:val="18"/>
          <w:szCs w:val="18"/>
        </w:rPr>
      </w:pPr>
      <w:r w:rsidRPr="00A10E3E">
        <w:rPr>
          <w:rStyle w:val="af6"/>
          <w:sz w:val="18"/>
          <w:szCs w:val="18"/>
        </w:rPr>
        <w:footnoteRef/>
      </w:r>
      <w:r w:rsidRPr="00A10E3E">
        <w:rPr>
          <w:sz w:val="18"/>
          <w:szCs w:val="18"/>
        </w:rPr>
        <w:t xml:space="preserve"> Значения в строке "</w:t>
      </w:r>
      <w:r w:rsidRPr="00422366">
        <w:t xml:space="preserve"> </w:t>
      </w:r>
      <w:r>
        <w:t>НДС (ставка __%)</w:t>
      </w:r>
      <w:r w:rsidRPr="00A10E3E">
        <w:rPr>
          <w:sz w:val="18"/>
          <w:szCs w:val="18"/>
        </w:rPr>
        <w:t>" не указываются в случае заключения контракта с лицами, не являющимися в соответствии с законодательством Российской Федерации о налогах и сборах плательщиками НДС.</w:t>
      </w:r>
    </w:p>
  </w:footnote>
  <w:footnote w:id="12">
    <w:p w14:paraId="1BCF429B" w14:textId="77777777" w:rsidR="000E0076" w:rsidRPr="00AF6699" w:rsidRDefault="000E0076" w:rsidP="00373F08">
      <w:pPr>
        <w:pStyle w:val="af2"/>
        <w:jc w:val="both"/>
        <w:rPr>
          <w:lang w:val="ru-RU"/>
        </w:rPr>
      </w:pPr>
      <w:r w:rsidRPr="00A10E3E">
        <w:rPr>
          <w:rStyle w:val="af6"/>
          <w:sz w:val="18"/>
          <w:szCs w:val="18"/>
        </w:rPr>
        <w:footnoteRef/>
      </w:r>
      <w:r w:rsidRPr="00A10E3E">
        <w:rPr>
          <w:sz w:val="18"/>
          <w:szCs w:val="18"/>
        </w:rPr>
        <w:t xml:space="preserve"> Значения в строке "Твердая цена контракта с </w:t>
      </w:r>
      <w:r w:rsidRPr="00A10E3E">
        <w:rPr>
          <w:sz w:val="18"/>
          <w:szCs w:val="18"/>
          <w:lang w:val="ru-RU"/>
        </w:rPr>
        <w:t xml:space="preserve">учетом </w:t>
      </w:r>
      <w:r w:rsidRPr="00A10E3E">
        <w:rPr>
          <w:sz w:val="18"/>
          <w:szCs w:val="18"/>
        </w:rPr>
        <w:t>НДС" не указываются в случае заключения контракта с лицами, не являющимися в соответствии с законодательством Российской Федерации о налогах и сборах плательщиками НДС.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00000008"/>
    <w:name w:val="WW8Num8"/>
    <w:lvl w:ilvl="0">
      <w:start w:val="1"/>
      <w:numFmt w:val="none"/>
      <w:suff w:val="nothing"/>
      <w:lvlText w:val=""/>
      <w:lvlJc w:val="left"/>
      <w:pPr>
        <w:tabs>
          <w:tab w:val="num" w:pos="0"/>
        </w:tabs>
        <w:ind w:left="432" w:hanging="432"/>
      </w:pPr>
      <w:rPr>
        <w:rFonts w:eastAsia="Calibri"/>
        <w:b/>
        <w:color w:val="000000"/>
        <w:sz w:val="22"/>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C365DC"/>
    <w:multiLevelType w:val="hybridMultilevel"/>
    <w:tmpl w:val="31B446A6"/>
    <w:lvl w:ilvl="0" w:tplc="20D60022">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
    <w:nsid w:val="00CA77D7"/>
    <w:multiLevelType w:val="hybridMultilevel"/>
    <w:tmpl w:val="6EEA60D6"/>
    <w:lvl w:ilvl="0" w:tplc="20D60022">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
    <w:nsid w:val="0FA27F7B"/>
    <w:multiLevelType w:val="hybridMultilevel"/>
    <w:tmpl w:val="D1DEEF8E"/>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4">
    <w:nsid w:val="0FD6287B"/>
    <w:multiLevelType w:val="hybridMultilevel"/>
    <w:tmpl w:val="8FCCEE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0A7232"/>
    <w:multiLevelType w:val="hybridMultilevel"/>
    <w:tmpl w:val="D7B60D48"/>
    <w:lvl w:ilvl="0" w:tplc="0419000F">
      <w:start w:val="1"/>
      <w:numFmt w:val="decimal"/>
      <w:lvlText w:val="%1."/>
      <w:lvlJc w:val="left"/>
      <w:pPr>
        <w:ind w:left="1211"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AA248F0"/>
    <w:multiLevelType w:val="hybridMultilevel"/>
    <w:tmpl w:val="AE38459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CFE3775"/>
    <w:multiLevelType w:val="multilevel"/>
    <w:tmpl w:val="4D0C2C0E"/>
    <w:lvl w:ilvl="0">
      <w:start w:val="3"/>
      <w:numFmt w:val="decimal"/>
      <w:lvlText w:val="%1."/>
      <w:lvlJc w:val="left"/>
      <w:pPr>
        <w:ind w:left="360" w:hanging="360"/>
      </w:pPr>
      <w:rPr>
        <w:rFonts w:hint="default"/>
      </w:rPr>
    </w:lvl>
    <w:lvl w:ilvl="1">
      <w:start w:val="5"/>
      <w:numFmt w:val="decimal"/>
      <w:lvlText w:val="%1.%2."/>
      <w:lvlJc w:val="left"/>
      <w:pPr>
        <w:ind w:left="596" w:hanging="360"/>
      </w:pPr>
      <w:rPr>
        <w:rFonts w:hint="default"/>
      </w:rPr>
    </w:lvl>
    <w:lvl w:ilvl="2">
      <w:start w:val="1"/>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8">
    <w:nsid w:val="3B236633"/>
    <w:multiLevelType w:val="hybridMultilevel"/>
    <w:tmpl w:val="4D226894"/>
    <w:lvl w:ilvl="0" w:tplc="7A326F9C">
      <w:start w:val="1"/>
      <w:numFmt w:val="decimal"/>
      <w:lvlText w:val="%1."/>
      <w:lvlJc w:val="left"/>
      <w:pPr>
        <w:ind w:left="3196" w:hanging="360"/>
      </w:pPr>
      <w:rPr>
        <w:rFonts w:hint="default"/>
      </w:rPr>
    </w:lvl>
    <w:lvl w:ilvl="1" w:tplc="04190019" w:tentative="1">
      <w:start w:val="1"/>
      <w:numFmt w:val="lowerLetter"/>
      <w:lvlText w:val="%2."/>
      <w:lvlJc w:val="left"/>
      <w:pPr>
        <w:ind w:left="-763" w:hanging="360"/>
      </w:pPr>
    </w:lvl>
    <w:lvl w:ilvl="2" w:tplc="0419001B" w:tentative="1">
      <w:start w:val="1"/>
      <w:numFmt w:val="lowerRoman"/>
      <w:lvlText w:val="%3."/>
      <w:lvlJc w:val="right"/>
      <w:pPr>
        <w:ind w:left="-43" w:hanging="180"/>
      </w:pPr>
    </w:lvl>
    <w:lvl w:ilvl="3" w:tplc="0419000F" w:tentative="1">
      <w:start w:val="1"/>
      <w:numFmt w:val="decimal"/>
      <w:lvlText w:val="%4."/>
      <w:lvlJc w:val="left"/>
      <w:pPr>
        <w:ind w:left="677" w:hanging="360"/>
      </w:pPr>
    </w:lvl>
    <w:lvl w:ilvl="4" w:tplc="04190019" w:tentative="1">
      <w:start w:val="1"/>
      <w:numFmt w:val="lowerLetter"/>
      <w:lvlText w:val="%5."/>
      <w:lvlJc w:val="left"/>
      <w:pPr>
        <w:ind w:left="1397" w:hanging="360"/>
      </w:pPr>
    </w:lvl>
    <w:lvl w:ilvl="5" w:tplc="0419001B" w:tentative="1">
      <w:start w:val="1"/>
      <w:numFmt w:val="lowerRoman"/>
      <w:lvlText w:val="%6."/>
      <w:lvlJc w:val="right"/>
      <w:pPr>
        <w:ind w:left="2117" w:hanging="180"/>
      </w:pPr>
    </w:lvl>
    <w:lvl w:ilvl="6" w:tplc="0419000F" w:tentative="1">
      <w:start w:val="1"/>
      <w:numFmt w:val="decimal"/>
      <w:lvlText w:val="%7."/>
      <w:lvlJc w:val="left"/>
      <w:pPr>
        <w:ind w:left="2837" w:hanging="360"/>
      </w:pPr>
    </w:lvl>
    <w:lvl w:ilvl="7" w:tplc="04190019" w:tentative="1">
      <w:start w:val="1"/>
      <w:numFmt w:val="lowerLetter"/>
      <w:lvlText w:val="%8."/>
      <w:lvlJc w:val="left"/>
      <w:pPr>
        <w:ind w:left="3557" w:hanging="360"/>
      </w:pPr>
    </w:lvl>
    <w:lvl w:ilvl="8" w:tplc="0419001B" w:tentative="1">
      <w:start w:val="1"/>
      <w:numFmt w:val="lowerRoman"/>
      <w:lvlText w:val="%9."/>
      <w:lvlJc w:val="right"/>
      <w:pPr>
        <w:ind w:left="4277" w:hanging="180"/>
      </w:pPr>
    </w:lvl>
  </w:abstractNum>
  <w:abstractNum w:abstractNumId="9">
    <w:nsid w:val="3BC66B1B"/>
    <w:multiLevelType w:val="hybridMultilevel"/>
    <w:tmpl w:val="F1ACF86A"/>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0">
    <w:nsid w:val="4C6F72DC"/>
    <w:multiLevelType w:val="multilevel"/>
    <w:tmpl w:val="480C4DF0"/>
    <w:lvl w:ilvl="0">
      <w:start w:val="3"/>
      <w:numFmt w:val="decimal"/>
      <w:lvlText w:val="%1."/>
      <w:lvlJc w:val="left"/>
      <w:pPr>
        <w:ind w:left="720" w:hanging="720"/>
      </w:pPr>
      <w:rPr>
        <w:rFonts w:hint="default"/>
      </w:rPr>
    </w:lvl>
    <w:lvl w:ilvl="1">
      <w:start w:val="3"/>
      <w:numFmt w:val="decimal"/>
      <w:lvlText w:val="%1.%2."/>
      <w:lvlJc w:val="left"/>
      <w:pPr>
        <w:ind w:left="956" w:hanging="720"/>
      </w:pPr>
      <w:rPr>
        <w:rFonts w:hint="default"/>
      </w:rPr>
    </w:lvl>
    <w:lvl w:ilvl="2">
      <w:start w:val="2"/>
      <w:numFmt w:val="decimal"/>
      <w:lvlText w:val="%1.%2.%3."/>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1">
    <w:nsid w:val="4C755B88"/>
    <w:multiLevelType w:val="multilevel"/>
    <w:tmpl w:val="85F47A6E"/>
    <w:lvl w:ilvl="0">
      <w:start w:val="1"/>
      <w:numFmt w:val="decimal"/>
      <w:lvlText w:val="%1."/>
      <w:lvlJc w:val="left"/>
      <w:pPr>
        <w:tabs>
          <w:tab w:val="num" w:pos="0"/>
        </w:tabs>
        <w:ind w:left="3196" w:hanging="360"/>
      </w:pPr>
    </w:lvl>
    <w:lvl w:ilvl="1">
      <w:start w:val="1"/>
      <w:numFmt w:val="lowerLetter"/>
      <w:lvlText w:val="%2."/>
      <w:lvlJc w:val="left"/>
      <w:pPr>
        <w:tabs>
          <w:tab w:val="num" w:pos="0"/>
        </w:tabs>
        <w:ind w:left="-763" w:hanging="360"/>
      </w:pPr>
    </w:lvl>
    <w:lvl w:ilvl="2">
      <w:start w:val="1"/>
      <w:numFmt w:val="lowerRoman"/>
      <w:lvlText w:val="%3."/>
      <w:lvlJc w:val="right"/>
      <w:pPr>
        <w:tabs>
          <w:tab w:val="num" w:pos="0"/>
        </w:tabs>
        <w:ind w:left="-43" w:hanging="180"/>
      </w:pPr>
    </w:lvl>
    <w:lvl w:ilvl="3">
      <w:start w:val="1"/>
      <w:numFmt w:val="decimal"/>
      <w:lvlText w:val="%4."/>
      <w:lvlJc w:val="left"/>
      <w:pPr>
        <w:tabs>
          <w:tab w:val="num" w:pos="0"/>
        </w:tabs>
        <w:ind w:left="677" w:hanging="360"/>
      </w:pPr>
    </w:lvl>
    <w:lvl w:ilvl="4">
      <w:start w:val="1"/>
      <w:numFmt w:val="lowerLetter"/>
      <w:lvlText w:val="%5."/>
      <w:lvlJc w:val="left"/>
      <w:pPr>
        <w:tabs>
          <w:tab w:val="num" w:pos="0"/>
        </w:tabs>
        <w:ind w:left="1397" w:hanging="360"/>
      </w:pPr>
    </w:lvl>
    <w:lvl w:ilvl="5">
      <w:start w:val="1"/>
      <w:numFmt w:val="lowerRoman"/>
      <w:lvlText w:val="%6."/>
      <w:lvlJc w:val="right"/>
      <w:pPr>
        <w:tabs>
          <w:tab w:val="num" w:pos="0"/>
        </w:tabs>
        <w:ind w:left="2117" w:hanging="180"/>
      </w:pPr>
    </w:lvl>
    <w:lvl w:ilvl="6">
      <w:start w:val="1"/>
      <w:numFmt w:val="decimal"/>
      <w:lvlText w:val="%7."/>
      <w:lvlJc w:val="left"/>
      <w:pPr>
        <w:tabs>
          <w:tab w:val="num" w:pos="0"/>
        </w:tabs>
        <w:ind w:left="2837" w:hanging="360"/>
      </w:pPr>
    </w:lvl>
    <w:lvl w:ilvl="7">
      <w:start w:val="1"/>
      <w:numFmt w:val="lowerLetter"/>
      <w:lvlText w:val="%8."/>
      <w:lvlJc w:val="left"/>
      <w:pPr>
        <w:tabs>
          <w:tab w:val="num" w:pos="0"/>
        </w:tabs>
        <w:ind w:left="3557" w:hanging="360"/>
      </w:pPr>
    </w:lvl>
    <w:lvl w:ilvl="8">
      <w:start w:val="1"/>
      <w:numFmt w:val="lowerRoman"/>
      <w:lvlText w:val="%9."/>
      <w:lvlJc w:val="right"/>
      <w:pPr>
        <w:tabs>
          <w:tab w:val="num" w:pos="0"/>
        </w:tabs>
        <w:ind w:left="4277" w:hanging="180"/>
      </w:pPr>
    </w:lvl>
  </w:abstractNum>
  <w:abstractNum w:abstractNumId="12">
    <w:nsid w:val="6722487E"/>
    <w:multiLevelType w:val="multilevel"/>
    <w:tmpl w:val="ABD21E50"/>
    <w:lvl w:ilvl="0">
      <w:start w:val="3"/>
      <w:numFmt w:val="decimal"/>
      <w:lvlText w:val="%1."/>
      <w:lvlJc w:val="left"/>
      <w:pPr>
        <w:ind w:left="360" w:hanging="360"/>
      </w:pPr>
      <w:rPr>
        <w:rFonts w:hint="default"/>
      </w:rPr>
    </w:lvl>
    <w:lvl w:ilvl="1">
      <w:start w:val="6"/>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68944C2C"/>
    <w:multiLevelType w:val="multilevel"/>
    <w:tmpl w:val="50F40342"/>
    <w:lvl w:ilvl="0">
      <w:start w:val="15"/>
      <w:numFmt w:val="decimal"/>
      <w:lvlText w:val="%1."/>
      <w:lvlJc w:val="left"/>
      <w:pPr>
        <w:ind w:left="480" w:hanging="480"/>
      </w:pPr>
      <w:rPr>
        <w:rFonts w:hint="default"/>
      </w:rPr>
    </w:lvl>
    <w:lvl w:ilvl="1">
      <w:start w:val="1"/>
      <w:numFmt w:val="decimal"/>
      <w:lvlText w:val="%1.%2."/>
      <w:lvlJc w:val="left"/>
      <w:pPr>
        <w:ind w:left="1755" w:hanging="48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6B7A6D5C"/>
    <w:multiLevelType w:val="multilevel"/>
    <w:tmpl w:val="709C8AE0"/>
    <w:styleLink w:val="WW8Num5"/>
    <w:lvl w:ilvl="0">
      <w:start w:val="10"/>
      <w:numFmt w:val="decimal"/>
      <w:lvlText w:val="%1."/>
      <w:lvlJc w:val="left"/>
      <w:rPr>
        <w:b/>
        <w:i w:val="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nsid w:val="70C453A6"/>
    <w:multiLevelType w:val="multilevel"/>
    <w:tmpl w:val="9C0876EC"/>
    <w:styleLink w:val="WW8Num2"/>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b w:val="0"/>
        <w:i w:val="0"/>
      </w:rPr>
    </w:lvl>
    <w:lvl w:ilvl="4">
      <w:start w:val="1"/>
      <w:numFmt w:val="lowerLetter"/>
      <w:lvlText w:val="%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6">
    <w:nsid w:val="70F074CC"/>
    <w:multiLevelType w:val="multilevel"/>
    <w:tmpl w:val="F5E265CE"/>
    <w:styleLink w:val="WW8Num3"/>
    <w:lvl w:ilvl="0">
      <w:start w:val="6"/>
      <w:numFmt w:val="decimal"/>
      <w:pStyle w:val="a"/>
      <w:lvlText w:val="%1."/>
      <w:lvlJc w:val="left"/>
      <w:rPr>
        <w:rFonts w:ascii="Times New Roman" w:hAnsi="Times New Roman" w:cs="Times New Roman"/>
        <w:b/>
      </w:rPr>
    </w:lvl>
    <w:lvl w:ilvl="1">
      <w:start w:val="6"/>
      <w:numFmt w:val="decimal"/>
      <w:lvlText w:val="%1.%2."/>
      <w:lvlJc w:val="left"/>
    </w:lvl>
    <w:lvl w:ilvl="2">
      <w:start w:val="1"/>
      <w:numFmt w:val="decimal"/>
      <w:lvlText w:val="%1.%2.%3."/>
      <w:lvlJc w:val="left"/>
      <w:rPr>
        <w:b/>
        <w:color w:val="00000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8"/>
  </w:num>
  <w:num w:numId="2">
    <w:abstractNumId w:val="13"/>
  </w:num>
  <w:num w:numId="3">
    <w:abstractNumId w:val="16"/>
  </w:num>
  <w:num w:numId="4">
    <w:abstractNumId w:val="15"/>
  </w:num>
  <w:num w:numId="5">
    <w:abstractNumId w:val="14"/>
  </w:num>
  <w:num w:numId="6">
    <w:abstractNumId w:val="10"/>
  </w:num>
  <w:num w:numId="7">
    <w:abstractNumId w:val="5"/>
  </w:num>
  <w:num w:numId="8">
    <w:abstractNumId w:val="4"/>
  </w:num>
  <w:num w:numId="9">
    <w:abstractNumId w:val="9"/>
  </w:num>
  <w:num w:numId="10">
    <w:abstractNumId w:val="1"/>
  </w:num>
  <w:num w:numId="11">
    <w:abstractNumId w:val="12"/>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2"/>
  </w:num>
  <w:num w:numId="17">
    <w:abstractNumId w:val="3"/>
  </w:num>
  <w:num w:numId="18">
    <w:abstractNumId w:val="7"/>
  </w:num>
  <w:num w:numId="19">
    <w:abstractNumId w:val="6"/>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141033">
    <w15:presenceInfo w15:providerId="AD" w15:userId="S-1-5-21-2249806389-780858575-4163005172-11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characterSpacingControl w:val="doNotCompress"/>
  <w:hdrShapeDefaults>
    <o:shapedefaults v:ext="edit" spidmax="14337"/>
  </w:hdrShapeDefaults>
  <w:footnotePr>
    <w:numStart w:val="3"/>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5DC"/>
    <w:rsid w:val="00002D87"/>
    <w:rsid w:val="0001187B"/>
    <w:rsid w:val="00013F56"/>
    <w:rsid w:val="00014897"/>
    <w:rsid w:val="00015124"/>
    <w:rsid w:val="00022640"/>
    <w:rsid w:val="000230C5"/>
    <w:rsid w:val="0003285B"/>
    <w:rsid w:val="00032B74"/>
    <w:rsid w:val="0004182A"/>
    <w:rsid w:val="0004496E"/>
    <w:rsid w:val="000514F9"/>
    <w:rsid w:val="000579DD"/>
    <w:rsid w:val="00057FE2"/>
    <w:rsid w:val="000618AF"/>
    <w:rsid w:val="00061B24"/>
    <w:rsid w:val="00070332"/>
    <w:rsid w:val="000746DB"/>
    <w:rsid w:val="00076BBE"/>
    <w:rsid w:val="00081208"/>
    <w:rsid w:val="000950F4"/>
    <w:rsid w:val="0009712E"/>
    <w:rsid w:val="000A0693"/>
    <w:rsid w:val="000A0B8B"/>
    <w:rsid w:val="000A507E"/>
    <w:rsid w:val="000A65C9"/>
    <w:rsid w:val="000A6AF7"/>
    <w:rsid w:val="000B268B"/>
    <w:rsid w:val="000C01BC"/>
    <w:rsid w:val="000C6186"/>
    <w:rsid w:val="000D38C7"/>
    <w:rsid w:val="000E0076"/>
    <w:rsid w:val="000F2FF5"/>
    <w:rsid w:val="000F30FD"/>
    <w:rsid w:val="000F66B4"/>
    <w:rsid w:val="000F76DA"/>
    <w:rsid w:val="00101D16"/>
    <w:rsid w:val="001034EC"/>
    <w:rsid w:val="001071C2"/>
    <w:rsid w:val="00110184"/>
    <w:rsid w:val="00113870"/>
    <w:rsid w:val="00116FCC"/>
    <w:rsid w:val="00117626"/>
    <w:rsid w:val="00126519"/>
    <w:rsid w:val="00130927"/>
    <w:rsid w:val="00147B0E"/>
    <w:rsid w:val="0015769A"/>
    <w:rsid w:val="00160649"/>
    <w:rsid w:val="00165DAE"/>
    <w:rsid w:val="0016756F"/>
    <w:rsid w:val="00171AAE"/>
    <w:rsid w:val="00183ED8"/>
    <w:rsid w:val="001861B5"/>
    <w:rsid w:val="00194018"/>
    <w:rsid w:val="00195643"/>
    <w:rsid w:val="00197BBD"/>
    <w:rsid w:val="001A15C6"/>
    <w:rsid w:val="001A3DCF"/>
    <w:rsid w:val="001A7197"/>
    <w:rsid w:val="001B01A5"/>
    <w:rsid w:val="001B06AC"/>
    <w:rsid w:val="001B332F"/>
    <w:rsid w:val="001B70D5"/>
    <w:rsid w:val="001C206F"/>
    <w:rsid w:val="001C20B0"/>
    <w:rsid w:val="001C3068"/>
    <w:rsid w:val="001D34E0"/>
    <w:rsid w:val="001D6548"/>
    <w:rsid w:val="001E3773"/>
    <w:rsid w:val="001F2E8A"/>
    <w:rsid w:val="001F56BB"/>
    <w:rsid w:val="001F574D"/>
    <w:rsid w:val="001F7618"/>
    <w:rsid w:val="00200A33"/>
    <w:rsid w:val="002035A8"/>
    <w:rsid w:val="00222E72"/>
    <w:rsid w:val="00227FA8"/>
    <w:rsid w:val="00231D1D"/>
    <w:rsid w:val="00232722"/>
    <w:rsid w:val="00235427"/>
    <w:rsid w:val="00235C08"/>
    <w:rsid w:val="00243EFD"/>
    <w:rsid w:val="002459E6"/>
    <w:rsid w:val="00250B32"/>
    <w:rsid w:val="00252827"/>
    <w:rsid w:val="00264556"/>
    <w:rsid w:val="002700D1"/>
    <w:rsid w:val="002704CC"/>
    <w:rsid w:val="0027203E"/>
    <w:rsid w:val="00273CA1"/>
    <w:rsid w:val="00274796"/>
    <w:rsid w:val="00292D6D"/>
    <w:rsid w:val="002949C5"/>
    <w:rsid w:val="002A03A7"/>
    <w:rsid w:val="002A15C1"/>
    <w:rsid w:val="002A3F56"/>
    <w:rsid w:val="002A43D3"/>
    <w:rsid w:val="002B0776"/>
    <w:rsid w:val="002B1028"/>
    <w:rsid w:val="002B1E1B"/>
    <w:rsid w:val="002B2CC6"/>
    <w:rsid w:val="002B5418"/>
    <w:rsid w:val="002B7BD6"/>
    <w:rsid w:val="002C0F1D"/>
    <w:rsid w:val="002D032E"/>
    <w:rsid w:val="002E6E5B"/>
    <w:rsid w:val="002E7BC4"/>
    <w:rsid w:val="002F290D"/>
    <w:rsid w:val="002F5416"/>
    <w:rsid w:val="002F56E3"/>
    <w:rsid w:val="002F5CC5"/>
    <w:rsid w:val="00301B0F"/>
    <w:rsid w:val="00301C3A"/>
    <w:rsid w:val="003038EE"/>
    <w:rsid w:val="003067D8"/>
    <w:rsid w:val="003103BD"/>
    <w:rsid w:val="0031289E"/>
    <w:rsid w:val="00314394"/>
    <w:rsid w:val="003213C6"/>
    <w:rsid w:val="0033053D"/>
    <w:rsid w:val="00331E9F"/>
    <w:rsid w:val="003359BD"/>
    <w:rsid w:val="003408CB"/>
    <w:rsid w:val="00343446"/>
    <w:rsid w:val="0035074A"/>
    <w:rsid w:val="0035475B"/>
    <w:rsid w:val="00354D9C"/>
    <w:rsid w:val="003564AE"/>
    <w:rsid w:val="00363EE8"/>
    <w:rsid w:val="00364639"/>
    <w:rsid w:val="00365FD6"/>
    <w:rsid w:val="003704E9"/>
    <w:rsid w:val="00373710"/>
    <w:rsid w:val="00373F08"/>
    <w:rsid w:val="00385D52"/>
    <w:rsid w:val="00387203"/>
    <w:rsid w:val="00387676"/>
    <w:rsid w:val="00387C3F"/>
    <w:rsid w:val="0039229C"/>
    <w:rsid w:val="00395359"/>
    <w:rsid w:val="00397020"/>
    <w:rsid w:val="003A4716"/>
    <w:rsid w:val="003A7D67"/>
    <w:rsid w:val="003B687A"/>
    <w:rsid w:val="003C4D80"/>
    <w:rsid w:val="003D51EB"/>
    <w:rsid w:val="003E2CC0"/>
    <w:rsid w:val="003E49C8"/>
    <w:rsid w:val="003E6213"/>
    <w:rsid w:val="003F2E8E"/>
    <w:rsid w:val="0040072C"/>
    <w:rsid w:val="004066F1"/>
    <w:rsid w:val="00414BA7"/>
    <w:rsid w:val="004156A1"/>
    <w:rsid w:val="00422366"/>
    <w:rsid w:val="00423B67"/>
    <w:rsid w:val="00426A1C"/>
    <w:rsid w:val="00426F9A"/>
    <w:rsid w:val="0043185A"/>
    <w:rsid w:val="004369FE"/>
    <w:rsid w:val="00442CA4"/>
    <w:rsid w:val="00446BD9"/>
    <w:rsid w:val="004507CD"/>
    <w:rsid w:val="00451E80"/>
    <w:rsid w:val="00461CB9"/>
    <w:rsid w:val="004643EC"/>
    <w:rsid w:val="004655D3"/>
    <w:rsid w:val="004667A3"/>
    <w:rsid w:val="004733D5"/>
    <w:rsid w:val="004808E7"/>
    <w:rsid w:val="00480F2F"/>
    <w:rsid w:val="00481E6A"/>
    <w:rsid w:val="004832C3"/>
    <w:rsid w:val="00485D19"/>
    <w:rsid w:val="0048660D"/>
    <w:rsid w:val="00486B9C"/>
    <w:rsid w:val="00491629"/>
    <w:rsid w:val="0049170F"/>
    <w:rsid w:val="00497B2E"/>
    <w:rsid w:val="004A7218"/>
    <w:rsid w:val="004B685E"/>
    <w:rsid w:val="004B73E8"/>
    <w:rsid w:val="004C0ECA"/>
    <w:rsid w:val="004C309C"/>
    <w:rsid w:val="004C35E4"/>
    <w:rsid w:val="004C5959"/>
    <w:rsid w:val="004C7D55"/>
    <w:rsid w:val="004D4802"/>
    <w:rsid w:val="004D626A"/>
    <w:rsid w:val="004E0449"/>
    <w:rsid w:val="004E083A"/>
    <w:rsid w:val="004E5401"/>
    <w:rsid w:val="004E57CC"/>
    <w:rsid w:val="004E7929"/>
    <w:rsid w:val="004F5CE3"/>
    <w:rsid w:val="00500D44"/>
    <w:rsid w:val="0051035D"/>
    <w:rsid w:val="0051120A"/>
    <w:rsid w:val="00513038"/>
    <w:rsid w:val="00513698"/>
    <w:rsid w:val="00521F6D"/>
    <w:rsid w:val="00523D51"/>
    <w:rsid w:val="005253AD"/>
    <w:rsid w:val="00550800"/>
    <w:rsid w:val="0055428C"/>
    <w:rsid w:val="00555909"/>
    <w:rsid w:val="005573EF"/>
    <w:rsid w:val="00562551"/>
    <w:rsid w:val="00563C21"/>
    <w:rsid w:val="00570A31"/>
    <w:rsid w:val="005720F0"/>
    <w:rsid w:val="005739A5"/>
    <w:rsid w:val="0057501C"/>
    <w:rsid w:val="00584F55"/>
    <w:rsid w:val="0058750A"/>
    <w:rsid w:val="00590435"/>
    <w:rsid w:val="00591FD9"/>
    <w:rsid w:val="00594C3B"/>
    <w:rsid w:val="005A6D3C"/>
    <w:rsid w:val="005B038A"/>
    <w:rsid w:val="005B245D"/>
    <w:rsid w:val="005D55DC"/>
    <w:rsid w:val="005D6EF9"/>
    <w:rsid w:val="005E1881"/>
    <w:rsid w:val="005E5A94"/>
    <w:rsid w:val="005E6B87"/>
    <w:rsid w:val="005E72D8"/>
    <w:rsid w:val="005F0A53"/>
    <w:rsid w:val="006017A5"/>
    <w:rsid w:val="00602F89"/>
    <w:rsid w:val="0060485A"/>
    <w:rsid w:val="00604D25"/>
    <w:rsid w:val="00607C0A"/>
    <w:rsid w:val="006201A3"/>
    <w:rsid w:val="00626FC6"/>
    <w:rsid w:val="00630380"/>
    <w:rsid w:val="006322AA"/>
    <w:rsid w:val="00633DC2"/>
    <w:rsid w:val="00640D7F"/>
    <w:rsid w:val="00642232"/>
    <w:rsid w:val="00643417"/>
    <w:rsid w:val="0064668D"/>
    <w:rsid w:val="006503AA"/>
    <w:rsid w:val="00650C6B"/>
    <w:rsid w:val="00651BDE"/>
    <w:rsid w:val="00655BE5"/>
    <w:rsid w:val="006579C2"/>
    <w:rsid w:val="00657FDD"/>
    <w:rsid w:val="006640A0"/>
    <w:rsid w:val="006711F7"/>
    <w:rsid w:val="00671A57"/>
    <w:rsid w:val="006732C6"/>
    <w:rsid w:val="00673872"/>
    <w:rsid w:val="00674D53"/>
    <w:rsid w:val="00680629"/>
    <w:rsid w:val="0068269C"/>
    <w:rsid w:val="00685029"/>
    <w:rsid w:val="0068628F"/>
    <w:rsid w:val="00694DDC"/>
    <w:rsid w:val="006B201C"/>
    <w:rsid w:val="006B3B7E"/>
    <w:rsid w:val="006B520A"/>
    <w:rsid w:val="006B612F"/>
    <w:rsid w:val="006C1DBD"/>
    <w:rsid w:val="006C2BBB"/>
    <w:rsid w:val="006C5795"/>
    <w:rsid w:val="006D183E"/>
    <w:rsid w:val="006D18A9"/>
    <w:rsid w:val="006E0467"/>
    <w:rsid w:val="006E070D"/>
    <w:rsid w:val="006E3A30"/>
    <w:rsid w:val="006E799C"/>
    <w:rsid w:val="006F0D33"/>
    <w:rsid w:val="006F2A72"/>
    <w:rsid w:val="006F5778"/>
    <w:rsid w:val="006F5F9D"/>
    <w:rsid w:val="006F642A"/>
    <w:rsid w:val="0070083D"/>
    <w:rsid w:val="0070373E"/>
    <w:rsid w:val="00705779"/>
    <w:rsid w:val="007065CC"/>
    <w:rsid w:val="00710F5C"/>
    <w:rsid w:val="0071140A"/>
    <w:rsid w:val="00713B29"/>
    <w:rsid w:val="00722D5E"/>
    <w:rsid w:val="00723461"/>
    <w:rsid w:val="00723C27"/>
    <w:rsid w:val="00725D26"/>
    <w:rsid w:val="00730D0F"/>
    <w:rsid w:val="0073297D"/>
    <w:rsid w:val="00736EC4"/>
    <w:rsid w:val="00737BC5"/>
    <w:rsid w:val="00745481"/>
    <w:rsid w:val="00756F9C"/>
    <w:rsid w:val="00760C68"/>
    <w:rsid w:val="007621F5"/>
    <w:rsid w:val="007630A8"/>
    <w:rsid w:val="007644E7"/>
    <w:rsid w:val="00770475"/>
    <w:rsid w:val="007737E4"/>
    <w:rsid w:val="007754B7"/>
    <w:rsid w:val="00780903"/>
    <w:rsid w:val="007818EB"/>
    <w:rsid w:val="0078611B"/>
    <w:rsid w:val="00786452"/>
    <w:rsid w:val="00790281"/>
    <w:rsid w:val="007906D2"/>
    <w:rsid w:val="007911BF"/>
    <w:rsid w:val="00791281"/>
    <w:rsid w:val="00791EC0"/>
    <w:rsid w:val="007923CD"/>
    <w:rsid w:val="00794C40"/>
    <w:rsid w:val="00797AB4"/>
    <w:rsid w:val="007A1FED"/>
    <w:rsid w:val="007A2EB7"/>
    <w:rsid w:val="007A7716"/>
    <w:rsid w:val="007B0693"/>
    <w:rsid w:val="007C0EA5"/>
    <w:rsid w:val="007C1104"/>
    <w:rsid w:val="007C20AA"/>
    <w:rsid w:val="007D15C0"/>
    <w:rsid w:val="007D2A08"/>
    <w:rsid w:val="007D67AE"/>
    <w:rsid w:val="007E29AC"/>
    <w:rsid w:val="007E5B84"/>
    <w:rsid w:val="007F275F"/>
    <w:rsid w:val="007F3E10"/>
    <w:rsid w:val="008015CA"/>
    <w:rsid w:val="00801F68"/>
    <w:rsid w:val="008102CF"/>
    <w:rsid w:val="008108C5"/>
    <w:rsid w:val="00811504"/>
    <w:rsid w:val="00820944"/>
    <w:rsid w:val="0082199A"/>
    <w:rsid w:val="00823D60"/>
    <w:rsid w:val="00823EEE"/>
    <w:rsid w:val="00824500"/>
    <w:rsid w:val="0082473D"/>
    <w:rsid w:val="00827797"/>
    <w:rsid w:val="00827D02"/>
    <w:rsid w:val="00834E2C"/>
    <w:rsid w:val="008376A7"/>
    <w:rsid w:val="0084450F"/>
    <w:rsid w:val="008472E1"/>
    <w:rsid w:val="00850798"/>
    <w:rsid w:val="008518E9"/>
    <w:rsid w:val="00861516"/>
    <w:rsid w:val="008658C4"/>
    <w:rsid w:val="00866903"/>
    <w:rsid w:val="008769CF"/>
    <w:rsid w:val="0088058F"/>
    <w:rsid w:val="00882D14"/>
    <w:rsid w:val="00886666"/>
    <w:rsid w:val="00893183"/>
    <w:rsid w:val="008A622B"/>
    <w:rsid w:val="008A76A8"/>
    <w:rsid w:val="008B4711"/>
    <w:rsid w:val="008B4BC4"/>
    <w:rsid w:val="008B5D29"/>
    <w:rsid w:val="008C45DC"/>
    <w:rsid w:val="008D193A"/>
    <w:rsid w:val="008D1AD3"/>
    <w:rsid w:val="008D2DB0"/>
    <w:rsid w:val="008E0E7A"/>
    <w:rsid w:val="008E38F8"/>
    <w:rsid w:val="008E481D"/>
    <w:rsid w:val="008F472D"/>
    <w:rsid w:val="00902CB4"/>
    <w:rsid w:val="00906EDB"/>
    <w:rsid w:val="00914467"/>
    <w:rsid w:val="00915C4C"/>
    <w:rsid w:val="0091793A"/>
    <w:rsid w:val="009211D7"/>
    <w:rsid w:val="0092768A"/>
    <w:rsid w:val="00927F02"/>
    <w:rsid w:val="00930033"/>
    <w:rsid w:val="00934E77"/>
    <w:rsid w:val="009358E4"/>
    <w:rsid w:val="00940C42"/>
    <w:rsid w:val="00946FCD"/>
    <w:rsid w:val="00963606"/>
    <w:rsid w:val="00967F23"/>
    <w:rsid w:val="00972E89"/>
    <w:rsid w:val="009820DC"/>
    <w:rsid w:val="00983CBF"/>
    <w:rsid w:val="00983F3C"/>
    <w:rsid w:val="009845B5"/>
    <w:rsid w:val="00984F9F"/>
    <w:rsid w:val="00987567"/>
    <w:rsid w:val="00993259"/>
    <w:rsid w:val="00997813"/>
    <w:rsid w:val="009A28D4"/>
    <w:rsid w:val="009A7A81"/>
    <w:rsid w:val="009B0AF2"/>
    <w:rsid w:val="009B3C7F"/>
    <w:rsid w:val="009C121B"/>
    <w:rsid w:val="009C17A5"/>
    <w:rsid w:val="009C53AE"/>
    <w:rsid w:val="009C6D4F"/>
    <w:rsid w:val="009D5BF9"/>
    <w:rsid w:val="009D7767"/>
    <w:rsid w:val="009E0905"/>
    <w:rsid w:val="009E0F91"/>
    <w:rsid w:val="009E3881"/>
    <w:rsid w:val="009E7BD1"/>
    <w:rsid w:val="009F1676"/>
    <w:rsid w:val="009F19B1"/>
    <w:rsid w:val="009F201D"/>
    <w:rsid w:val="009F61E1"/>
    <w:rsid w:val="009F6C16"/>
    <w:rsid w:val="00A01265"/>
    <w:rsid w:val="00A021FB"/>
    <w:rsid w:val="00A04037"/>
    <w:rsid w:val="00A04447"/>
    <w:rsid w:val="00A04510"/>
    <w:rsid w:val="00A06782"/>
    <w:rsid w:val="00A079AC"/>
    <w:rsid w:val="00A10E3E"/>
    <w:rsid w:val="00A149DF"/>
    <w:rsid w:val="00A26928"/>
    <w:rsid w:val="00A33CD3"/>
    <w:rsid w:val="00A355C0"/>
    <w:rsid w:val="00A4314C"/>
    <w:rsid w:val="00A44052"/>
    <w:rsid w:val="00A46D7D"/>
    <w:rsid w:val="00A56D4A"/>
    <w:rsid w:val="00A62C52"/>
    <w:rsid w:val="00A66A30"/>
    <w:rsid w:val="00A705C2"/>
    <w:rsid w:val="00A76466"/>
    <w:rsid w:val="00A80BE7"/>
    <w:rsid w:val="00A914C1"/>
    <w:rsid w:val="00A9178A"/>
    <w:rsid w:val="00A921E3"/>
    <w:rsid w:val="00A93321"/>
    <w:rsid w:val="00A94ADD"/>
    <w:rsid w:val="00A9598C"/>
    <w:rsid w:val="00A96A16"/>
    <w:rsid w:val="00AA0755"/>
    <w:rsid w:val="00AA1771"/>
    <w:rsid w:val="00AA19FF"/>
    <w:rsid w:val="00AA215B"/>
    <w:rsid w:val="00AA2161"/>
    <w:rsid w:val="00AA274C"/>
    <w:rsid w:val="00AA2EB1"/>
    <w:rsid w:val="00AA3BA0"/>
    <w:rsid w:val="00AA3CE7"/>
    <w:rsid w:val="00AA3FD5"/>
    <w:rsid w:val="00AA7D21"/>
    <w:rsid w:val="00AB16A8"/>
    <w:rsid w:val="00AB263D"/>
    <w:rsid w:val="00AC2122"/>
    <w:rsid w:val="00AC3E16"/>
    <w:rsid w:val="00AD76A7"/>
    <w:rsid w:val="00AE158A"/>
    <w:rsid w:val="00AE671F"/>
    <w:rsid w:val="00AF2009"/>
    <w:rsid w:val="00AF6699"/>
    <w:rsid w:val="00B01D7F"/>
    <w:rsid w:val="00B0398E"/>
    <w:rsid w:val="00B14079"/>
    <w:rsid w:val="00B22395"/>
    <w:rsid w:val="00B234D8"/>
    <w:rsid w:val="00B2619D"/>
    <w:rsid w:val="00B30BFE"/>
    <w:rsid w:val="00B33124"/>
    <w:rsid w:val="00B3505B"/>
    <w:rsid w:val="00B40619"/>
    <w:rsid w:val="00B41059"/>
    <w:rsid w:val="00B470A1"/>
    <w:rsid w:val="00B54F52"/>
    <w:rsid w:val="00B616AA"/>
    <w:rsid w:val="00B668FB"/>
    <w:rsid w:val="00B708D7"/>
    <w:rsid w:val="00B72910"/>
    <w:rsid w:val="00B76804"/>
    <w:rsid w:val="00B77648"/>
    <w:rsid w:val="00B77EA6"/>
    <w:rsid w:val="00B904A5"/>
    <w:rsid w:val="00B905FA"/>
    <w:rsid w:val="00BA1A77"/>
    <w:rsid w:val="00BA2246"/>
    <w:rsid w:val="00BA2E0E"/>
    <w:rsid w:val="00BA7C98"/>
    <w:rsid w:val="00BB62E9"/>
    <w:rsid w:val="00BB752D"/>
    <w:rsid w:val="00BC199A"/>
    <w:rsid w:val="00BC3FF5"/>
    <w:rsid w:val="00BD092F"/>
    <w:rsid w:val="00BD0B72"/>
    <w:rsid w:val="00BD4536"/>
    <w:rsid w:val="00BD6242"/>
    <w:rsid w:val="00BD632E"/>
    <w:rsid w:val="00BE01DC"/>
    <w:rsid w:val="00BE6D88"/>
    <w:rsid w:val="00BE79E4"/>
    <w:rsid w:val="00BF498B"/>
    <w:rsid w:val="00BF65EE"/>
    <w:rsid w:val="00BF69C8"/>
    <w:rsid w:val="00BF6E2A"/>
    <w:rsid w:val="00C0183C"/>
    <w:rsid w:val="00C05DB3"/>
    <w:rsid w:val="00C072F8"/>
    <w:rsid w:val="00C10287"/>
    <w:rsid w:val="00C12EF9"/>
    <w:rsid w:val="00C20B9D"/>
    <w:rsid w:val="00C35485"/>
    <w:rsid w:val="00C40070"/>
    <w:rsid w:val="00C43818"/>
    <w:rsid w:val="00C46F39"/>
    <w:rsid w:val="00C511C2"/>
    <w:rsid w:val="00C5263F"/>
    <w:rsid w:val="00C71B66"/>
    <w:rsid w:val="00C72E77"/>
    <w:rsid w:val="00C74336"/>
    <w:rsid w:val="00C75B72"/>
    <w:rsid w:val="00C803EB"/>
    <w:rsid w:val="00C8180E"/>
    <w:rsid w:val="00C95004"/>
    <w:rsid w:val="00CA1078"/>
    <w:rsid w:val="00CA168C"/>
    <w:rsid w:val="00CA1698"/>
    <w:rsid w:val="00CA2E72"/>
    <w:rsid w:val="00CB1521"/>
    <w:rsid w:val="00CB2B14"/>
    <w:rsid w:val="00CC366C"/>
    <w:rsid w:val="00CC6BF8"/>
    <w:rsid w:val="00CD0493"/>
    <w:rsid w:val="00CD1C3C"/>
    <w:rsid w:val="00CE0D98"/>
    <w:rsid w:val="00CE207C"/>
    <w:rsid w:val="00CE548D"/>
    <w:rsid w:val="00CE7775"/>
    <w:rsid w:val="00CE781D"/>
    <w:rsid w:val="00CF07BF"/>
    <w:rsid w:val="00CF1AA1"/>
    <w:rsid w:val="00CF626C"/>
    <w:rsid w:val="00CF6A4B"/>
    <w:rsid w:val="00D0056B"/>
    <w:rsid w:val="00D017C8"/>
    <w:rsid w:val="00D143D5"/>
    <w:rsid w:val="00D14830"/>
    <w:rsid w:val="00D1597C"/>
    <w:rsid w:val="00D177EE"/>
    <w:rsid w:val="00D17BCC"/>
    <w:rsid w:val="00D22B31"/>
    <w:rsid w:val="00D250D6"/>
    <w:rsid w:val="00D2577E"/>
    <w:rsid w:val="00D261DD"/>
    <w:rsid w:val="00D34031"/>
    <w:rsid w:val="00D34969"/>
    <w:rsid w:val="00D36031"/>
    <w:rsid w:val="00D36278"/>
    <w:rsid w:val="00D406B9"/>
    <w:rsid w:val="00D42607"/>
    <w:rsid w:val="00D50EA1"/>
    <w:rsid w:val="00D5253A"/>
    <w:rsid w:val="00D620BB"/>
    <w:rsid w:val="00D63EB7"/>
    <w:rsid w:val="00D70FEB"/>
    <w:rsid w:val="00D71C27"/>
    <w:rsid w:val="00D74A60"/>
    <w:rsid w:val="00D809CD"/>
    <w:rsid w:val="00D8443F"/>
    <w:rsid w:val="00D87916"/>
    <w:rsid w:val="00D95EF6"/>
    <w:rsid w:val="00DA06CB"/>
    <w:rsid w:val="00DA39F6"/>
    <w:rsid w:val="00DB00A2"/>
    <w:rsid w:val="00DB11D0"/>
    <w:rsid w:val="00DB1D5D"/>
    <w:rsid w:val="00DB2AE2"/>
    <w:rsid w:val="00DB6AAD"/>
    <w:rsid w:val="00DC27EC"/>
    <w:rsid w:val="00DC7AEB"/>
    <w:rsid w:val="00DD33BB"/>
    <w:rsid w:val="00DD6047"/>
    <w:rsid w:val="00DE01E6"/>
    <w:rsid w:val="00DE18DD"/>
    <w:rsid w:val="00DE718C"/>
    <w:rsid w:val="00DE78DF"/>
    <w:rsid w:val="00DE7CF5"/>
    <w:rsid w:val="00DF0DAE"/>
    <w:rsid w:val="00E015F9"/>
    <w:rsid w:val="00E04618"/>
    <w:rsid w:val="00E063BC"/>
    <w:rsid w:val="00E07A4D"/>
    <w:rsid w:val="00E12CC2"/>
    <w:rsid w:val="00E145A9"/>
    <w:rsid w:val="00E14D57"/>
    <w:rsid w:val="00E22281"/>
    <w:rsid w:val="00E24486"/>
    <w:rsid w:val="00E318E5"/>
    <w:rsid w:val="00E319E2"/>
    <w:rsid w:val="00E41715"/>
    <w:rsid w:val="00E43813"/>
    <w:rsid w:val="00E474B7"/>
    <w:rsid w:val="00E51776"/>
    <w:rsid w:val="00E53397"/>
    <w:rsid w:val="00E54E86"/>
    <w:rsid w:val="00E56A42"/>
    <w:rsid w:val="00E56ED1"/>
    <w:rsid w:val="00E6517B"/>
    <w:rsid w:val="00E73B02"/>
    <w:rsid w:val="00E76CC5"/>
    <w:rsid w:val="00E76E69"/>
    <w:rsid w:val="00E772D0"/>
    <w:rsid w:val="00E77D4C"/>
    <w:rsid w:val="00E81F17"/>
    <w:rsid w:val="00E8252C"/>
    <w:rsid w:val="00E82A3E"/>
    <w:rsid w:val="00E82F57"/>
    <w:rsid w:val="00E83369"/>
    <w:rsid w:val="00E840EE"/>
    <w:rsid w:val="00E8466B"/>
    <w:rsid w:val="00E86FB0"/>
    <w:rsid w:val="00E90953"/>
    <w:rsid w:val="00E9315A"/>
    <w:rsid w:val="00E9559C"/>
    <w:rsid w:val="00EA1E5E"/>
    <w:rsid w:val="00EA20EF"/>
    <w:rsid w:val="00EA33FC"/>
    <w:rsid w:val="00EA4EFB"/>
    <w:rsid w:val="00EA60B6"/>
    <w:rsid w:val="00EB12D3"/>
    <w:rsid w:val="00EB2125"/>
    <w:rsid w:val="00EB287B"/>
    <w:rsid w:val="00EB3BB7"/>
    <w:rsid w:val="00EB759A"/>
    <w:rsid w:val="00EC6FEB"/>
    <w:rsid w:val="00EC763F"/>
    <w:rsid w:val="00ED0CB9"/>
    <w:rsid w:val="00ED3C11"/>
    <w:rsid w:val="00EE3F41"/>
    <w:rsid w:val="00EE4A39"/>
    <w:rsid w:val="00EF6CCE"/>
    <w:rsid w:val="00EF7C76"/>
    <w:rsid w:val="00F115D0"/>
    <w:rsid w:val="00F13DD1"/>
    <w:rsid w:val="00F23C5D"/>
    <w:rsid w:val="00F256A9"/>
    <w:rsid w:val="00F27BFC"/>
    <w:rsid w:val="00F35B82"/>
    <w:rsid w:val="00F36222"/>
    <w:rsid w:val="00F41477"/>
    <w:rsid w:val="00F5047A"/>
    <w:rsid w:val="00F57E5F"/>
    <w:rsid w:val="00F6535D"/>
    <w:rsid w:val="00F67B71"/>
    <w:rsid w:val="00F67F21"/>
    <w:rsid w:val="00F742B0"/>
    <w:rsid w:val="00F77030"/>
    <w:rsid w:val="00F81DBD"/>
    <w:rsid w:val="00F83468"/>
    <w:rsid w:val="00F84B5C"/>
    <w:rsid w:val="00F85F46"/>
    <w:rsid w:val="00F9739F"/>
    <w:rsid w:val="00FA06D3"/>
    <w:rsid w:val="00FA2BC2"/>
    <w:rsid w:val="00FA31E8"/>
    <w:rsid w:val="00FC33A6"/>
    <w:rsid w:val="00FD4CA2"/>
    <w:rsid w:val="00FD5B24"/>
    <w:rsid w:val="00FE14A3"/>
    <w:rsid w:val="00FE5B05"/>
    <w:rsid w:val="00FE6411"/>
    <w:rsid w:val="00FF18AC"/>
    <w:rsid w:val="00FF2174"/>
    <w:rsid w:val="00FF32DA"/>
    <w:rsid w:val="00FF528F"/>
    <w:rsid w:val="00FF78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A938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uiPriority="0" w:qFormat="1"/>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HTML Preformatted"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559C"/>
    <w:pPr>
      <w:spacing w:after="0" w:line="240" w:lineRule="auto"/>
    </w:pPr>
    <w:rPr>
      <w:rFonts w:ascii="Times New Roman" w:eastAsia="Times New Roman" w:hAnsi="Times New Roman" w:cs="Times New Roman"/>
      <w:sz w:val="24"/>
      <w:szCs w:val="24"/>
      <w:lang w:eastAsia="ru-RU"/>
    </w:rPr>
  </w:style>
  <w:style w:type="paragraph" w:styleId="1">
    <w:name w:val="heading 1"/>
    <w:basedOn w:val="a0"/>
    <w:link w:val="10"/>
    <w:uiPriority w:val="9"/>
    <w:qFormat/>
    <w:rsid w:val="00B30BFE"/>
    <w:pPr>
      <w:spacing w:before="100" w:beforeAutospacing="1" w:after="100" w:afterAutospacing="1"/>
      <w:outlineLvl w:val="0"/>
    </w:pPr>
    <w:rPr>
      <w:b/>
      <w:bCs/>
      <w:kern w:val="36"/>
      <w:sz w:val="48"/>
      <w:szCs w:val="48"/>
      <w:lang w:val="x-none" w:eastAsia="x-none"/>
    </w:rPr>
  </w:style>
  <w:style w:type="paragraph" w:styleId="2">
    <w:name w:val="heading 2"/>
    <w:basedOn w:val="a0"/>
    <w:next w:val="a0"/>
    <w:link w:val="20"/>
    <w:uiPriority w:val="9"/>
    <w:unhideWhenUsed/>
    <w:qFormat/>
    <w:rsid w:val="00B30BFE"/>
    <w:pPr>
      <w:keepNext/>
      <w:spacing w:before="240" w:after="60"/>
      <w:outlineLvl w:val="1"/>
    </w:pPr>
    <w:rPr>
      <w:rFonts w:ascii="Calibri Light" w:hAnsi="Calibri Light"/>
      <w:b/>
      <w:bCs/>
      <w:i/>
      <w:iCs/>
      <w:sz w:val="28"/>
      <w:szCs w:val="28"/>
      <w:lang w:val="x-none" w:eastAsia="x-none"/>
    </w:rPr>
  </w:style>
  <w:style w:type="paragraph" w:styleId="3">
    <w:name w:val="heading 3"/>
    <w:basedOn w:val="a0"/>
    <w:next w:val="a0"/>
    <w:link w:val="30"/>
    <w:uiPriority w:val="9"/>
    <w:unhideWhenUsed/>
    <w:qFormat/>
    <w:rsid w:val="00B30BFE"/>
    <w:pPr>
      <w:keepNext/>
      <w:spacing w:before="240" w:after="60"/>
      <w:outlineLvl w:val="2"/>
    </w:pPr>
    <w:rPr>
      <w:rFonts w:ascii="Calibri Light" w:hAnsi="Calibri Light"/>
      <w:b/>
      <w:bCs/>
      <w:sz w:val="26"/>
      <w:szCs w:val="26"/>
      <w:lang w:val="x-none" w:eastAsia="x-none"/>
    </w:rPr>
  </w:style>
  <w:style w:type="paragraph" w:styleId="4">
    <w:name w:val="heading 4"/>
    <w:basedOn w:val="a0"/>
    <w:next w:val="a0"/>
    <w:link w:val="40"/>
    <w:qFormat/>
    <w:rsid w:val="00B30BFE"/>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B30BFE"/>
    <w:pPr>
      <w:spacing w:before="240" w:after="60"/>
      <w:outlineLvl w:val="4"/>
    </w:pPr>
    <w:rPr>
      <w:rFonts w:ascii="Calibri" w:hAnsi="Calibri"/>
      <w:b/>
      <w:bCs/>
      <w:i/>
      <w:iCs/>
      <w:sz w:val="26"/>
      <w:szCs w:val="26"/>
      <w:lang w:val="x-none" w:eastAsia="x-none"/>
    </w:rPr>
  </w:style>
  <w:style w:type="paragraph" w:styleId="6">
    <w:name w:val="heading 6"/>
    <w:basedOn w:val="a0"/>
    <w:next w:val="a0"/>
    <w:link w:val="60"/>
    <w:unhideWhenUsed/>
    <w:qFormat/>
    <w:rsid w:val="00B30BFE"/>
    <w:pPr>
      <w:spacing w:before="240" w:after="60"/>
      <w:outlineLvl w:val="5"/>
    </w:pPr>
    <w:rPr>
      <w:rFonts w:ascii="Calibri" w:hAnsi="Calibri"/>
      <w:b/>
      <w:bCs/>
      <w:sz w:val="22"/>
      <w:szCs w:val="22"/>
      <w:lang w:val="x-none" w:eastAsia="x-none"/>
    </w:rPr>
  </w:style>
  <w:style w:type="paragraph" w:styleId="7">
    <w:name w:val="heading 7"/>
    <w:basedOn w:val="a0"/>
    <w:next w:val="a0"/>
    <w:link w:val="70"/>
    <w:qFormat/>
    <w:rsid w:val="00B30BFE"/>
    <w:pPr>
      <w:spacing w:before="240" w:after="60"/>
      <w:outlineLvl w:val="6"/>
    </w:pPr>
    <w:rPr>
      <w:rFonts w:ascii="Calibri" w:hAnsi="Calibri"/>
      <w:lang w:val="x-none" w:eastAsia="x-none"/>
    </w:rPr>
  </w:style>
  <w:style w:type="paragraph" w:styleId="8">
    <w:name w:val="heading 8"/>
    <w:basedOn w:val="a0"/>
    <w:next w:val="a0"/>
    <w:link w:val="80"/>
    <w:unhideWhenUsed/>
    <w:qFormat/>
    <w:rsid w:val="00B30BFE"/>
    <w:pPr>
      <w:spacing w:before="240" w:after="60"/>
      <w:outlineLvl w:val="7"/>
    </w:pPr>
    <w:rPr>
      <w:rFonts w:ascii="Calibri" w:hAnsi="Calibri"/>
      <w:i/>
      <w:iCs/>
      <w:lang w:val="x-none" w:eastAsia="x-none"/>
    </w:rPr>
  </w:style>
  <w:style w:type="paragraph" w:styleId="9">
    <w:name w:val="heading 9"/>
    <w:basedOn w:val="a0"/>
    <w:next w:val="a0"/>
    <w:link w:val="90"/>
    <w:unhideWhenUsed/>
    <w:qFormat/>
    <w:rsid w:val="00B30BFE"/>
    <w:pPr>
      <w:spacing w:before="240" w:after="60"/>
      <w:outlineLvl w:val="8"/>
    </w:pPr>
    <w:rPr>
      <w:rFonts w:ascii="Calibri Light" w:hAnsi="Calibri Light"/>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Bullet 1,Use Case List Paragraph,ТЗ список,List Paragraph,Bullet List,FooterText,numbered,Заголовок2,Подпись рисунка,Список дефисный"/>
    <w:basedOn w:val="a0"/>
    <w:link w:val="a5"/>
    <w:uiPriority w:val="34"/>
    <w:qFormat/>
    <w:rsid w:val="00171AAE"/>
    <w:pPr>
      <w:ind w:left="720"/>
      <w:contextualSpacing/>
    </w:pPr>
  </w:style>
  <w:style w:type="character" w:styleId="a6">
    <w:name w:val="Hyperlink"/>
    <w:uiPriority w:val="99"/>
    <w:rsid w:val="00426F9A"/>
    <w:rPr>
      <w:color w:val="0000FF"/>
      <w:u w:val="single"/>
    </w:rPr>
  </w:style>
  <w:style w:type="character" w:customStyle="1" w:styleId="10">
    <w:name w:val="Заголовок 1 Знак"/>
    <w:basedOn w:val="a1"/>
    <w:link w:val="1"/>
    <w:uiPriority w:val="9"/>
    <w:rsid w:val="00B30BFE"/>
    <w:rPr>
      <w:rFonts w:ascii="Times New Roman" w:eastAsia="Times New Roman" w:hAnsi="Times New Roman" w:cs="Times New Roman"/>
      <w:b/>
      <w:bCs/>
      <w:kern w:val="36"/>
      <w:sz w:val="48"/>
      <w:szCs w:val="48"/>
      <w:lang w:val="x-none" w:eastAsia="x-none"/>
    </w:rPr>
  </w:style>
  <w:style w:type="character" w:customStyle="1" w:styleId="20">
    <w:name w:val="Заголовок 2 Знак"/>
    <w:basedOn w:val="a1"/>
    <w:link w:val="2"/>
    <w:uiPriority w:val="9"/>
    <w:rsid w:val="00B30BFE"/>
    <w:rPr>
      <w:rFonts w:ascii="Calibri Light" w:eastAsia="Times New Roman" w:hAnsi="Calibri Light" w:cs="Times New Roman"/>
      <w:b/>
      <w:bCs/>
      <w:i/>
      <w:iCs/>
      <w:sz w:val="28"/>
      <w:szCs w:val="28"/>
      <w:lang w:val="x-none" w:eastAsia="x-none"/>
    </w:rPr>
  </w:style>
  <w:style w:type="character" w:customStyle="1" w:styleId="30">
    <w:name w:val="Заголовок 3 Знак"/>
    <w:basedOn w:val="a1"/>
    <w:link w:val="3"/>
    <w:uiPriority w:val="9"/>
    <w:rsid w:val="00B30BFE"/>
    <w:rPr>
      <w:rFonts w:ascii="Calibri Light" w:eastAsia="Times New Roman" w:hAnsi="Calibri Light" w:cs="Times New Roman"/>
      <w:b/>
      <w:bCs/>
      <w:sz w:val="26"/>
      <w:szCs w:val="26"/>
      <w:lang w:val="x-none" w:eastAsia="x-none"/>
    </w:rPr>
  </w:style>
  <w:style w:type="character" w:customStyle="1" w:styleId="40">
    <w:name w:val="Заголовок 4 Знак"/>
    <w:basedOn w:val="a1"/>
    <w:link w:val="4"/>
    <w:rsid w:val="00B30BFE"/>
    <w:rPr>
      <w:rFonts w:ascii="Calibri" w:eastAsia="Times New Roman" w:hAnsi="Calibri" w:cs="Times New Roman"/>
      <w:b/>
      <w:bCs/>
      <w:sz w:val="28"/>
      <w:szCs w:val="28"/>
      <w:lang w:val="x-none" w:eastAsia="x-none"/>
    </w:rPr>
  </w:style>
  <w:style w:type="character" w:customStyle="1" w:styleId="50">
    <w:name w:val="Заголовок 5 Знак"/>
    <w:basedOn w:val="a1"/>
    <w:link w:val="5"/>
    <w:rsid w:val="00B30BFE"/>
    <w:rPr>
      <w:rFonts w:ascii="Calibri" w:eastAsia="Times New Roman" w:hAnsi="Calibri" w:cs="Times New Roman"/>
      <w:b/>
      <w:bCs/>
      <w:i/>
      <w:iCs/>
      <w:sz w:val="26"/>
      <w:szCs w:val="26"/>
      <w:lang w:val="x-none" w:eastAsia="x-none"/>
    </w:rPr>
  </w:style>
  <w:style w:type="character" w:customStyle="1" w:styleId="60">
    <w:name w:val="Заголовок 6 Знак"/>
    <w:basedOn w:val="a1"/>
    <w:link w:val="6"/>
    <w:rsid w:val="00B30BFE"/>
    <w:rPr>
      <w:rFonts w:ascii="Calibri" w:eastAsia="Times New Roman" w:hAnsi="Calibri" w:cs="Times New Roman"/>
      <w:b/>
      <w:bCs/>
      <w:lang w:val="x-none" w:eastAsia="x-none"/>
    </w:rPr>
  </w:style>
  <w:style w:type="character" w:customStyle="1" w:styleId="70">
    <w:name w:val="Заголовок 7 Знак"/>
    <w:basedOn w:val="a1"/>
    <w:link w:val="7"/>
    <w:rsid w:val="00B30BFE"/>
    <w:rPr>
      <w:rFonts w:ascii="Calibri" w:eastAsia="Times New Roman" w:hAnsi="Calibri" w:cs="Times New Roman"/>
      <w:sz w:val="24"/>
      <w:szCs w:val="24"/>
      <w:lang w:val="x-none" w:eastAsia="x-none"/>
    </w:rPr>
  </w:style>
  <w:style w:type="character" w:customStyle="1" w:styleId="80">
    <w:name w:val="Заголовок 8 Знак"/>
    <w:basedOn w:val="a1"/>
    <w:link w:val="8"/>
    <w:rsid w:val="00B30BFE"/>
    <w:rPr>
      <w:rFonts w:ascii="Calibri" w:eastAsia="Times New Roman" w:hAnsi="Calibri" w:cs="Times New Roman"/>
      <w:i/>
      <w:iCs/>
      <w:sz w:val="24"/>
      <w:szCs w:val="24"/>
      <w:lang w:val="x-none" w:eastAsia="x-none"/>
    </w:rPr>
  </w:style>
  <w:style w:type="character" w:customStyle="1" w:styleId="90">
    <w:name w:val="Заголовок 9 Знак"/>
    <w:basedOn w:val="a1"/>
    <w:link w:val="9"/>
    <w:rsid w:val="00B30BFE"/>
    <w:rPr>
      <w:rFonts w:ascii="Calibri Light" w:eastAsia="Times New Roman" w:hAnsi="Calibri Light" w:cs="Times New Roman"/>
      <w:lang w:val="x-none" w:eastAsia="x-none"/>
    </w:rPr>
  </w:style>
  <w:style w:type="paragraph" w:customStyle="1" w:styleId="ConsPlusNormal">
    <w:name w:val="ConsPlusNormal"/>
    <w:link w:val="ConsPlusNormal0"/>
    <w:qFormat/>
    <w:rsid w:val="00B30B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30BF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Normal (Web)"/>
    <w:basedOn w:val="a0"/>
    <w:uiPriority w:val="99"/>
    <w:unhideWhenUsed/>
    <w:rsid w:val="00B30BFE"/>
    <w:pPr>
      <w:spacing w:before="100" w:beforeAutospacing="1" w:after="100" w:afterAutospacing="1"/>
    </w:pPr>
  </w:style>
  <w:style w:type="paragraph" w:styleId="HTML">
    <w:name w:val="HTML Preformatted"/>
    <w:basedOn w:val="a0"/>
    <w:link w:val="HTML0"/>
    <w:uiPriority w:val="99"/>
    <w:unhideWhenUsed/>
    <w:qFormat/>
    <w:rsid w:val="00B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1"/>
    <w:link w:val="HTML"/>
    <w:uiPriority w:val="99"/>
    <w:qFormat/>
    <w:rsid w:val="00B30BFE"/>
    <w:rPr>
      <w:rFonts w:ascii="Courier New" w:eastAsia="Times New Roman" w:hAnsi="Courier New" w:cs="Times New Roman"/>
      <w:sz w:val="20"/>
      <w:szCs w:val="20"/>
      <w:lang w:val="x-none" w:eastAsia="x-none"/>
    </w:rPr>
  </w:style>
  <w:style w:type="paragraph" w:styleId="a8">
    <w:name w:val="Balloon Text"/>
    <w:basedOn w:val="a0"/>
    <w:link w:val="a9"/>
    <w:rsid w:val="00B30BFE"/>
    <w:rPr>
      <w:rFonts w:ascii="Segoe UI" w:hAnsi="Segoe UI"/>
      <w:sz w:val="18"/>
      <w:szCs w:val="18"/>
      <w:lang w:val="x-none" w:eastAsia="x-none"/>
    </w:rPr>
  </w:style>
  <w:style w:type="character" w:customStyle="1" w:styleId="a9">
    <w:name w:val="Текст выноски Знак"/>
    <w:basedOn w:val="a1"/>
    <w:link w:val="a8"/>
    <w:rsid w:val="00B30BFE"/>
    <w:rPr>
      <w:rFonts w:ascii="Segoe UI" w:eastAsia="Times New Roman" w:hAnsi="Segoe UI" w:cs="Times New Roman"/>
      <w:sz w:val="18"/>
      <w:szCs w:val="18"/>
      <w:lang w:val="x-none" w:eastAsia="x-none"/>
    </w:rPr>
  </w:style>
  <w:style w:type="paragraph" w:customStyle="1" w:styleId="Standard">
    <w:name w:val="Standard"/>
    <w:rsid w:val="00B30BF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ConsPlusNormal0">
    <w:name w:val="ConsPlusNormal Знак"/>
    <w:link w:val="ConsPlusNormal"/>
    <w:qFormat/>
    <w:locked/>
    <w:rsid w:val="00B30BFE"/>
    <w:rPr>
      <w:rFonts w:ascii="Arial" w:eastAsia="Times New Roman" w:hAnsi="Arial" w:cs="Arial"/>
      <w:sz w:val="20"/>
      <w:szCs w:val="20"/>
      <w:lang w:eastAsia="ru-RU"/>
    </w:rPr>
  </w:style>
  <w:style w:type="paragraph" w:customStyle="1" w:styleId="aa">
    <w:name w:val="Обычный + по ширине"/>
    <w:basedOn w:val="a0"/>
    <w:rsid w:val="00B30BFE"/>
    <w:pPr>
      <w:jc w:val="both"/>
    </w:pPr>
  </w:style>
  <w:style w:type="character" w:customStyle="1" w:styleId="s37">
    <w:name w:val="s37"/>
    <w:rsid w:val="00B30BFE"/>
  </w:style>
  <w:style w:type="paragraph" w:styleId="ab">
    <w:name w:val="No Spacing"/>
    <w:link w:val="ac"/>
    <w:qFormat/>
    <w:rsid w:val="00B30BFE"/>
    <w:pPr>
      <w:suppressAutoHyphens/>
      <w:spacing w:after="0" w:line="240" w:lineRule="auto"/>
    </w:pPr>
    <w:rPr>
      <w:rFonts w:ascii="Calibri" w:eastAsia="Arial" w:hAnsi="Calibri" w:cs="Times New Roman"/>
      <w:lang w:eastAsia="zh-CN"/>
    </w:rPr>
  </w:style>
  <w:style w:type="paragraph" w:customStyle="1" w:styleId="p72">
    <w:name w:val="p72"/>
    <w:basedOn w:val="a0"/>
    <w:rsid w:val="00B30BFE"/>
    <w:pPr>
      <w:suppressAutoHyphens/>
      <w:spacing w:before="280" w:after="280"/>
    </w:pPr>
    <w:rPr>
      <w:lang w:eastAsia="zh-CN"/>
    </w:rPr>
  </w:style>
  <w:style w:type="character" w:customStyle="1" w:styleId="wmi-callto">
    <w:name w:val="wmi-callto"/>
    <w:qFormat/>
    <w:rsid w:val="00B30BFE"/>
  </w:style>
  <w:style w:type="character" w:styleId="ad">
    <w:name w:val="Strong"/>
    <w:uiPriority w:val="22"/>
    <w:qFormat/>
    <w:rsid w:val="00B30BFE"/>
    <w:rPr>
      <w:b/>
      <w:bCs/>
    </w:rPr>
  </w:style>
  <w:style w:type="character" w:customStyle="1" w:styleId="blk">
    <w:name w:val="blk"/>
    <w:rsid w:val="00B30BFE"/>
  </w:style>
  <w:style w:type="character" w:styleId="ae">
    <w:name w:val="Emphasis"/>
    <w:uiPriority w:val="20"/>
    <w:qFormat/>
    <w:rsid w:val="00B30BFE"/>
    <w:rPr>
      <w:i/>
      <w:iCs/>
    </w:rPr>
  </w:style>
  <w:style w:type="paragraph" w:customStyle="1" w:styleId="ConsPlusTitle">
    <w:name w:val="ConsPlusTitle"/>
    <w:rsid w:val="00B30BFE"/>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paragraph" w:customStyle="1" w:styleId="TableContents">
    <w:name w:val="Table Contents"/>
    <w:basedOn w:val="a0"/>
    <w:rsid w:val="00B30BFE"/>
    <w:pPr>
      <w:widowControl w:val="0"/>
      <w:suppressLineNumbers/>
      <w:suppressAutoHyphens/>
    </w:pPr>
    <w:rPr>
      <w:rFonts w:eastAsia="Andale Sans UI" w:cs="Tahoma"/>
      <w:kern w:val="2"/>
      <w:lang w:val="de-DE" w:eastAsia="fa-IR" w:bidi="fa-IR"/>
    </w:rPr>
  </w:style>
  <w:style w:type="paragraph" w:customStyle="1" w:styleId="Default">
    <w:name w:val="Default"/>
    <w:rsid w:val="00B30BF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
    <w:name w:val="Table Grid"/>
    <w:basedOn w:val="a2"/>
    <w:uiPriority w:val="39"/>
    <w:rsid w:val="00B30B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pyright-info">
    <w:name w:val="copyright-info"/>
    <w:basedOn w:val="a0"/>
    <w:rsid w:val="00B30BFE"/>
    <w:pPr>
      <w:spacing w:before="100" w:beforeAutospacing="1" w:after="100" w:afterAutospacing="1"/>
    </w:pPr>
  </w:style>
  <w:style w:type="paragraph" w:customStyle="1" w:styleId="formattext">
    <w:name w:val="formattext"/>
    <w:basedOn w:val="a0"/>
    <w:rsid w:val="00B30BFE"/>
    <w:pPr>
      <w:spacing w:before="100" w:beforeAutospacing="1" w:after="100" w:afterAutospacing="1"/>
    </w:pPr>
  </w:style>
  <w:style w:type="paragraph" w:customStyle="1" w:styleId="21">
    <w:name w:val="2"/>
    <w:basedOn w:val="a0"/>
    <w:next w:val="af0"/>
    <w:link w:val="af1"/>
    <w:qFormat/>
    <w:rsid w:val="00B30BFE"/>
    <w:pPr>
      <w:jc w:val="center"/>
    </w:pPr>
    <w:rPr>
      <w:sz w:val="28"/>
    </w:rPr>
  </w:style>
  <w:style w:type="character" w:customStyle="1" w:styleId="af1">
    <w:name w:val="Название Знак"/>
    <w:link w:val="21"/>
    <w:rsid w:val="00B30BFE"/>
    <w:rPr>
      <w:rFonts w:ascii="Times New Roman" w:eastAsia="Times New Roman" w:hAnsi="Times New Roman" w:cs="Times New Roman"/>
      <w:sz w:val="28"/>
      <w:szCs w:val="24"/>
      <w:lang w:eastAsia="ru-RU"/>
    </w:rPr>
  </w:style>
  <w:style w:type="paragraph" w:styleId="af2">
    <w:name w:val="footnote text"/>
    <w:aliases w:val="Текст сноски Знак Знак,Текст сноски Знак1 Знак,Текст сноски Знак Знак Знак,Текст сноски Знак Знак Знак Знак Знак Знак Знак,Текст сноски Знак Знак Знак Знак Знак Знак Знак Знак,Текст сноски Знак3 Знак,Знак1,З,Зн,Footnote Text Char Знак Знак"/>
    <w:basedOn w:val="a0"/>
    <w:link w:val="af3"/>
    <w:uiPriority w:val="99"/>
    <w:unhideWhenUsed/>
    <w:qFormat/>
    <w:rsid w:val="00B30BFE"/>
    <w:pPr>
      <w:suppressAutoHyphens/>
    </w:pPr>
    <w:rPr>
      <w:sz w:val="20"/>
      <w:szCs w:val="20"/>
      <w:lang w:val="x-none" w:eastAsia="zh-CN"/>
    </w:rPr>
  </w:style>
  <w:style w:type="character" w:customStyle="1" w:styleId="af3">
    <w:name w:val="Текст сноски Знак"/>
    <w:aliases w:val="Текст сноски Знак Знак Знак1,Текст сноски Знак1 Знак Знак,Текст сноски Знак Знак Знак Знак,Текст сноски Знак Знак Знак Знак Знак Знак Знак Знак1,Текст сноски Знак Знак Знак Знак Знак Знак Знак Знак Знак,Текст сноски Знак3 Знак Знак"/>
    <w:basedOn w:val="a1"/>
    <w:link w:val="af2"/>
    <w:uiPriority w:val="99"/>
    <w:qFormat/>
    <w:rsid w:val="00B30BFE"/>
    <w:rPr>
      <w:rFonts w:ascii="Times New Roman" w:eastAsia="Times New Roman" w:hAnsi="Times New Roman" w:cs="Times New Roman"/>
      <w:sz w:val="20"/>
      <w:szCs w:val="20"/>
      <w:lang w:val="x-none" w:eastAsia="zh-CN"/>
    </w:rPr>
  </w:style>
  <w:style w:type="paragraph" w:styleId="af4">
    <w:name w:val="Body Text Indent"/>
    <w:basedOn w:val="a0"/>
    <w:link w:val="af5"/>
    <w:unhideWhenUsed/>
    <w:rsid w:val="00B30BFE"/>
    <w:pPr>
      <w:suppressAutoHyphens/>
      <w:spacing w:after="120"/>
      <w:ind w:left="283"/>
    </w:pPr>
    <w:rPr>
      <w:lang w:val="x-none" w:eastAsia="zh-CN"/>
    </w:rPr>
  </w:style>
  <w:style w:type="character" w:customStyle="1" w:styleId="af5">
    <w:name w:val="Основной текст с отступом Знак"/>
    <w:basedOn w:val="a1"/>
    <w:link w:val="af4"/>
    <w:rsid w:val="00B30BFE"/>
    <w:rPr>
      <w:rFonts w:ascii="Times New Roman" w:eastAsia="Times New Roman" w:hAnsi="Times New Roman" w:cs="Times New Roman"/>
      <w:sz w:val="24"/>
      <w:szCs w:val="24"/>
      <w:lang w:val="x-none" w:eastAsia="zh-CN"/>
    </w:rPr>
  </w:style>
  <w:style w:type="character" w:styleId="af6">
    <w:name w:val="footnote reference"/>
    <w:aliases w:val="Знак сноски-FN,Ciae niinee-FN,fr,Used by Word for Help footnote symbols,Ссылка на сноску 45"/>
    <w:unhideWhenUsed/>
    <w:qFormat/>
    <w:rsid w:val="00B30BFE"/>
    <w:rPr>
      <w:vertAlign w:val="superscript"/>
    </w:rPr>
  </w:style>
  <w:style w:type="paragraph" w:customStyle="1" w:styleId="s16">
    <w:name w:val="s_16"/>
    <w:basedOn w:val="a0"/>
    <w:rsid w:val="00B30BFE"/>
    <w:pPr>
      <w:spacing w:before="100" w:beforeAutospacing="1" w:after="100" w:afterAutospacing="1"/>
    </w:pPr>
  </w:style>
  <w:style w:type="character" w:customStyle="1" w:styleId="11">
    <w:name w:val="Неразрешенное упоминание1"/>
    <w:uiPriority w:val="99"/>
    <w:semiHidden/>
    <w:unhideWhenUsed/>
    <w:rsid w:val="00B30BFE"/>
    <w:rPr>
      <w:color w:val="605E5C"/>
      <w:shd w:val="clear" w:color="auto" w:fill="E1DFDD"/>
    </w:rPr>
  </w:style>
  <w:style w:type="character" w:styleId="af7">
    <w:name w:val="FollowedHyperlink"/>
    <w:rsid w:val="00B30BFE"/>
    <w:rPr>
      <w:color w:val="954F72"/>
      <w:u w:val="single"/>
    </w:rPr>
  </w:style>
  <w:style w:type="character" w:customStyle="1" w:styleId="matches">
    <w:name w:val="matches"/>
    <w:rsid w:val="00B30BFE"/>
  </w:style>
  <w:style w:type="paragraph" w:customStyle="1" w:styleId="s1">
    <w:name w:val="s_1"/>
    <w:basedOn w:val="a0"/>
    <w:rsid w:val="00B30BFE"/>
    <w:pPr>
      <w:spacing w:before="100" w:beforeAutospacing="1" w:after="100" w:afterAutospacing="1"/>
    </w:pPr>
  </w:style>
  <w:style w:type="paragraph" w:styleId="af8">
    <w:name w:val="Body Text"/>
    <w:basedOn w:val="a0"/>
    <w:link w:val="af9"/>
    <w:uiPriority w:val="99"/>
    <w:rsid w:val="00B30BFE"/>
    <w:pPr>
      <w:spacing w:after="120"/>
    </w:pPr>
    <w:rPr>
      <w:lang w:val="x-none" w:eastAsia="x-none"/>
    </w:rPr>
  </w:style>
  <w:style w:type="character" w:customStyle="1" w:styleId="af9">
    <w:name w:val="Основной текст Знак"/>
    <w:basedOn w:val="a1"/>
    <w:link w:val="af8"/>
    <w:uiPriority w:val="99"/>
    <w:rsid w:val="00B30BFE"/>
    <w:rPr>
      <w:rFonts w:ascii="Times New Roman" w:eastAsia="Times New Roman" w:hAnsi="Times New Roman" w:cs="Times New Roman"/>
      <w:sz w:val="24"/>
      <w:szCs w:val="24"/>
      <w:lang w:val="x-none" w:eastAsia="x-none"/>
    </w:rPr>
  </w:style>
  <w:style w:type="character" w:customStyle="1" w:styleId="afa">
    <w:name w:val="Заголовок Знак"/>
    <w:uiPriority w:val="10"/>
    <w:rsid w:val="00B30BFE"/>
    <w:rPr>
      <w:rFonts w:eastAsia="Times New Roman"/>
      <w:b/>
      <w:color w:val="auto"/>
      <w:sz w:val="24"/>
      <w:szCs w:val="20"/>
    </w:rPr>
  </w:style>
  <w:style w:type="paragraph" w:customStyle="1" w:styleId="stjus">
    <w:name w:val="stjus"/>
    <w:basedOn w:val="a0"/>
    <w:rsid w:val="00B30BFE"/>
    <w:pPr>
      <w:spacing w:before="100" w:beforeAutospacing="1" w:after="100" w:afterAutospacing="1"/>
    </w:pPr>
  </w:style>
  <w:style w:type="paragraph" w:styleId="afb">
    <w:name w:val="header"/>
    <w:basedOn w:val="a0"/>
    <w:link w:val="afc"/>
    <w:unhideWhenUsed/>
    <w:rsid w:val="00B30BFE"/>
    <w:pPr>
      <w:tabs>
        <w:tab w:val="center" w:pos="4677"/>
        <w:tab w:val="right" w:pos="9355"/>
      </w:tabs>
    </w:pPr>
    <w:rPr>
      <w:lang w:val="x-none" w:eastAsia="x-none"/>
    </w:rPr>
  </w:style>
  <w:style w:type="character" w:customStyle="1" w:styleId="afc">
    <w:name w:val="Верхний колонтитул Знак"/>
    <w:basedOn w:val="a1"/>
    <w:link w:val="afb"/>
    <w:rsid w:val="00B30BFE"/>
    <w:rPr>
      <w:rFonts w:ascii="Times New Roman" w:eastAsia="Times New Roman" w:hAnsi="Times New Roman" w:cs="Times New Roman"/>
      <w:sz w:val="24"/>
      <w:szCs w:val="24"/>
      <w:lang w:val="x-none" w:eastAsia="x-none"/>
    </w:rPr>
  </w:style>
  <w:style w:type="paragraph" w:styleId="afd">
    <w:name w:val="footer"/>
    <w:basedOn w:val="a0"/>
    <w:link w:val="afe"/>
    <w:uiPriority w:val="99"/>
    <w:unhideWhenUsed/>
    <w:rsid w:val="00B30BFE"/>
    <w:pPr>
      <w:tabs>
        <w:tab w:val="center" w:pos="4677"/>
        <w:tab w:val="right" w:pos="9355"/>
      </w:tabs>
    </w:pPr>
    <w:rPr>
      <w:lang w:val="x-none" w:eastAsia="x-none"/>
    </w:rPr>
  </w:style>
  <w:style w:type="character" w:customStyle="1" w:styleId="afe">
    <w:name w:val="Нижний колонтитул Знак"/>
    <w:basedOn w:val="a1"/>
    <w:link w:val="afd"/>
    <w:uiPriority w:val="99"/>
    <w:rsid w:val="00B30BFE"/>
    <w:rPr>
      <w:rFonts w:ascii="Times New Roman" w:eastAsia="Times New Roman" w:hAnsi="Times New Roman" w:cs="Times New Roman"/>
      <w:sz w:val="24"/>
      <w:szCs w:val="24"/>
      <w:lang w:val="x-none" w:eastAsia="x-none"/>
    </w:rPr>
  </w:style>
  <w:style w:type="character" w:customStyle="1" w:styleId="-">
    <w:name w:val="Интернет-ссылка"/>
    <w:rsid w:val="00B30BFE"/>
    <w:rPr>
      <w:color w:val="000080"/>
      <w:u w:val="single"/>
    </w:rPr>
  </w:style>
  <w:style w:type="character" w:customStyle="1" w:styleId="ac">
    <w:name w:val="Без интервала Знак"/>
    <w:link w:val="ab"/>
    <w:qFormat/>
    <w:rsid w:val="00B30BFE"/>
    <w:rPr>
      <w:rFonts w:ascii="Calibri" w:eastAsia="Arial" w:hAnsi="Calibri" w:cs="Times New Roman"/>
      <w:lang w:eastAsia="zh-CN"/>
    </w:rPr>
  </w:style>
  <w:style w:type="paragraph" w:customStyle="1" w:styleId="p61">
    <w:name w:val="p61"/>
    <w:basedOn w:val="a0"/>
    <w:rsid w:val="00B30BFE"/>
    <w:pPr>
      <w:spacing w:before="280" w:after="280"/>
    </w:pPr>
    <w:rPr>
      <w:lang w:eastAsia="zh-CN"/>
    </w:rPr>
  </w:style>
  <w:style w:type="paragraph" w:customStyle="1" w:styleId="p25">
    <w:name w:val="p25"/>
    <w:basedOn w:val="a0"/>
    <w:rsid w:val="00B30BFE"/>
    <w:pPr>
      <w:spacing w:before="280" w:after="280"/>
    </w:pPr>
    <w:rPr>
      <w:lang w:eastAsia="zh-CN"/>
    </w:rPr>
  </w:style>
  <w:style w:type="paragraph" w:customStyle="1" w:styleId="p64">
    <w:name w:val="p64"/>
    <w:basedOn w:val="a0"/>
    <w:rsid w:val="00B30BFE"/>
    <w:pPr>
      <w:spacing w:before="280" w:after="280"/>
    </w:pPr>
    <w:rPr>
      <w:lang w:eastAsia="zh-CN"/>
    </w:rPr>
  </w:style>
  <w:style w:type="paragraph" w:customStyle="1" w:styleId="p4">
    <w:name w:val="p4"/>
    <w:basedOn w:val="a0"/>
    <w:rsid w:val="00B30BFE"/>
    <w:pPr>
      <w:spacing w:before="280" w:after="280"/>
    </w:pPr>
    <w:rPr>
      <w:lang w:eastAsia="zh-CN"/>
    </w:rPr>
  </w:style>
  <w:style w:type="paragraph" w:customStyle="1" w:styleId="p65">
    <w:name w:val="p65"/>
    <w:basedOn w:val="a0"/>
    <w:rsid w:val="00B30BFE"/>
    <w:pPr>
      <w:spacing w:before="280" w:after="280"/>
    </w:pPr>
    <w:rPr>
      <w:lang w:eastAsia="zh-CN"/>
    </w:rPr>
  </w:style>
  <w:style w:type="character" w:customStyle="1" w:styleId="s10">
    <w:name w:val="s1"/>
    <w:rsid w:val="00B30BFE"/>
  </w:style>
  <w:style w:type="character" w:customStyle="1" w:styleId="s6">
    <w:name w:val="s6"/>
    <w:rsid w:val="00B30BFE"/>
  </w:style>
  <w:style w:type="paragraph" w:customStyle="1" w:styleId="12">
    <w:name w:val="Обычный1"/>
    <w:rsid w:val="00B30BFE"/>
    <w:pPr>
      <w:widowControl w:val="0"/>
      <w:spacing w:after="0" w:line="240" w:lineRule="auto"/>
    </w:pPr>
    <w:rPr>
      <w:rFonts w:ascii="Times New Roman" w:eastAsia="Times New Roman" w:hAnsi="Times New Roman" w:cs="Times New Roman"/>
      <w:sz w:val="20"/>
      <w:szCs w:val="20"/>
      <w:lang w:eastAsia="ru-RU"/>
    </w:rPr>
  </w:style>
  <w:style w:type="character" w:customStyle="1" w:styleId="13">
    <w:name w:val="Заголовок Знак1"/>
    <w:rsid w:val="00B30BFE"/>
    <w:rPr>
      <w:rFonts w:ascii="Times New Roman" w:eastAsia="Times New Roman" w:hAnsi="Times New Roman" w:cs="Times New Roman"/>
      <w:b/>
      <w:sz w:val="24"/>
      <w:szCs w:val="20"/>
    </w:rPr>
  </w:style>
  <w:style w:type="paragraph" w:customStyle="1" w:styleId="14">
    <w:name w:val="Абзац списка1"/>
    <w:basedOn w:val="a0"/>
    <w:rsid w:val="00B30BFE"/>
    <w:pPr>
      <w:widowControl w:val="0"/>
      <w:autoSpaceDE w:val="0"/>
      <w:autoSpaceDN w:val="0"/>
      <w:adjustRightInd w:val="0"/>
      <w:ind w:left="720"/>
      <w:contextualSpacing/>
    </w:pPr>
    <w:rPr>
      <w:rFonts w:eastAsia="Calibri"/>
      <w:sz w:val="20"/>
      <w:szCs w:val="20"/>
    </w:rPr>
  </w:style>
  <w:style w:type="paragraph" w:customStyle="1" w:styleId="15">
    <w:name w:val="Знак Знак1 Знак Знак Знак Знак"/>
    <w:basedOn w:val="a0"/>
    <w:rsid w:val="00B30BFE"/>
    <w:pPr>
      <w:spacing w:after="160" w:line="240" w:lineRule="exact"/>
    </w:pPr>
    <w:rPr>
      <w:rFonts w:ascii="Verdana" w:hAnsi="Verdana"/>
      <w:lang w:val="en-US" w:eastAsia="en-US"/>
    </w:rPr>
  </w:style>
  <w:style w:type="character" w:customStyle="1" w:styleId="ConsPlusNormal1">
    <w:name w:val="ConsPlusNormal Знак Знак"/>
    <w:uiPriority w:val="99"/>
    <w:locked/>
    <w:rsid w:val="00B30BFE"/>
    <w:rPr>
      <w:rFonts w:ascii="Arial" w:eastAsia="Calibri" w:hAnsi="Arial" w:cs="Arial"/>
      <w:sz w:val="22"/>
      <w:szCs w:val="22"/>
    </w:rPr>
  </w:style>
  <w:style w:type="character" w:customStyle="1" w:styleId="apple-style-span">
    <w:name w:val="apple-style-span"/>
    <w:rsid w:val="00B30BFE"/>
  </w:style>
  <w:style w:type="paragraph" w:styleId="31">
    <w:name w:val="Body Text 3"/>
    <w:basedOn w:val="a0"/>
    <w:link w:val="32"/>
    <w:rsid w:val="00B30BFE"/>
    <w:pPr>
      <w:spacing w:after="120"/>
    </w:pPr>
    <w:rPr>
      <w:sz w:val="16"/>
      <w:szCs w:val="16"/>
      <w:lang w:val="x-none" w:eastAsia="x-none"/>
    </w:rPr>
  </w:style>
  <w:style w:type="character" w:customStyle="1" w:styleId="32">
    <w:name w:val="Основной текст 3 Знак"/>
    <w:basedOn w:val="a1"/>
    <w:link w:val="31"/>
    <w:qFormat/>
    <w:rsid w:val="00B30BFE"/>
    <w:rPr>
      <w:rFonts w:ascii="Times New Roman" w:eastAsia="Times New Roman" w:hAnsi="Times New Roman" w:cs="Times New Roman"/>
      <w:sz w:val="16"/>
      <w:szCs w:val="16"/>
      <w:lang w:val="x-none" w:eastAsia="x-none"/>
    </w:rPr>
  </w:style>
  <w:style w:type="character" w:customStyle="1" w:styleId="postbody1">
    <w:name w:val="postbody1"/>
    <w:rsid w:val="00B30BFE"/>
    <w:rPr>
      <w:sz w:val="20"/>
      <w:szCs w:val="20"/>
    </w:rPr>
  </w:style>
  <w:style w:type="character" w:customStyle="1" w:styleId="apple-converted-space">
    <w:name w:val="apple-converted-space"/>
    <w:rsid w:val="00B30BFE"/>
  </w:style>
  <w:style w:type="character" w:customStyle="1" w:styleId="WW8Num1z8">
    <w:name w:val="WW8Num1z8"/>
    <w:rsid w:val="00B30BFE"/>
  </w:style>
  <w:style w:type="paragraph" w:customStyle="1" w:styleId="msonormal0">
    <w:name w:val="msonormal"/>
    <w:basedOn w:val="a0"/>
    <w:rsid w:val="00B30BFE"/>
    <w:pPr>
      <w:spacing w:before="100" w:beforeAutospacing="1" w:after="100" w:afterAutospacing="1"/>
    </w:pPr>
  </w:style>
  <w:style w:type="paragraph" w:customStyle="1" w:styleId="xl63">
    <w:name w:val="xl63"/>
    <w:basedOn w:val="a0"/>
    <w:rsid w:val="00B30BF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64">
    <w:name w:val="xl64"/>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6">
    <w:name w:val="xl66"/>
    <w:basedOn w:val="a0"/>
    <w:rsid w:val="00B30BFE"/>
    <w:pPr>
      <w:spacing w:before="100" w:beforeAutospacing="1" w:after="100" w:afterAutospacing="1"/>
    </w:pPr>
  </w:style>
  <w:style w:type="paragraph" w:customStyle="1" w:styleId="xl67">
    <w:name w:val="xl67"/>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8">
    <w:name w:val="xl68"/>
    <w:basedOn w:val="a0"/>
    <w:rsid w:val="00B30BF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69">
    <w:name w:val="xl69"/>
    <w:basedOn w:val="a0"/>
    <w:rsid w:val="00B30BF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0"/>
    <w:rsid w:val="00B30BFE"/>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71">
    <w:name w:val="xl71"/>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72">
    <w:name w:val="xl72"/>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73">
    <w:name w:val="xl73"/>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0"/>
    <w:rsid w:val="00B30BFE"/>
    <w:pPr>
      <w:pBdr>
        <w:top w:val="single" w:sz="4" w:space="0" w:color="auto"/>
        <w:bottom w:val="single" w:sz="4" w:space="0" w:color="auto"/>
      </w:pBdr>
      <w:spacing w:before="100" w:beforeAutospacing="1" w:after="100" w:afterAutospacing="1"/>
      <w:textAlignment w:val="center"/>
    </w:pPr>
  </w:style>
  <w:style w:type="paragraph" w:customStyle="1" w:styleId="xl75">
    <w:name w:val="xl75"/>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7">
    <w:name w:val="xl77"/>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
    <w:name w:val="xl78"/>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
    <w:name w:val="xl80"/>
    <w:basedOn w:val="a0"/>
    <w:rsid w:val="00B30BFE"/>
    <w:pPr>
      <w:pBdr>
        <w:top w:val="single" w:sz="4" w:space="0" w:color="auto"/>
        <w:left w:val="single" w:sz="4" w:space="0" w:color="auto"/>
        <w:bottom w:val="single" w:sz="4" w:space="0" w:color="auto"/>
      </w:pBdr>
      <w:spacing w:before="100" w:beforeAutospacing="1" w:after="100" w:afterAutospacing="1"/>
    </w:pPr>
  </w:style>
  <w:style w:type="paragraph" w:customStyle="1" w:styleId="xl81">
    <w:name w:val="xl81"/>
    <w:basedOn w:val="a0"/>
    <w:rsid w:val="00B30BF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0"/>
    <w:rsid w:val="00B30BFE"/>
    <w:pPr>
      <w:pBdr>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0"/>
    <w:rsid w:val="00B30BF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0"/>
    <w:rsid w:val="00B30BFE"/>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85">
    <w:name w:val="xl85"/>
    <w:basedOn w:val="a0"/>
    <w:rsid w:val="00B30BFE"/>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0"/>
    <w:rsid w:val="00B30BFE"/>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7">
    <w:name w:val="xl87"/>
    <w:basedOn w:val="a0"/>
    <w:rsid w:val="00B30BFE"/>
    <w:pPr>
      <w:pBdr>
        <w:top w:val="single" w:sz="4" w:space="0" w:color="auto"/>
      </w:pBdr>
      <w:spacing w:before="100" w:beforeAutospacing="1" w:after="100" w:afterAutospacing="1"/>
      <w:textAlignment w:val="center"/>
    </w:pPr>
    <w:rPr>
      <w:b/>
      <w:bCs/>
    </w:rPr>
  </w:style>
  <w:style w:type="paragraph" w:customStyle="1" w:styleId="xl88">
    <w:name w:val="xl88"/>
    <w:basedOn w:val="a0"/>
    <w:rsid w:val="00B30BFE"/>
    <w:pPr>
      <w:pBdr>
        <w:top w:val="single" w:sz="4" w:space="0" w:color="auto"/>
      </w:pBdr>
      <w:spacing w:before="100" w:beforeAutospacing="1" w:after="100" w:afterAutospacing="1"/>
      <w:textAlignment w:val="center"/>
    </w:pPr>
    <w:rPr>
      <w:b/>
      <w:bCs/>
    </w:rPr>
  </w:style>
  <w:style w:type="paragraph" w:customStyle="1" w:styleId="xl89">
    <w:name w:val="xl89"/>
    <w:basedOn w:val="a0"/>
    <w:rsid w:val="00B30BFE"/>
    <w:pPr>
      <w:pBdr>
        <w:top w:val="single" w:sz="4" w:space="0" w:color="auto"/>
        <w:right w:val="single" w:sz="4" w:space="0" w:color="auto"/>
      </w:pBdr>
      <w:spacing w:before="100" w:beforeAutospacing="1" w:after="100" w:afterAutospacing="1"/>
      <w:textAlignment w:val="center"/>
    </w:pPr>
    <w:rPr>
      <w:b/>
      <w:bCs/>
    </w:rPr>
  </w:style>
  <w:style w:type="paragraph" w:customStyle="1" w:styleId="xl90">
    <w:name w:val="xl90"/>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
    <w:name w:val="xl91"/>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2">
    <w:name w:val="xl92"/>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0"/>
    <w:rsid w:val="00B30BFE"/>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style>
  <w:style w:type="paragraph" w:customStyle="1" w:styleId="xl94">
    <w:name w:val="xl94"/>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95">
    <w:name w:val="xl95"/>
    <w:basedOn w:val="a0"/>
    <w:rsid w:val="00B30BF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6">
    <w:name w:val="xl96"/>
    <w:basedOn w:val="a0"/>
    <w:rsid w:val="00B30BFE"/>
    <w:pPr>
      <w:pBdr>
        <w:left w:val="single" w:sz="4" w:space="0" w:color="auto"/>
        <w:bottom w:val="single" w:sz="4" w:space="0" w:color="auto"/>
      </w:pBdr>
      <w:spacing w:before="100" w:beforeAutospacing="1" w:after="100" w:afterAutospacing="1"/>
      <w:textAlignment w:val="center"/>
    </w:pPr>
    <w:rPr>
      <w:b/>
      <w:bCs/>
    </w:rPr>
  </w:style>
  <w:style w:type="paragraph" w:customStyle="1" w:styleId="xl97">
    <w:name w:val="xl97"/>
    <w:basedOn w:val="a0"/>
    <w:rsid w:val="00B30BFE"/>
    <w:pPr>
      <w:pBdr>
        <w:top w:val="single" w:sz="4" w:space="0" w:color="auto"/>
        <w:left w:val="single" w:sz="4" w:space="0" w:color="auto"/>
        <w:right w:val="single" w:sz="4" w:space="0" w:color="auto"/>
      </w:pBdr>
      <w:spacing w:before="100" w:beforeAutospacing="1" w:after="100" w:afterAutospacing="1"/>
    </w:pPr>
  </w:style>
  <w:style w:type="paragraph" w:customStyle="1" w:styleId="xl98">
    <w:name w:val="xl98"/>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9">
    <w:name w:val="xl99"/>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00">
    <w:name w:val="xl100"/>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i/>
      <w:iCs/>
    </w:rPr>
  </w:style>
  <w:style w:type="paragraph" w:customStyle="1" w:styleId="xl102">
    <w:name w:val="xl102"/>
    <w:basedOn w:val="a0"/>
    <w:rsid w:val="00B30BFE"/>
    <w:pPr>
      <w:pBdr>
        <w:top w:val="single" w:sz="4" w:space="0" w:color="auto"/>
        <w:bottom w:val="single" w:sz="4" w:space="0" w:color="auto"/>
      </w:pBdr>
      <w:spacing w:before="100" w:beforeAutospacing="1" w:after="100" w:afterAutospacing="1"/>
      <w:textAlignment w:val="center"/>
    </w:pPr>
    <w:rPr>
      <w:i/>
      <w:iCs/>
    </w:rPr>
  </w:style>
  <w:style w:type="paragraph" w:customStyle="1" w:styleId="xl103">
    <w:name w:val="xl103"/>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04">
    <w:name w:val="xl104"/>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i/>
      <w:iCs/>
    </w:rPr>
  </w:style>
  <w:style w:type="paragraph" w:customStyle="1" w:styleId="xl105">
    <w:name w:val="xl105"/>
    <w:basedOn w:val="a0"/>
    <w:rsid w:val="00B30BFE"/>
    <w:pPr>
      <w:pBdr>
        <w:top w:val="single" w:sz="4" w:space="0" w:color="auto"/>
        <w:bottom w:val="single" w:sz="4" w:space="0" w:color="auto"/>
      </w:pBdr>
      <w:spacing w:before="100" w:beforeAutospacing="1" w:after="100" w:afterAutospacing="1"/>
      <w:textAlignment w:val="center"/>
    </w:pPr>
    <w:rPr>
      <w:i/>
      <w:iCs/>
    </w:rPr>
  </w:style>
  <w:style w:type="paragraph" w:customStyle="1" w:styleId="xl106">
    <w:name w:val="xl106"/>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07">
    <w:name w:val="xl107"/>
    <w:basedOn w:val="a0"/>
    <w:rsid w:val="00B30BFE"/>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108">
    <w:name w:val="xl108"/>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9">
    <w:name w:val="xl109"/>
    <w:basedOn w:val="a0"/>
    <w:rsid w:val="00B30BFE"/>
    <w:pPr>
      <w:pBdr>
        <w:top w:val="single" w:sz="4" w:space="0" w:color="auto"/>
        <w:bottom w:val="single" w:sz="4" w:space="0" w:color="auto"/>
      </w:pBdr>
      <w:spacing w:before="100" w:beforeAutospacing="1" w:after="100" w:afterAutospacing="1"/>
      <w:textAlignment w:val="center"/>
    </w:pPr>
    <w:rPr>
      <w:b/>
      <w:bCs/>
    </w:rPr>
  </w:style>
  <w:style w:type="paragraph" w:customStyle="1" w:styleId="xl110">
    <w:name w:val="xl110"/>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11">
    <w:name w:val="xl111"/>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12">
    <w:name w:val="xl112"/>
    <w:basedOn w:val="a0"/>
    <w:rsid w:val="00B30BFE"/>
    <w:pPr>
      <w:pBdr>
        <w:top w:val="single" w:sz="4" w:space="0" w:color="auto"/>
        <w:bottom w:val="single" w:sz="4" w:space="0" w:color="auto"/>
      </w:pBdr>
      <w:spacing w:before="100" w:beforeAutospacing="1" w:after="100" w:afterAutospacing="1"/>
      <w:textAlignment w:val="center"/>
    </w:pPr>
    <w:rPr>
      <w:b/>
      <w:bCs/>
    </w:rPr>
  </w:style>
  <w:style w:type="paragraph" w:customStyle="1" w:styleId="xl113">
    <w:name w:val="xl113"/>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16">
    <w:name w:val="1"/>
    <w:basedOn w:val="a0"/>
    <w:next w:val="af0"/>
    <w:qFormat/>
    <w:rsid w:val="00B30BFE"/>
    <w:pPr>
      <w:jc w:val="center"/>
    </w:pPr>
    <w:rPr>
      <w:b/>
      <w:szCs w:val="20"/>
    </w:rPr>
  </w:style>
  <w:style w:type="character" w:customStyle="1" w:styleId="disclist">
    <w:name w:val="disc_list"/>
    <w:rsid w:val="00B30BFE"/>
  </w:style>
  <w:style w:type="character" w:customStyle="1" w:styleId="termin">
    <w:name w:val="termin"/>
    <w:rsid w:val="00B30BFE"/>
  </w:style>
  <w:style w:type="paragraph" w:customStyle="1" w:styleId="22">
    <w:name w:val="Абзац списка2"/>
    <w:basedOn w:val="a0"/>
    <w:rsid w:val="00B30BFE"/>
    <w:pPr>
      <w:widowControl w:val="0"/>
      <w:autoSpaceDE w:val="0"/>
      <w:autoSpaceDN w:val="0"/>
      <w:adjustRightInd w:val="0"/>
      <w:ind w:left="720"/>
      <w:contextualSpacing/>
    </w:pPr>
    <w:rPr>
      <w:rFonts w:eastAsia="Calibri"/>
      <w:sz w:val="20"/>
      <w:szCs w:val="20"/>
    </w:rPr>
  </w:style>
  <w:style w:type="paragraph" w:customStyle="1" w:styleId="headertext">
    <w:name w:val="headertext"/>
    <w:basedOn w:val="a0"/>
    <w:rsid w:val="00B30BFE"/>
    <w:pPr>
      <w:spacing w:before="100" w:beforeAutospacing="1" w:after="100" w:afterAutospacing="1"/>
    </w:pPr>
  </w:style>
  <w:style w:type="character" w:customStyle="1" w:styleId="optionname">
    <w:name w:val="option_name"/>
    <w:rsid w:val="00B30BFE"/>
  </w:style>
  <w:style w:type="character" w:customStyle="1" w:styleId="right">
    <w:name w:val="right"/>
    <w:rsid w:val="00B30BFE"/>
  </w:style>
  <w:style w:type="character" w:customStyle="1" w:styleId="n-product-specname-inner">
    <w:name w:val="n-product-spec__name-inner"/>
    <w:rsid w:val="00B30BFE"/>
  </w:style>
  <w:style w:type="character" w:customStyle="1" w:styleId="n-product-specvalue-inner">
    <w:name w:val="n-product-spec__value-inner"/>
    <w:rsid w:val="00B30BFE"/>
  </w:style>
  <w:style w:type="character" w:customStyle="1" w:styleId="b-charslist-ikey">
    <w:name w:val="b-chars__list-i__key"/>
    <w:rsid w:val="00B30BFE"/>
  </w:style>
  <w:style w:type="character" w:customStyle="1" w:styleId="b-charslist-ivalue">
    <w:name w:val="b-chars__list-i__value"/>
    <w:rsid w:val="00B30BFE"/>
  </w:style>
  <w:style w:type="paragraph" w:customStyle="1" w:styleId="xl114">
    <w:name w:val="xl114"/>
    <w:basedOn w:val="a0"/>
    <w:rsid w:val="00B30BFE"/>
    <w:pPr>
      <w:pBdr>
        <w:top w:val="single" w:sz="4" w:space="0" w:color="auto"/>
        <w:bottom w:val="single" w:sz="4" w:space="0" w:color="auto"/>
      </w:pBdr>
      <w:spacing w:before="100" w:beforeAutospacing="1" w:after="100" w:afterAutospacing="1"/>
      <w:textAlignment w:val="center"/>
    </w:pPr>
    <w:rPr>
      <w:i/>
      <w:iCs/>
      <w:color w:val="FF0000"/>
    </w:rPr>
  </w:style>
  <w:style w:type="paragraph" w:customStyle="1" w:styleId="xl115">
    <w:name w:val="xl115"/>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6">
    <w:name w:val="xl116"/>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0"/>
    <w:rsid w:val="00B30BFE"/>
    <w:pPr>
      <w:pBdr>
        <w:top w:val="single" w:sz="4" w:space="0" w:color="auto"/>
        <w:bottom w:val="single" w:sz="4" w:space="0" w:color="auto"/>
      </w:pBdr>
      <w:spacing w:before="100" w:beforeAutospacing="1" w:after="100" w:afterAutospacing="1"/>
      <w:jc w:val="center"/>
      <w:textAlignment w:val="center"/>
    </w:pPr>
  </w:style>
  <w:style w:type="paragraph" w:customStyle="1" w:styleId="xl118">
    <w:name w:val="xl118"/>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9">
    <w:name w:val="xl119"/>
    <w:basedOn w:val="a0"/>
    <w:rsid w:val="00B30BF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0"/>
    <w:rsid w:val="00B30BFE"/>
    <w:pPr>
      <w:pBdr>
        <w:top w:val="single" w:sz="4" w:space="0" w:color="auto"/>
        <w:left w:val="single" w:sz="4" w:space="0" w:color="auto"/>
      </w:pBdr>
      <w:spacing w:before="100" w:beforeAutospacing="1" w:after="100" w:afterAutospacing="1"/>
      <w:textAlignment w:val="center"/>
    </w:pPr>
  </w:style>
  <w:style w:type="paragraph" w:customStyle="1" w:styleId="xl121">
    <w:name w:val="xl121"/>
    <w:basedOn w:val="a0"/>
    <w:rsid w:val="00B30BFE"/>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22">
    <w:name w:val="xl122"/>
    <w:basedOn w:val="a0"/>
    <w:rsid w:val="00B30B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0"/>
    <w:rsid w:val="00B30BF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124">
    <w:name w:val="xl124"/>
    <w:basedOn w:val="a0"/>
    <w:rsid w:val="00B30BFE"/>
    <w:pPr>
      <w:spacing w:before="100" w:beforeAutospacing="1" w:after="100" w:afterAutospacing="1"/>
      <w:jc w:val="center"/>
      <w:textAlignment w:val="center"/>
    </w:pPr>
  </w:style>
  <w:style w:type="paragraph" w:customStyle="1" w:styleId="xl125">
    <w:name w:val="xl125"/>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
    <w:name w:val="xl126"/>
    <w:basedOn w:val="a0"/>
    <w:rsid w:val="00B30BFE"/>
    <w:pPr>
      <w:spacing w:before="100" w:beforeAutospacing="1" w:after="100" w:afterAutospacing="1"/>
    </w:pPr>
  </w:style>
  <w:style w:type="paragraph" w:customStyle="1" w:styleId="xl127">
    <w:name w:val="xl127"/>
    <w:basedOn w:val="a0"/>
    <w:rsid w:val="00B30BFE"/>
    <w:pPr>
      <w:pBdr>
        <w:top w:val="single" w:sz="4" w:space="0" w:color="auto"/>
        <w:bottom w:val="single" w:sz="4" w:space="0" w:color="auto"/>
      </w:pBdr>
      <w:spacing w:before="100" w:beforeAutospacing="1" w:after="100" w:afterAutospacing="1"/>
      <w:textAlignment w:val="center"/>
    </w:pPr>
    <w:rPr>
      <w:i/>
      <w:iCs/>
    </w:rPr>
  </w:style>
  <w:style w:type="paragraph" w:customStyle="1" w:styleId="xl128">
    <w:name w:val="xl128"/>
    <w:basedOn w:val="a0"/>
    <w:rsid w:val="00B30BFE"/>
    <w:pPr>
      <w:pBdr>
        <w:left w:val="single" w:sz="4" w:space="0" w:color="auto"/>
        <w:bottom w:val="single" w:sz="4" w:space="0" w:color="auto"/>
      </w:pBdr>
      <w:spacing w:before="100" w:beforeAutospacing="1" w:after="100" w:afterAutospacing="1"/>
      <w:textAlignment w:val="center"/>
    </w:pPr>
  </w:style>
  <w:style w:type="paragraph" w:customStyle="1" w:styleId="xl129">
    <w:name w:val="xl129"/>
    <w:basedOn w:val="a0"/>
    <w:rsid w:val="00B30BFE"/>
    <w:pPr>
      <w:spacing w:before="100" w:beforeAutospacing="1" w:after="100" w:afterAutospacing="1"/>
    </w:pPr>
    <w:rPr>
      <w:i/>
      <w:iCs/>
    </w:rPr>
  </w:style>
  <w:style w:type="paragraph" w:customStyle="1" w:styleId="xl130">
    <w:name w:val="xl130"/>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1">
    <w:name w:val="xl131"/>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
    <w:name w:val="xl132"/>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3">
    <w:name w:val="xl133"/>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4">
    <w:name w:val="xl134"/>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a0"/>
    <w:rsid w:val="00B30BFE"/>
    <w:pPr>
      <w:pBdr>
        <w:left w:val="single" w:sz="4" w:space="0" w:color="auto"/>
        <w:bottom w:val="single" w:sz="4" w:space="0" w:color="auto"/>
        <w:right w:val="single" w:sz="4" w:space="0" w:color="auto"/>
      </w:pBdr>
      <w:spacing w:before="100" w:beforeAutospacing="1" w:after="100" w:afterAutospacing="1"/>
    </w:pPr>
  </w:style>
  <w:style w:type="paragraph" w:customStyle="1" w:styleId="xl136">
    <w:name w:val="xl136"/>
    <w:basedOn w:val="a0"/>
    <w:rsid w:val="00B30BFE"/>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137">
    <w:name w:val="xl137"/>
    <w:basedOn w:val="a0"/>
    <w:rsid w:val="00B30BFE"/>
    <w:pPr>
      <w:pBdr>
        <w:top w:val="single" w:sz="4" w:space="0" w:color="auto"/>
        <w:bottom w:val="single" w:sz="4" w:space="0" w:color="auto"/>
      </w:pBdr>
      <w:spacing w:before="100" w:beforeAutospacing="1" w:after="100" w:afterAutospacing="1"/>
      <w:jc w:val="center"/>
      <w:textAlignment w:val="center"/>
    </w:pPr>
    <w:rPr>
      <w:i/>
      <w:iCs/>
    </w:rPr>
  </w:style>
  <w:style w:type="paragraph" w:customStyle="1" w:styleId="xl138">
    <w:name w:val="xl138"/>
    <w:basedOn w:val="a0"/>
    <w:rsid w:val="00B30BFE"/>
    <w:pPr>
      <w:pBdr>
        <w:top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39">
    <w:name w:val="xl139"/>
    <w:basedOn w:val="a0"/>
    <w:rsid w:val="00B30BFE"/>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140">
    <w:name w:val="xl140"/>
    <w:basedOn w:val="a0"/>
    <w:rsid w:val="00B30BFE"/>
    <w:pPr>
      <w:pBdr>
        <w:top w:val="single" w:sz="4" w:space="0" w:color="auto"/>
        <w:bottom w:val="single" w:sz="4" w:space="0" w:color="auto"/>
      </w:pBdr>
      <w:spacing w:before="100" w:beforeAutospacing="1" w:after="100" w:afterAutospacing="1"/>
      <w:jc w:val="center"/>
      <w:textAlignment w:val="center"/>
    </w:pPr>
    <w:rPr>
      <w:i/>
      <w:iCs/>
    </w:rPr>
  </w:style>
  <w:style w:type="paragraph" w:customStyle="1" w:styleId="xl141">
    <w:name w:val="xl141"/>
    <w:basedOn w:val="a0"/>
    <w:rsid w:val="00B30BFE"/>
    <w:pPr>
      <w:pBdr>
        <w:top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42">
    <w:name w:val="xl142"/>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i/>
      <w:iCs/>
    </w:rPr>
  </w:style>
  <w:style w:type="paragraph" w:customStyle="1" w:styleId="xl143">
    <w:name w:val="xl143"/>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44">
    <w:name w:val="xl144"/>
    <w:basedOn w:val="a0"/>
    <w:rsid w:val="00B30BF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i/>
      <w:iCs/>
    </w:rPr>
  </w:style>
  <w:style w:type="paragraph" w:customStyle="1" w:styleId="xl145">
    <w:name w:val="xl145"/>
    <w:basedOn w:val="a0"/>
    <w:rsid w:val="00B30BFE"/>
    <w:pPr>
      <w:pBdr>
        <w:top w:val="single" w:sz="4" w:space="0" w:color="auto"/>
        <w:bottom w:val="single" w:sz="4" w:space="0" w:color="auto"/>
      </w:pBdr>
      <w:shd w:val="clear" w:color="000000" w:fill="FFFFFF"/>
      <w:spacing w:before="100" w:beforeAutospacing="1" w:after="100" w:afterAutospacing="1"/>
      <w:jc w:val="center"/>
      <w:textAlignment w:val="center"/>
    </w:pPr>
    <w:rPr>
      <w:i/>
      <w:iCs/>
    </w:rPr>
  </w:style>
  <w:style w:type="paragraph" w:customStyle="1" w:styleId="xl146">
    <w:name w:val="xl146"/>
    <w:basedOn w:val="a0"/>
    <w:rsid w:val="00B30BF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47">
    <w:name w:val="xl147"/>
    <w:basedOn w:val="a0"/>
    <w:rsid w:val="00B30BFE"/>
    <w:pPr>
      <w:pBdr>
        <w:top w:val="single" w:sz="4" w:space="0" w:color="auto"/>
        <w:left w:val="single" w:sz="4" w:space="0" w:color="auto"/>
        <w:bottom w:val="single" w:sz="4" w:space="0" w:color="auto"/>
      </w:pBdr>
      <w:spacing w:before="100" w:beforeAutospacing="1" w:after="100" w:afterAutospacing="1"/>
    </w:pPr>
    <w:rPr>
      <w:i/>
      <w:iCs/>
      <w:color w:val="FF0000"/>
    </w:rPr>
  </w:style>
  <w:style w:type="paragraph" w:customStyle="1" w:styleId="xl148">
    <w:name w:val="xl148"/>
    <w:basedOn w:val="a0"/>
    <w:rsid w:val="00B30BFE"/>
    <w:pPr>
      <w:pBdr>
        <w:top w:val="single" w:sz="4" w:space="0" w:color="auto"/>
        <w:bottom w:val="single" w:sz="4" w:space="0" w:color="auto"/>
      </w:pBdr>
      <w:spacing w:before="100" w:beforeAutospacing="1" w:after="100" w:afterAutospacing="1"/>
    </w:pPr>
    <w:rPr>
      <w:i/>
      <w:iCs/>
      <w:color w:val="FF0000"/>
    </w:rPr>
  </w:style>
  <w:style w:type="paragraph" w:customStyle="1" w:styleId="xl149">
    <w:name w:val="xl149"/>
    <w:basedOn w:val="a0"/>
    <w:rsid w:val="00B30BFE"/>
    <w:pPr>
      <w:pBdr>
        <w:top w:val="single" w:sz="4" w:space="0" w:color="auto"/>
        <w:bottom w:val="single" w:sz="4" w:space="0" w:color="auto"/>
        <w:right w:val="single" w:sz="4" w:space="0" w:color="auto"/>
      </w:pBdr>
      <w:spacing w:before="100" w:beforeAutospacing="1" w:after="100" w:afterAutospacing="1"/>
    </w:pPr>
    <w:rPr>
      <w:i/>
      <w:iCs/>
      <w:color w:val="FF0000"/>
    </w:rPr>
  </w:style>
  <w:style w:type="paragraph" w:customStyle="1" w:styleId="xl150">
    <w:name w:val="xl150"/>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i/>
      <w:iCs/>
      <w:color w:val="FF0000"/>
    </w:rPr>
  </w:style>
  <w:style w:type="paragraph" w:customStyle="1" w:styleId="xl151">
    <w:name w:val="xl151"/>
    <w:basedOn w:val="a0"/>
    <w:rsid w:val="00B30BFE"/>
    <w:pPr>
      <w:pBdr>
        <w:top w:val="single" w:sz="4" w:space="0" w:color="auto"/>
        <w:bottom w:val="single" w:sz="4" w:space="0" w:color="auto"/>
      </w:pBdr>
      <w:spacing w:before="100" w:beforeAutospacing="1" w:after="100" w:afterAutospacing="1"/>
      <w:textAlignment w:val="center"/>
    </w:pPr>
    <w:rPr>
      <w:b/>
      <w:bCs/>
    </w:rPr>
  </w:style>
  <w:style w:type="paragraph" w:customStyle="1" w:styleId="xl152">
    <w:name w:val="xl152"/>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3">
    <w:name w:val="xl153"/>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54">
    <w:name w:val="xl154"/>
    <w:basedOn w:val="a0"/>
    <w:rsid w:val="00B30BFE"/>
    <w:pPr>
      <w:pBdr>
        <w:top w:val="single" w:sz="4" w:space="0" w:color="auto"/>
        <w:bottom w:val="single" w:sz="4" w:space="0" w:color="auto"/>
      </w:pBdr>
      <w:spacing w:before="100" w:beforeAutospacing="1" w:after="100" w:afterAutospacing="1"/>
      <w:textAlignment w:val="center"/>
    </w:pPr>
    <w:rPr>
      <w:b/>
      <w:bCs/>
    </w:rPr>
  </w:style>
  <w:style w:type="paragraph" w:customStyle="1" w:styleId="xl155">
    <w:name w:val="xl155"/>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6">
    <w:name w:val="xl156"/>
    <w:basedOn w:val="a0"/>
    <w:rsid w:val="00B30BFE"/>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157">
    <w:name w:val="xl157"/>
    <w:basedOn w:val="a0"/>
    <w:rsid w:val="00B30BFE"/>
    <w:pPr>
      <w:pBdr>
        <w:top w:val="single" w:sz="4" w:space="0" w:color="auto"/>
        <w:bottom w:val="single" w:sz="4" w:space="0" w:color="auto"/>
      </w:pBdr>
      <w:spacing w:before="100" w:beforeAutospacing="1" w:after="100" w:afterAutospacing="1"/>
      <w:jc w:val="center"/>
      <w:textAlignment w:val="center"/>
    </w:pPr>
    <w:rPr>
      <w:i/>
      <w:iCs/>
    </w:rPr>
  </w:style>
  <w:style w:type="paragraph" w:customStyle="1" w:styleId="xl158">
    <w:name w:val="xl158"/>
    <w:basedOn w:val="a0"/>
    <w:rsid w:val="00B30BFE"/>
    <w:pPr>
      <w:pBdr>
        <w:top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33">
    <w:name w:val="Абзац списка3"/>
    <w:basedOn w:val="a0"/>
    <w:rsid w:val="00B30BFE"/>
    <w:pPr>
      <w:widowControl w:val="0"/>
      <w:autoSpaceDE w:val="0"/>
      <w:autoSpaceDN w:val="0"/>
      <w:adjustRightInd w:val="0"/>
      <w:ind w:left="720"/>
      <w:contextualSpacing/>
    </w:pPr>
    <w:rPr>
      <w:rFonts w:eastAsia="Calibri"/>
      <w:sz w:val="20"/>
      <w:szCs w:val="20"/>
    </w:rPr>
  </w:style>
  <w:style w:type="character" w:styleId="aff">
    <w:name w:val="annotation reference"/>
    <w:uiPriority w:val="99"/>
    <w:unhideWhenUsed/>
    <w:rsid w:val="00B30BFE"/>
    <w:rPr>
      <w:sz w:val="16"/>
      <w:szCs w:val="16"/>
    </w:rPr>
  </w:style>
  <w:style w:type="paragraph" w:styleId="aff0">
    <w:name w:val="annotation text"/>
    <w:basedOn w:val="a0"/>
    <w:link w:val="aff1"/>
    <w:uiPriority w:val="99"/>
    <w:unhideWhenUsed/>
    <w:rsid w:val="00B30BFE"/>
    <w:rPr>
      <w:sz w:val="20"/>
      <w:szCs w:val="20"/>
    </w:rPr>
  </w:style>
  <w:style w:type="character" w:customStyle="1" w:styleId="aff1">
    <w:name w:val="Текст примечания Знак"/>
    <w:basedOn w:val="a1"/>
    <w:link w:val="aff0"/>
    <w:uiPriority w:val="99"/>
    <w:rsid w:val="00B30BFE"/>
    <w:rPr>
      <w:rFonts w:ascii="Times New Roman" w:eastAsia="Times New Roman" w:hAnsi="Times New Roman" w:cs="Times New Roman"/>
      <w:sz w:val="20"/>
      <w:szCs w:val="20"/>
      <w:lang w:eastAsia="ru-RU"/>
    </w:rPr>
  </w:style>
  <w:style w:type="paragraph" w:styleId="aff2">
    <w:name w:val="annotation subject"/>
    <w:basedOn w:val="aff0"/>
    <w:next w:val="aff0"/>
    <w:link w:val="aff3"/>
    <w:uiPriority w:val="99"/>
    <w:unhideWhenUsed/>
    <w:rsid w:val="00B30BFE"/>
    <w:rPr>
      <w:b/>
      <w:bCs/>
      <w:lang w:val="x-none" w:eastAsia="x-none"/>
    </w:rPr>
  </w:style>
  <w:style w:type="character" w:customStyle="1" w:styleId="aff3">
    <w:name w:val="Тема примечания Знак"/>
    <w:basedOn w:val="aff1"/>
    <w:link w:val="aff2"/>
    <w:uiPriority w:val="99"/>
    <w:rsid w:val="00B30BFE"/>
    <w:rPr>
      <w:rFonts w:ascii="Times New Roman" w:eastAsia="Times New Roman" w:hAnsi="Times New Roman" w:cs="Times New Roman"/>
      <w:b/>
      <w:bCs/>
      <w:sz w:val="20"/>
      <w:szCs w:val="20"/>
      <w:lang w:val="x-none" w:eastAsia="x-none"/>
    </w:rPr>
  </w:style>
  <w:style w:type="paragraph" w:customStyle="1" w:styleId="17">
    <w:name w:val="Без интервала1"/>
    <w:uiPriority w:val="99"/>
    <w:rsid w:val="00B30BFE"/>
    <w:pPr>
      <w:spacing w:after="0" w:line="240" w:lineRule="auto"/>
    </w:pPr>
    <w:rPr>
      <w:rFonts w:ascii="Calibri" w:eastAsia="Times New Roman" w:hAnsi="Calibri" w:cs="Calibri"/>
      <w:lang w:eastAsia="ru-RU"/>
    </w:rPr>
  </w:style>
  <w:style w:type="character" w:customStyle="1" w:styleId="a5">
    <w:name w:val="Абзац списка Знак"/>
    <w:aliases w:val="Bullet 1 Знак,Use Case List Paragraph Знак,ТЗ список Знак,List Paragraph Знак,Bullet List Знак,FooterText Знак,numbered Знак,Заголовок2 Знак,Подпись рисунка Знак,Список дефисный Знак"/>
    <w:link w:val="a4"/>
    <w:uiPriority w:val="34"/>
    <w:qFormat/>
    <w:locked/>
    <w:rsid w:val="00B30BFE"/>
    <w:rPr>
      <w:rFonts w:ascii="Times New Roman" w:eastAsia="Times New Roman" w:hAnsi="Times New Roman" w:cs="Times New Roman"/>
      <w:sz w:val="24"/>
      <w:szCs w:val="24"/>
      <w:lang w:eastAsia="ru-RU"/>
    </w:rPr>
  </w:style>
  <w:style w:type="character" w:customStyle="1" w:styleId="iceouttxt6">
    <w:name w:val="iceouttxt6"/>
    <w:rsid w:val="00B30BFE"/>
    <w:rPr>
      <w:rFonts w:ascii="Arial" w:hAnsi="Arial" w:cs="Arial" w:hint="default"/>
      <w:color w:val="666666"/>
      <w:sz w:val="18"/>
      <w:szCs w:val="18"/>
    </w:rPr>
  </w:style>
  <w:style w:type="paragraph" w:customStyle="1" w:styleId="a">
    <w:name w:val="Текст ТД"/>
    <w:basedOn w:val="Standard"/>
    <w:rsid w:val="00B30BFE"/>
    <w:pPr>
      <w:widowControl/>
      <w:numPr>
        <w:numId w:val="3"/>
      </w:numPr>
      <w:autoSpaceDE w:val="0"/>
      <w:spacing w:after="200"/>
      <w:jc w:val="both"/>
    </w:pPr>
    <w:rPr>
      <w:rFonts w:eastAsia="Calibri" w:cs="Times New Roman"/>
      <w:lang w:val="ru-RU" w:eastAsia="zh-CN" w:bidi="ar-SA"/>
    </w:rPr>
  </w:style>
  <w:style w:type="numbering" w:customStyle="1" w:styleId="WW8Num3">
    <w:name w:val="WW8Num3"/>
    <w:basedOn w:val="a3"/>
    <w:rsid w:val="00B30BFE"/>
    <w:pPr>
      <w:numPr>
        <w:numId w:val="3"/>
      </w:numPr>
    </w:pPr>
  </w:style>
  <w:style w:type="paragraph" w:customStyle="1" w:styleId="aff4">
    <w:name w:val="Свободная форма"/>
    <w:rsid w:val="00B30BFE"/>
    <w:pPr>
      <w:spacing w:after="0" w:line="240" w:lineRule="auto"/>
    </w:pPr>
    <w:rPr>
      <w:rFonts w:ascii="Times New Roman" w:eastAsia="ヒラギノ角ゴ Pro W3" w:hAnsi="Times New Roman" w:cs="Times New Roman"/>
      <w:color w:val="000000"/>
      <w:sz w:val="20"/>
      <w:szCs w:val="20"/>
      <w:lang w:eastAsia="ru-RU"/>
    </w:rPr>
  </w:style>
  <w:style w:type="paragraph" w:customStyle="1" w:styleId="Textbody">
    <w:name w:val="Text body"/>
    <w:basedOn w:val="Standard"/>
    <w:rsid w:val="00B30BFE"/>
    <w:pPr>
      <w:widowControl/>
      <w:spacing w:after="120" w:line="276" w:lineRule="auto"/>
    </w:pPr>
    <w:rPr>
      <w:rFonts w:ascii="Calibri" w:eastAsia="Calibri" w:hAnsi="Calibri" w:cs="Calibri"/>
      <w:sz w:val="22"/>
      <w:szCs w:val="22"/>
      <w:lang w:val="ru-RU" w:eastAsia="zh-CN" w:bidi="ar-SA"/>
    </w:rPr>
  </w:style>
  <w:style w:type="paragraph" w:customStyle="1" w:styleId="ConsNormal">
    <w:name w:val="ConsNormal"/>
    <w:rsid w:val="00B30BFE"/>
    <w:pPr>
      <w:widowControl w:val="0"/>
      <w:suppressAutoHyphens/>
      <w:autoSpaceDE w:val="0"/>
      <w:autoSpaceDN w:val="0"/>
      <w:spacing w:after="0" w:line="240" w:lineRule="auto"/>
      <w:ind w:right="19772" w:firstLine="720"/>
      <w:textAlignment w:val="baseline"/>
    </w:pPr>
    <w:rPr>
      <w:rFonts w:ascii="Arial" w:eastAsia="Arial" w:hAnsi="Arial" w:cs="Arial"/>
      <w:kern w:val="3"/>
      <w:sz w:val="20"/>
      <w:szCs w:val="20"/>
      <w:lang w:eastAsia="zh-CN"/>
    </w:rPr>
  </w:style>
  <w:style w:type="paragraph" w:customStyle="1" w:styleId="Textbodyindent">
    <w:name w:val="Text body indent"/>
    <w:basedOn w:val="Standard"/>
    <w:rsid w:val="00B30BFE"/>
    <w:pPr>
      <w:widowControl/>
      <w:spacing w:after="120" w:line="276" w:lineRule="auto"/>
      <w:ind w:left="283"/>
    </w:pPr>
    <w:rPr>
      <w:rFonts w:ascii="Calibri" w:eastAsia="Calibri" w:hAnsi="Calibri" w:cs="Calibri"/>
      <w:sz w:val="22"/>
      <w:szCs w:val="22"/>
      <w:lang w:val="ru-RU" w:eastAsia="zh-CN" w:bidi="ar-SA"/>
    </w:rPr>
  </w:style>
  <w:style w:type="character" w:customStyle="1" w:styleId="FontStyle69">
    <w:name w:val="Font Style69"/>
    <w:rsid w:val="00B30BFE"/>
    <w:rPr>
      <w:rFonts w:ascii="Times New Roman" w:hAnsi="Times New Roman" w:cs="Times New Roman"/>
      <w:sz w:val="22"/>
      <w:szCs w:val="22"/>
    </w:rPr>
  </w:style>
  <w:style w:type="numbering" w:customStyle="1" w:styleId="WW8Num2">
    <w:name w:val="WW8Num2"/>
    <w:basedOn w:val="a3"/>
    <w:rsid w:val="00B30BFE"/>
    <w:pPr>
      <w:numPr>
        <w:numId w:val="4"/>
      </w:numPr>
    </w:pPr>
  </w:style>
  <w:style w:type="numbering" w:customStyle="1" w:styleId="WW8Num5">
    <w:name w:val="WW8Num5"/>
    <w:basedOn w:val="a3"/>
    <w:rsid w:val="00B30BFE"/>
    <w:pPr>
      <w:numPr>
        <w:numId w:val="5"/>
      </w:numPr>
    </w:pPr>
  </w:style>
  <w:style w:type="paragraph" w:customStyle="1" w:styleId="aff5">
    <w:name w:val="Таблицы (моноширинный)"/>
    <w:basedOn w:val="a0"/>
    <w:next w:val="a0"/>
    <w:link w:val="aff6"/>
    <w:rsid w:val="00B30BFE"/>
    <w:pPr>
      <w:widowControl w:val="0"/>
      <w:autoSpaceDE w:val="0"/>
      <w:autoSpaceDN w:val="0"/>
      <w:adjustRightInd w:val="0"/>
      <w:jc w:val="both"/>
    </w:pPr>
    <w:rPr>
      <w:rFonts w:ascii="Courier New" w:hAnsi="Courier New"/>
      <w:sz w:val="22"/>
      <w:szCs w:val="22"/>
      <w:lang w:val="x-none" w:eastAsia="x-none"/>
    </w:rPr>
  </w:style>
  <w:style w:type="character" w:customStyle="1" w:styleId="aff6">
    <w:name w:val="Таблицы (моноширинный) Знак"/>
    <w:link w:val="aff5"/>
    <w:locked/>
    <w:rsid w:val="00B30BFE"/>
    <w:rPr>
      <w:rFonts w:ascii="Courier New" w:eastAsia="Times New Roman" w:hAnsi="Courier New" w:cs="Times New Roman"/>
      <w:lang w:val="x-none" w:eastAsia="x-none"/>
    </w:rPr>
  </w:style>
  <w:style w:type="paragraph" w:customStyle="1" w:styleId="font5">
    <w:name w:val="font5"/>
    <w:basedOn w:val="a0"/>
    <w:rsid w:val="00B30BFE"/>
    <w:pPr>
      <w:spacing w:before="100" w:beforeAutospacing="1" w:after="100" w:afterAutospacing="1"/>
    </w:pPr>
    <w:rPr>
      <w:rFonts w:ascii="Verdana" w:hAnsi="Verdana"/>
      <w:sz w:val="16"/>
      <w:szCs w:val="16"/>
    </w:rPr>
  </w:style>
  <w:style w:type="paragraph" w:customStyle="1" w:styleId="xl59">
    <w:name w:val="xl59"/>
    <w:basedOn w:val="a0"/>
    <w:rsid w:val="00B30BFE"/>
    <w:pPr>
      <w:spacing w:before="100" w:beforeAutospacing="1" w:after="100" w:afterAutospacing="1"/>
      <w:jc w:val="right"/>
      <w:textAlignment w:val="top"/>
    </w:pPr>
  </w:style>
  <w:style w:type="paragraph" w:customStyle="1" w:styleId="xl60">
    <w:name w:val="xl60"/>
    <w:basedOn w:val="a0"/>
    <w:rsid w:val="00B30BFE"/>
    <w:pPr>
      <w:pBdr>
        <w:top w:val="single" w:sz="4" w:space="0" w:color="auto"/>
      </w:pBdr>
      <w:spacing w:before="100" w:beforeAutospacing="1" w:after="100" w:afterAutospacing="1"/>
      <w:jc w:val="right"/>
      <w:textAlignment w:val="top"/>
    </w:pPr>
  </w:style>
  <w:style w:type="paragraph" w:customStyle="1" w:styleId="xl61">
    <w:name w:val="xl61"/>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2">
    <w:name w:val="xl62"/>
    <w:basedOn w:val="a0"/>
    <w:rsid w:val="00B30BFE"/>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59">
    <w:name w:val="xl159"/>
    <w:basedOn w:val="a0"/>
    <w:rsid w:val="00B30BF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i/>
      <w:iCs/>
    </w:rPr>
  </w:style>
  <w:style w:type="paragraph" w:customStyle="1" w:styleId="xl160">
    <w:name w:val="xl160"/>
    <w:basedOn w:val="a0"/>
    <w:rsid w:val="00B30BFE"/>
    <w:pPr>
      <w:pBdr>
        <w:top w:val="single" w:sz="4" w:space="0" w:color="auto"/>
        <w:bottom w:val="single" w:sz="4" w:space="0" w:color="auto"/>
      </w:pBdr>
      <w:shd w:val="clear" w:color="000000" w:fill="FFFFFF"/>
      <w:spacing w:before="100" w:beforeAutospacing="1" w:after="100" w:afterAutospacing="1"/>
      <w:jc w:val="center"/>
      <w:textAlignment w:val="center"/>
    </w:pPr>
    <w:rPr>
      <w:i/>
      <w:iCs/>
    </w:rPr>
  </w:style>
  <w:style w:type="paragraph" w:customStyle="1" w:styleId="xl161">
    <w:name w:val="xl161"/>
    <w:basedOn w:val="a0"/>
    <w:rsid w:val="00B30BF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62">
    <w:name w:val="xl162"/>
    <w:basedOn w:val="a0"/>
    <w:rsid w:val="00B30BFE"/>
    <w:pPr>
      <w:pBdr>
        <w:top w:val="single" w:sz="4" w:space="0" w:color="auto"/>
        <w:bottom w:val="single" w:sz="4" w:space="0" w:color="auto"/>
      </w:pBdr>
      <w:spacing w:before="100" w:beforeAutospacing="1" w:after="100" w:afterAutospacing="1"/>
      <w:textAlignment w:val="center"/>
    </w:pPr>
    <w:rPr>
      <w:b/>
      <w:bCs/>
    </w:rPr>
  </w:style>
  <w:style w:type="paragraph" w:customStyle="1" w:styleId="xl163">
    <w:name w:val="xl163"/>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64">
    <w:name w:val="xl164"/>
    <w:basedOn w:val="a0"/>
    <w:rsid w:val="00B30BFE"/>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165">
    <w:name w:val="xl165"/>
    <w:basedOn w:val="a0"/>
    <w:rsid w:val="00B30BFE"/>
    <w:pPr>
      <w:pBdr>
        <w:top w:val="single" w:sz="4" w:space="0" w:color="auto"/>
        <w:bottom w:val="single" w:sz="4" w:space="0" w:color="auto"/>
      </w:pBdr>
      <w:spacing w:before="100" w:beforeAutospacing="1" w:after="100" w:afterAutospacing="1"/>
      <w:jc w:val="center"/>
      <w:textAlignment w:val="center"/>
    </w:pPr>
    <w:rPr>
      <w:i/>
      <w:iCs/>
    </w:rPr>
  </w:style>
  <w:style w:type="paragraph" w:customStyle="1" w:styleId="xl166">
    <w:name w:val="xl166"/>
    <w:basedOn w:val="a0"/>
    <w:rsid w:val="00B30BFE"/>
    <w:pPr>
      <w:pBdr>
        <w:top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67">
    <w:name w:val="xl167"/>
    <w:basedOn w:val="a0"/>
    <w:rsid w:val="00B30BFE"/>
    <w:pPr>
      <w:pBdr>
        <w:top w:val="single" w:sz="4" w:space="0" w:color="auto"/>
        <w:right w:val="single" w:sz="4" w:space="0" w:color="auto"/>
      </w:pBdr>
      <w:spacing w:before="100" w:beforeAutospacing="1" w:after="100" w:afterAutospacing="1"/>
      <w:jc w:val="center"/>
      <w:textAlignment w:val="center"/>
    </w:pPr>
  </w:style>
  <w:style w:type="paragraph" w:customStyle="1" w:styleId="xl168">
    <w:name w:val="xl168"/>
    <w:basedOn w:val="a0"/>
    <w:rsid w:val="00B30BFE"/>
    <w:pPr>
      <w:pBdr>
        <w:right w:val="single" w:sz="4" w:space="0" w:color="auto"/>
      </w:pBdr>
      <w:spacing w:before="100" w:beforeAutospacing="1" w:after="100" w:afterAutospacing="1"/>
      <w:jc w:val="center"/>
      <w:textAlignment w:val="center"/>
    </w:pPr>
  </w:style>
  <w:style w:type="paragraph" w:customStyle="1" w:styleId="xl169">
    <w:name w:val="xl169"/>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70">
    <w:name w:val="xl170"/>
    <w:basedOn w:val="a0"/>
    <w:rsid w:val="00B30BFE"/>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171">
    <w:name w:val="xl171"/>
    <w:basedOn w:val="a0"/>
    <w:rsid w:val="00B30BFE"/>
    <w:pPr>
      <w:pBdr>
        <w:top w:val="single" w:sz="4" w:space="0" w:color="auto"/>
        <w:bottom w:val="single" w:sz="4" w:space="0" w:color="auto"/>
      </w:pBdr>
      <w:spacing w:before="100" w:beforeAutospacing="1" w:after="100" w:afterAutospacing="1"/>
      <w:jc w:val="center"/>
      <w:textAlignment w:val="center"/>
    </w:pPr>
    <w:rPr>
      <w:i/>
      <w:iCs/>
    </w:rPr>
  </w:style>
  <w:style w:type="paragraph" w:customStyle="1" w:styleId="xl172">
    <w:name w:val="xl172"/>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73">
    <w:name w:val="xl173"/>
    <w:basedOn w:val="a0"/>
    <w:rsid w:val="00B30BFE"/>
    <w:pPr>
      <w:pBdr>
        <w:top w:val="single" w:sz="4" w:space="0" w:color="auto"/>
        <w:bottom w:val="single" w:sz="4" w:space="0" w:color="auto"/>
      </w:pBdr>
      <w:spacing w:before="100" w:beforeAutospacing="1" w:after="100" w:afterAutospacing="1"/>
      <w:textAlignment w:val="center"/>
    </w:pPr>
    <w:rPr>
      <w:b/>
      <w:bCs/>
    </w:rPr>
  </w:style>
  <w:style w:type="paragraph" w:customStyle="1" w:styleId="xl174">
    <w:name w:val="xl174"/>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75">
    <w:name w:val="xl175"/>
    <w:basedOn w:val="a0"/>
    <w:rsid w:val="00B30BFE"/>
    <w:pPr>
      <w:pBdr>
        <w:left w:val="single" w:sz="4" w:space="0" w:color="auto"/>
        <w:right w:val="single" w:sz="4" w:space="0" w:color="auto"/>
      </w:pBdr>
      <w:spacing w:before="100" w:beforeAutospacing="1" w:after="100" w:afterAutospacing="1"/>
      <w:jc w:val="center"/>
      <w:textAlignment w:val="center"/>
    </w:pPr>
  </w:style>
  <w:style w:type="paragraph" w:styleId="aff7">
    <w:name w:val="endnote text"/>
    <w:basedOn w:val="a0"/>
    <w:link w:val="aff8"/>
    <w:rsid w:val="00B30BFE"/>
    <w:rPr>
      <w:sz w:val="20"/>
      <w:szCs w:val="20"/>
    </w:rPr>
  </w:style>
  <w:style w:type="character" w:customStyle="1" w:styleId="aff8">
    <w:name w:val="Текст концевой сноски Знак"/>
    <w:basedOn w:val="a1"/>
    <w:link w:val="aff7"/>
    <w:rsid w:val="00B30BFE"/>
    <w:rPr>
      <w:rFonts w:ascii="Times New Roman" w:eastAsia="Times New Roman" w:hAnsi="Times New Roman" w:cs="Times New Roman"/>
      <w:sz w:val="20"/>
      <w:szCs w:val="20"/>
      <w:lang w:eastAsia="ru-RU"/>
    </w:rPr>
  </w:style>
  <w:style w:type="character" w:styleId="aff9">
    <w:name w:val="endnote reference"/>
    <w:rsid w:val="00B30BFE"/>
    <w:rPr>
      <w:vertAlign w:val="superscript"/>
    </w:rPr>
  </w:style>
  <w:style w:type="paragraph" w:styleId="af0">
    <w:name w:val="Title"/>
    <w:basedOn w:val="a0"/>
    <w:next w:val="a0"/>
    <w:link w:val="18"/>
    <w:uiPriority w:val="10"/>
    <w:qFormat/>
    <w:rsid w:val="00B30BFE"/>
    <w:pPr>
      <w:contextualSpacing/>
    </w:pPr>
    <w:rPr>
      <w:rFonts w:asciiTheme="majorHAnsi" w:eastAsiaTheme="majorEastAsia" w:hAnsiTheme="majorHAnsi" w:cstheme="majorBidi"/>
      <w:spacing w:val="-10"/>
      <w:kern w:val="28"/>
      <w:sz w:val="56"/>
      <w:szCs w:val="56"/>
    </w:rPr>
  </w:style>
  <w:style w:type="character" w:customStyle="1" w:styleId="18">
    <w:name w:val="Название Знак1"/>
    <w:basedOn w:val="a1"/>
    <w:link w:val="af0"/>
    <w:uiPriority w:val="10"/>
    <w:rsid w:val="00B30BFE"/>
    <w:rPr>
      <w:rFonts w:asciiTheme="majorHAnsi" w:eastAsiaTheme="majorEastAsia" w:hAnsiTheme="majorHAnsi" w:cstheme="majorBidi"/>
      <w:spacing w:val="-10"/>
      <w:kern w:val="28"/>
      <w:sz w:val="56"/>
      <w:szCs w:val="56"/>
      <w:lang w:eastAsia="ru-RU"/>
    </w:rPr>
  </w:style>
  <w:style w:type="character" w:customStyle="1" w:styleId="23">
    <w:name w:val="Неразрешенное упоминание2"/>
    <w:basedOn w:val="a1"/>
    <w:uiPriority w:val="99"/>
    <w:semiHidden/>
    <w:unhideWhenUsed/>
    <w:rsid w:val="00737BC5"/>
    <w:rPr>
      <w:color w:val="605E5C"/>
      <w:shd w:val="clear" w:color="auto" w:fill="E1DFDD"/>
    </w:rPr>
  </w:style>
  <w:style w:type="character" w:customStyle="1" w:styleId="34">
    <w:name w:val="Неразрешенное упоминание3"/>
    <w:basedOn w:val="a1"/>
    <w:uiPriority w:val="99"/>
    <w:semiHidden/>
    <w:unhideWhenUsed/>
    <w:rsid w:val="006322AA"/>
    <w:rPr>
      <w:color w:val="605E5C"/>
      <w:shd w:val="clear" w:color="auto" w:fill="E1DFDD"/>
    </w:rPr>
  </w:style>
  <w:style w:type="character" w:customStyle="1" w:styleId="41">
    <w:name w:val="Неразрешенное упоминание4"/>
    <w:basedOn w:val="a1"/>
    <w:uiPriority w:val="99"/>
    <w:semiHidden/>
    <w:unhideWhenUsed/>
    <w:rsid w:val="00FE5B05"/>
    <w:rPr>
      <w:color w:val="605E5C"/>
      <w:shd w:val="clear" w:color="auto" w:fill="E1DFDD"/>
    </w:rPr>
  </w:style>
  <w:style w:type="paragraph" w:customStyle="1" w:styleId="35">
    <w:name w:val="Стиль3 Знак Знак"/>
    <w:basedOn w:val="24"/>
    <w:rsid w:val="00A021FB"/>
    <w:pPr>
      <w:widowControl w:val="0"/>
      <w:tabs>
        <w:tab w:val="num" w:pos="2160"/>
      </w:tabs>
      <w:spacing w:after="0" w:line="240" w:lineRule="auto"/>
      <w:ind w:left="2160" w:hanging="360"/>
      <w:jc w:val="both"/>
    </w:pPr>
    <w:rPr>
      <w:rFonts w:eastAsia="Calibri"/>
      <w:szCs w:val="20"/>
    </w:rPr>
  </w:style>
  <w:style w:type="paragraph" w:styleId="24">
    <w:name w:val="Body Text Indent 2"/>
    <w:basedOn w:val="a0"/>
    <w:link w:val="25"/>
    <w:rsid w:val="00A021FB"/>
    <w:pPr>
      <w:spacing w:after="120" w:line="480" w:lineRule="auto"/>
      <w:ind w:left="283"/>
    </w:pPr>
  </w:style>
  <w:style w:type="character" w:customStyle="1" w:styleId="25">
    <w:name w:val="Основной текст с отступом 2 Знак"/>
    <w:basedOn w:val="a1"/>
    <w:link w:val="24"/>
    <w:rsid w:val="00A021FB"/>
    <w:rPr>
      <w:rFonts w:ascii="Times New Roman" w:eastAsia="Times New Roman" w:hAnsi="Times New Roman" w:cs="Times New Roman"/>
      <w:sz w:val="24"/>
      <w:szCs w:val="24"/>
      <w:lang w:eastAsia="ru-RU"/>
    </w:rPr>
  </w:style>
  <w:style w:type="paragraph" w:styleId="affa">
    <w:name w:val="Revision"/>
    <w:hidden/>
    <w:uiPriority w:val="99"/>
    <w:semiHidden/>
    <w:rsid w:val="00A021FB"/>
    <w:pPr>
      <w:spacing w:after="0" w:line="240" w:lineRule="auto"/>
    </w:pPr>
  </w:style>
  <w:style w:type="character" w:customStyle="1" w:styleId="js-phone-number">
    <w:name w:val="js-phone-number"/>
    <w:rsid w:val="00A46D7D"/>
  </w:style>
  <w:style w:type="character" w:customStyle="1" w:styleId="51">
    <w:name w:val="Неразрешенное упоминание5"/>
    <w:basedOn w:val="a1"/>
    <w:uiPriority w:val="99"/>
    <w:semiHidden/>
    <w:unhideWhenUsed/>
    <w:rsid w:val="00032B74"/>
    <w:rPr>
      <w:color w:val="605E5C"/>
      <w:shd w:val="clear" w:color="auto" w:fill="E1DFDD"/>
    </w:rPr>
  </w:style>
  <w:style w:type="character" w:customStyle="1" w:styleId="19">
    <w:name w:val="Гиперссылка1"/>
    <w:rsid w:val="00AF6699"/>
    <w:rPr>
      <w:color w:val="000080"/>
      <w:u w:val="single"/>
    </w:rPr>
  </w:style>
  <w:style w:type="character" w:customStyle="1" w:styleId="affb">
    <w:name w:val="Символ сноски"/>
    <w:uiPriority w:val="99"/>
    <w:unhideWhenUsed/>
    <w:qFormat/>
    <w:rsid w:val="00AF669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uiPriority="0" w:qFormat="1"/>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HTML Preformatted"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559C"/>
    <w:pPr>
      <w:spacing w:after="0" w:line="240" w:lineRule="auto"/>
    </w:pPr>
    <w:rPr>
      <w:rFonts w:ascii="Times New Roman" w:eastAsia="Times New Roman" w:hAnsi="Times New Roman" w:cs="Times New Roman"/>
      <w:sz w:val="24"/>
      <w:szCs w:val="24"/>
      <w:lang w:eastAsia="ru-RU"/>
    </w:rPr>
  </w:style>
  <w:style w:type="paragraph" w:styleId="1">
    <w:name w:val="heading 1"/>
    <w:basedOn w:val="a0"/>
    <w:link w:val="10"/>
    <w:uiPriority w:val="9"/>
    <w:qFormat/>
    <w:rsid w:val="00B30BFE"/>
    <w:pPr>
      <w:spacing w:before="100" w:beforeAutospacing="1" w:after="100" w:afterAutospacing="1"/>
      <w:outlineLvl w:val="0"/>
    </w:pPr>
    <w:rPr>
      <w:b/>
      <w:bCs/>
      <w:kern w:val="36"/>
      <w:sz w:val="48"/>
      <w:szCs w:val="48"/>
      <w:lang w:val="x-none" w:eastAsia="x-none"/>
    </w:rPr>
  </w:style>
  <w:style w:type="paragraph" w:styleId="2">
    <w:name w:val="heading 2"/>
    <w:basedOn w:val="a0"/>
    <w:next w:val="a0"/>
    <w:link w:val="20"/>
    <w:uiPriority w:val="9"/>
    <w:unhideWhenUsed/>
    <w:qFormat/>
    <w:rsid w:val="00B30BFE"/>
    <w:pPr>
      <w:keepNext/>
      <w:spacing w:before="240" w:after="60"/>
      <w:outlineLvl w:val="1"/>
    </w:pPr>
    <w:rPr>
      <w:rFonts w:ascii="Calibri Light" w:hAnsi="Calibri Light"/>
      <w:b/>
      <w:bCs/>
      <w:i/>
      <w:iCs/>
      <w:sz w:val="28"/>
      <w:szCs w:val="28"/>
      <w:lang w:val="x-none" w:eastAsia="x-none"/>
    </w:rPr>
  </w:style>
  <w:style w:type="paragraph" w:styleId="3">
    <w:name w:val="heading 3"/>
    <w:basedOn w:val="a0"/>
    <w:next w:val="a0"/>
    <w:link w:val="30"/>
    <w:uiPriority w:val="9"/>
    <w:unhideWhenUsed/>
    <w:qFormat/>
    <w:rsid w:val="00B30BFE"/>
    <w:pPr>
      <w:keepNext/>
      <w:spacing w:before="240" w:after="60"/>
      <w:outlineLvl w:val="2"/>
    </w:pPr>
    <w:rPr>
      <w:rFonts w:ascii="Calibri Light" w:hAnsi="Calibri Light"/>
      <w:b/>
      <w:bCs/>
      <w:sz w:val="26"/>
      <w:szCs w:val="26"/>
      <w:lang w:val="x-none" w:eastAsia="x-none"/>
    </w:rPr>
  </w:style>
  <w:style w:type="paragraph" w:styleId="4">
    <w:name w:val="heading 4"/>
    <w:basedOn w:val="a0"/>
    <w:next w:val="a0"/>
    <w:link w:val="40"/>
    <w:qFormat/>
    <w:rsid w:val="00B30BFE"/>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B30BFE"/>
    <w:pPr>
      <w:spacing w:before="240" w:after="60"/>
      <w:outlineLvl w:val="4"/>
    </w:pPr>
    <w:rPr>
      <w:rFonts w:ascii="Calibri" w:hAnsi="Calibri"/>
      <w:b/>
      <w:bCs/>
      <w:i/>
      <w:iCs/>
      <w:sz w:val="26"/>
      <w:szCs w:val="26"/>
      <w:lang w:val="x-none" w:eastAsia="x-none"/>
    </w:rPr>
  </w:style>
  <w:style w:type="paragraph" w:styleId="6">
    <w:name w:val="heading 6"/>
    <w:basedOn w:val="a0"/>
    <w:next w:val="a0"/>
    <w:link w:val="60"/>
    <w:unhideWhenUsed/>
    <w:qFormat/>
    <w:rsid w:val="00B30BFE"/>
    <w:pPr>
      <w:spacing w:before="240" w:after="60"/>
      <w:outlineLvl w:val="5"/>
    </w:pPr>
    <w:rPr>
      <w:rFonts w:ascii="Calibri" w:hAnsi="Calibri"/>
      <w:b/>
      <w:bCs/>
      <w:sz w:val="22"/>
      <w:szCs w:val="22"/>
      <w:lang w:val="x-none" w:eastAsia="x-none"/>
    </w:rPr>
  </w:style>
  <w:style w:type="paragraph" w:styleId="7">
    <w:name w:val="heading 7"/>
    <w:basedOn w:val="a0"/>
    <w:next w:val="a0"/>
    <w:link w:val="70"/>
    <w:qFormat/>
    <w:rsid w:val="00B30BFE"/>
    <w:pPr>
      <w:spacing w:before="240" w:after="60"/>
      <w:outlineLvl w:val="6"/>
    </w:pPr>
    <w:rPr>
      <w:rFonts w:ascii="Calibri" w:hAnsi="Calibri"/>
      <w:lang w:val="x-none" w:eastAsia="x-none"/>
    </w:rPr>
  </w:style>
  <w:style w:type="paragraph" w:styleId="8">
    <w:name w:val="heading 8"/>
    <w:basedOn w:val="a0"/>
    <w:next w:val="a0"/>
    <w:link w:val="80"/>
    <w:unhideWhenUsed/>
    <w:qFormat/>
    <w:rsid w:val="00B30BFE"/>
    <w:pPr>
      <w:spacing w:before="240" w:after="60"/>
      <w:outlineLvl w:val="7"/>
    </w:pPr>
    <w:rPr>
      <w:rFonts w:ascii="Calibri" w:hAnsi="Calibri"/>
      <w:i/>
      <w:iCs/>
      <w:lang w:val="x-none" w:eastAsia="x-none"/>
    </w:rPr>
  </w:style>
  <w:style w:type="paragraph" w:styleId="9">
    <w:name w:val="heading 9"/>
    <w:basedOn w:val="a0"/>
    <w:next w:val="a0"/>
    <w:link w:val="90"/>
    <w:unhideWhenUsed/>
    <w:qFormat/>
    <w:rsid w:val="00B30BFE"/>
    <w:pPr>
      <w:spacing w:before="240" w:after="60"/>
      <w:outlineLvl w:val="8"/>
    </w:pPr>
    <w:rPr>
      <w:rFonts w:ascii="Calibri Light" w:hAnsi="Calibri Light"/>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Bullet 1,Use Case List Paragraph,ТЗ список,List Paragraph,Bullet List,FooterText,numbered,Заголовок2,Подпись рисунка,Список дефисный"/>
    <w:basedOn w:val="a0"/>
    <w:link w:val="a5"/>
    <w:uiPriority w:val="34"/>
    <w:qFormat/>
    <w:rsid w:val="00171AAE"/>
    <w:pPr>
      <w:ind w:left="720"/>
      <w:contextualSpacing/>
    </w:pPr>
  </w:style>
  <w:style w:type="character" w:styleId="a6">
    <w:name w:val="Hyperlink"/>
    <w:uiPriority w:val="99"/>
    <w:rsid w:val="00426F9A"/>
    <w:rPr>
      <w:color w:val="0000FF"/>
      <w:u w:val="single"/>
    </w:rPr>
  </w:style>
  <w:style w:type="character" w:customStyle="1" w:styleId="10">
    <w:name w:val="Заголовок 1 Знак"/>
    <w:basedOn w:val="a1"/>
    <w:link w:val="1"/>
    <w:uiPriority w:val="9"/>
    <w:rsid w:val="00B30BFE"/>
    <w:rPr>
      <w:rFonts w:ascii="Times New Roman" w:eastAsia="Times New Roman" w:hAnsi="Times New Roman" w:cs="Times New Roman"/>
      <w:b/>
      <w:bCs/>
      <w:kern w:val="36"/>
      <w:sz w:val="48"/>
      <w:szCs w:val="48"/>
      <w:lang w:val="x-none" w:eastAsia="x-none"/>
    </w:rPr>
  </w:style>
  <w:style w:type="character" w:customStyle="1" w:styleId="20">
    <w:name w:val="Заголовок 2 Знак"/>
    <w:basedOn w:val="a1"/>
    <w:link w:val="2"/>
    <w:uiPriority w:val="9"/>
    <w:rsid w:val="00B30BFE"/>
    <w:rPr>
      <w:rFonts w:ascii="Calibri Light" w:eastAsia="Times New Roman" w:hAnsi="Calibri Light" w:cs="Times New Roman"/>
      <w:b/>
      <w:bCs/>
      <w:i/>
      <w:iCs/>
      <w:sz w:val="28"/>
      <w:szCs w:val="28"/>
      <w:lang w:val="x-none" w:eastAsia="x-none"/>
    </w:rPr>
  </w:style>
  <w:style w:type="character" w:customStyle="1" w:styleId="30">
    <w:name w:val="Заголовок 3 Знак"/>
    <w:basedOn w:val="a1"/>
    <w:link w:val="3"/>
    <w:uiPriority w:val="9"/>
    <w:rsid w:val="00B30BFE"/>
    <w:rPr>
      <w:rFonts w:ascii="Calibri Light" w:eastAsia="Times New Roman" w:hAnsi="Calibri Light" w:cs="Times New Roman"/>
      <w:b/>
      <w:bCs/>
      <w:sz w:val="26"/>
      <w:szCs w:val="26"/>
      <w:lang w:val="x-none" w:eastAsia="x-none"/>
    </w:rPr>
  </w:style>
  <w:style w:type="character" w:customStyle="1" w:styleId="40">
    <w:name w:val="Заголовок 4 Знак"/>
    <w:basedOn w:val="a1"/>
    <w:link w:val="4"/>
    <w:rsid w:val="00B30BFE"/>
    <w:rPr>
      <w:rFonts w:ascii="Calibri" w:eastAsia="Times New Roman" w:hAnsi="Calibri" w:cs="Times New Roman"/>
      <w:b/>
      <w:bCs/>
      <w:sz w:val="28"/>
      <w:szCs w:val="28"/>
      <w:lang w:val="x-none" w:eastAsia="x-none"/>
    </w:rPr>
  </w:style>
  <w:style w:type="character" w:customStyle="1" w:styleId="50">
    <w:name w:val="Заголовок 5 Знак"/>
    <w:basedOn w:val="a1"/>
    <w:link w:val="5"/>
    <w:rsid w:val="00B30BFE"/>
    <w:rPr>
      <w:rFonts w:ascii="Calibri" w:eastAsia="Times New Roman" w:hAnsi="Calibri" w:cs="Times New Roman"/>
      <w:b/>
      <w:bCs/>
      <w:i/>
      <w:iCs/>
      <w:sz w:val="26"/>
      <w:szCs w:val="26"/>
      <w:lang w:val="x-none" w:eastAsia="x-none"/>
    </w:rPr>
  </w:style>
  <w:style w:type="character" w:customStyle="1" w:styleId="60">
    <w:name w:val="Заголовок 6 Знак"/>
    <w:basedOn w:val="a1"/>
    <w:link w:val="6"/>
    <w:rsid w:val="00B30BFE"/>
    <w:rPr>
      <w:rFonts w:ascii="Calibri" w:eastAsia="Times New Roman" w:hAnsi="Calibri" w:cs="Times New Roman"/>
      <w:b/>
      <w:bCs/>
      <w:lang w:val="x-none" w:eastAsia="x-none"/>
    </w:rPr>
  </w:style>
  <w:style w:type="character" w:customStyle="1" w:styleId="70">
    <w:name w:val="Заголовок 7 Знак"/>
    <w:basedOn w:val="a1"/>
    <w:link w:val="7"/>
    <w:rsid w:val="00B30BFE"/>
    <w:rPr>
      <w:rFonts w:ascii="Calibri" w:eastAsia="Times New Roman" w:hAnsi="Calibri" w:cs="Times New Roman"/>
      <w:sz w:val="24"/>
      <w:szCs w:val="24"/>
      <w:lang w:val="x-none" w:eastAsia="x-none"/>
    </w:rPr>
  </w:style>
  <w:style w:type="character" w:customStyle="1" w:styleId="80">
    <w:name w:val="Заголовок 8 Знак"/>
    <w:basedOn w:val="a1"/>
    <w:link w:val="8"/>
    <w:rsid w:val="00B30BFE"/>
    <w:rPr>
      <w:rFonts w:ascii="Calibri" w:eastAsia="Times New Roman" w:hAnsi="Calibri" w:cs="Times New Roman"/>
      <w:i/>
      <w:iCs/>
      <w:sz w:val="24"/>
      <w:szCs w:val="24"/>
      <w:lang w:val="x-none" w:eastAsia="x-none"/>
    </w:rPr>
  </w:style>
  <w:style w:type="character" w:customStyle="1" w:styleId="90">
    <w:name w:val="Заголовок 9 Знак"/>
    <w:basedOn w:val="a1"/>
    <w:link w:val="9"/>
    <w:rsid w:val="00B30BFE"/>
    <w:rPr>
      <w:rFonts w:ascii="Calibri Light" w:eastAsia="Times New Roman" w:hAnsi="Calibri Light" w:cs="Times New Roman"/>
      <w:lang w:val="x-none" w:eastAsia="x-none"/>
    </w:rPr>
  </w:style>
  <w:style w:type="paragraph" w:customStyle="1" w:styleId="ConsPlusNormal">
    <w:name w:val="ConsPlusNormal"/>
    <w:link w:val="ConsPlusNormal0"/>
    <w:qFormat/>
    <w:rsid w:val="00B30B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30BF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Normal (Web)"/>
    <w:basedOn w:val="a0"/>
    <w:uiPriority w:val="99"/>
    <w:unhideWhenUsed/>
    <w:rsid w:val="00B30BFE"/>
    <w:pPr>
      <w:spacing w:before="100" w:beforeAutospacing="1" w:after="100" w:afterAutospacing="1"/>
    </w:pPr>
  </w:style>
  <w:style w:type="paragraph" w:styleId="HTML">
    <w:name w:val="HTML Preformatted"/>
    <w:basedOn w:val="a0"/>
    <w:link w:val="HTML0"/>
    <w:uiPriority w:val="99"/>
    <w:unhideWhenUsed/>
    <w:qFormat/>
    <w:rsid w:val="00B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1"/>
    <w:link w:val="HTML"/>
    <w:uiPriority w:val="99"/>
    <w:qFormat/>
    <w:rsid w:val="00B30BFE"/>
    <w:rPr>
      <w:rFonts w:ascii="Courier New" w:eastAsia="Times New Roman" w:hAnsi="Courier New" w:cs="Times New Roman"/>
      <w:sz w:val="20"/>
      <w:szCs w:val="20"/>
      <w:lang w:val="x-none" w:eastAsia="x-none"/>
    </w:rPr>
  </w:style>
  <w:style w:type="paragraph" w:styleId="a8">
    <w:name w:val="Balloon Text"/>
    <w:basedOn w:val="a0"/>
    <w:link w:val="a9"/>
    <w:rsid w:val="00B30BFE"/>
    <w:rPr>
      <w:rFonts w:ascii="Segoe UI" w:hAnsi="Segoe UI"/>
      <w:sz w:val="18"/>
      <w:szCs w:val="18"/>
      <w:lang w:val="x-none" w:eastAsia="x-none"/>
    </w:rPr>
  </w:style>
  <w:style w:type="character" w:customStyle="1" w:styleId="a9">
    <w:name w:val="Текст выноски Знак"/>
    <w:basedOn w:val="a1"/>
    <w:link w:val="a8"/>
    <w:rsid w:val="00B30BFE"/>
    <w:rPr>
      <w:rFonts w:ascii="Segoe UI" w:eastAsia="Times New Roman" w:hAnsi="Segoe UI" w:cs="Times New Roman"/>
      <w:sz w:val="18"/>
      <w:szCs w:val="18"/>
      <w:lang w:val="x-none" w:eastAsia="x-none"/>
    </w:rPr>
  </w:style>
  <w:style w:type="paragraph" w:customStyle="1" w:styleId="Standard">
    <w:name w:val="Standard"/>
    <w:rsid w:val="00B30BF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ConsPlusNormal0">
    <w:name w:val="ConsPlusNormal Знак"/>
    <w:link w:val="ConsPlusNormal"/>
    <w:qFormat/>
    <w:locked/>
    <w:rsid w:val="00B30BFE"/>
    <w:rPr>
      <w:rFonts w:ascii="Arial" w:eastAsia="Times New Roman" w:hAnsi="Arial" w:cs="Arial"/>
      <w:sz w:val="20"/>
      <w:szCs w:val="20"/>
      <w:lang w:eastAsia="ru-RU"/>
    </w:rPr>
  </w:style>
  <w:style w:type="paragraph" w:customStyle="1" w:styleId="aa">
    <w:name w:val="Обычный + по ширине"/>
    <w:basedOn w:val="a0"/>
    <w:rsid w:val="00B30BFE"/>
    <w:pPr>
      <w:jc w:val="both"/>
    </w:pPr>
  </w:style>
  <w:style w:type="character" w:customStyle="1" w:styleId="s37">
    <w:name w:val="s37"/>
    <w:rsid w:val="00B30BFE"/>
  </w:style>
  <w:style w:type="paragraph" w:styleId="ab">
    <w:name w:val="No Spacing"/>
    <w:link w:val="ac"/>
    <w:qFormat/>
    <w:rsid w:val="00B30BFE"/>
    <w:pPr>
      <w:suppressAutoHyphens/>
      <w:spacing w:after="0" w:line="240" w:lineRule="auto"/>
    </w:pPr>
    <w:rPr>
      <w:rFonts w:ascii="Calibri" w:eastAsia="Arial" w:hAnsi="Calibri" w:cs="Times New Roman"/>
      <w:lang w:eastAsia="zh-CN"/>
    </w:rPr>
  </w:style>
  <w:style w:type="paragraph" w:customStyle="1" w:styleId="p72">
    <w:name w:val="p72"/>
    <w:basedOn w:val="a0"/>
    <w:rsid w:val="00B30BFE"/>
    <w:pPr>
      <w:suppressAutoHyphens/>
      <w:spacing w:before="280" w:after="280"/>
    </w:pPr>
    <w:rPr>
      <w:lang w:eastAsia="zh-CN"/>
    </w:rPr>
  </w:style>
  <w:style w:type="character" w:customStyle="1" w:styleId="wmi-callto">
    <w:name w:val="wmi-callto"/>
    <w:qFormat/>
    <w:rsid w:val="00B30BFE"/>
  </w:style>
  <w:style w:type="character" w:styleId="ad">
    <w:name w:val="Strong"/>
    <w:uiPriority w:val="22"/>
    <w:qFormat/>
    <w:rsid w:val="00B30BFE"/>
    <w:rPr>
      <w:b/>
      <w:bCs/>
    </w:rPr>
  </w:style>
  <w:style w:type="character" w:customStyle="1" w:styleId="blk">
    <w:name w:val="blk"/>
    <w:rsid w:val="00B30BFE"/>
  </w:style>
  <w:style w:type="character" w:styleId="ae">
    <w:name w:val="Emphasis"/>
    <w:uiPriority w:val="20"/>
    <w:qFormat/>
    <w:rsid w:val="00B30BFE"/>
    <w:rPr>
      <w:i/>
      <w:iCs/>
    </w:rPr>
  </w:style>
  <w:style w:type="paragraph" w:customStyle="1" w:styleId="ConsPlusTitle">
    <w:name w:val="ConsPlusTitle"/>
    <w:rsid w:val="00B30BFE"/>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paragraph" w:customStyle="1" w:styleId="TableContents">
    <w:name w:val="Table Contents"/>
    <w:basedOn w:val="a0"/>
    <w:rsid w:val="00B30BFE"/>
    <w:pPr>
      <w:widowControl w:val="0"/>
      <w:suppressLineNumbers/>
      <w:suppressAutoHyphens/>
    </w:pPr>
    <w:rPr>
      <w:rFonts w:eastAsia="Andale Sans UI" w:cs="Tahoma"/>
      <w:kern w:val="2"/>
      <w:lang w:val="de-DE" w:eastAsia="fa-IR" w:bidi="fa-IR"/>
    </w:rPr>
  </w:style>
  <w:style w:type="paragraph" w:customStyle="1" w:styleId="Default">
    <w:name w:val="Default"/>
    <w:rsid w:val="00B30BF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
    <w:name w:val="Table Grid"/>
    <w:basedOn w:val="a2"/>
    <w:uiPriority w:val="39"/>
    <w:rsid w:val="00B30B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pyright-info">
    <w:name w:val="copyright-info"/>
    <w:basedOn w:val="a0"/>
    <w:rsid w:val="00B30BFE"/>
    <w:pPr>
      <w:spacing w:before="100" w:beforeAutospacing="1" w:after="100" w:afterAutospacing="1"/>
    </w:pPr>
  </w:style>
  <w:style w:type="paragraph" w:customStyle="1" w:styleId="formattext">
    <w:name w:val="formattext"/>
    <w:basedOn w:val="a0"/>
    <w:rsid w:val="00B30BFE"/>
    <w:pPr>
      <w:spacing w:before="100" w:beforeAutospacing="1" w:after="100" w:afterAutospacing="1"/>
    </w:pPr>
  </w:style>
  <w:style w:type="paragraph" w:customStyle="1" w:styleId="21">
    <w:name w:val="2"/>
    <w:basedOn w:val="a0"/>
    <w:next w:val="af0"/>
    <w:link w:val="af1"/>
    <w:qFormat/>
    <w:rsid w:val="00B30BFE"/>
    <w:pPr>
      <w:jc w:val="center"/>
    </w:pPr>
    <w:rPr>
      <w:sz w:val="28"/>
    </w:rPr>
  </w:style>
  <w:style w:type="character" w:customStyle="1" w:styleId="af1">
    <w:name w:val="Название Знак"/>
    <w:link w:val="21"/>
    <w:rsid w:val="00B30BFE"/>
    <w:rPr>
      <w:rFonts w:ascii="Times New Roman" w:eastAsia="Times New Roman" w:hAnsi="Times New Roman" w:cs="Times New Roman"/>
      <w:sz w:val="28"/>
      <w:szCs w:val="24"/>
      <w:lang w:eastAsia="ru-RU"/>
    </w:rPr>
  </w:style>
  <w:style w:type="paragraph" w:styleId="af2">
    <w:name w:val="footnote text"/>
    <w:aliases w:val="Текст сноски Знак Знак,Текст сноски Знак1 Знак,Текст сноски Знак Знак Знак,Текст сноски Знак Знак Знак Знак Знак Знак Знак,Текст сноски Знак Знак Знак Знак Знак Знак Знак Знак,Текст сноски Знак3 Знак,Знак1,З,Зн,Footnote Text Char Знак Знак"/>
    <w:basedOn w:val="a0"/>
    <w:link w:val="af3"/>
    <w:uiPriority w:val="99"/>
    <w:unhideWhenUsed/>
    <w:qFormat/>
    <w:rsid w:val="00B30BFE"/>
    <w:pPr>
      <w:suppressAutoHyphens/>
    </w:pPr>
    <w:rPr>
      <w:sz w:val="20"/>
      <w:szCs w:val="20"/>
      <w:lang w:val="x-none" w:eastAsia="zh-CN"/>
    </w:rPr>
  </w:style>
  <w:style w:type="character" w:customStyle="1" w:styleId="af3">
    <w:name w:val="Текст сноски Знак"/>
    <w:aliases w:val="Текст сноски Знак Знак Знак1,Текст сноски Знак1 Знак Знак,Текст сноски Знак Знак Знак Знак,Текст сноски Знак Знак Знак Знак Знак Знак Знак Знак1,Текст сноски Знак Знак Знак Знак Знак Знак Знак Знак Знак,Текст сноски Знак3 Знак Знак"/>
    <w:basedOn w:val="a1"/>
    <w:link w:val="af2"/>
    <w:uiPriority w:val="99"/>
    <w:qFormat/>
    <w:rsid w:val="00B30BFE"/>
    <w:rPr>
      <w:rFonts w:ascii="Times New Roman" w:eastAsia="Times New Roman" w:hAnsi="Times New Roman" w:cs="Times New Roman"/>
      <w:sz w:val="20"/>
      <w:szCs w:val="20"/>
      <w:lang w:val="x-none" w:eastAsia="zh-CN"/>
    </w:rPr>
  </w:style>
  <w:style w:type="paragraph" w:styleId="af4">
    <w:name w:val="Body Text Indent"/>
    <w:basedOn w:val="a0"/>
    <w:link w:val="af5"/>
    <w:unhideWhenUsed/>
    <w:rsid w:val="00B30BFE"/>
    <w:pPr>
      <w:suppressAutoHyphens/>
      <w:spacing w:after="120"/>
      <w:ind w:left="283"/>
    </w:pPr>
    <w:rPr>
      <w:lang w:val="x-none" w:eastAsia="zh-CN"/>
    </w:rPr>
  </w:style>
  <w:style w:type="character" w:customStyle="1" w:styleId="af5">
    <w:name w:val="Основной текст с отступом Знак"/>
    <w:basedOn w:val="a1"/>
    <w:link w:val="af4"/>
    <w:rsid w:val="00B30BFE"/>
    <w:rPr>
      <w:rFonts w:ascii="Times New Roman" w:eastAsia="Times New Roman" w:hAnsi="Times New Roman" w:cs="Times New Roman"/>
      <w:sz w:val="24"/>
      <w:szCs w:val="24"/>
      <w:lang w:val="x-none" w:eastAsia="zh-CN"/>
    </w:rPr>
  </w:style>
  <w:style w:type="character" w:styleId="af6">
    <w:name w:val="footnote reference"/>
    <w:aliases w:val="Знак сноски-FN,Ciae niinee-FN,fr,Used by Word for Help footnote symbols,Ссылка на сноску 45"/>
    <w:unhideWhenUsed/>
    <w:qFormat/>
    <w:rsid w:val="00B30BFE"/>
    <w:rPr>
      <w:vertAlign w:val="superscript"/>
    </w:rPr>
  </w:style>
  <w:style w:type="paragraph" w:customStyle="1" w:styleId="s16">
    <w:name w:val="s_16"/>
    <w:basedOn w:val="a0"/>
    <w:rsid w:val="00B30BFE"/>
    <w:pPr>
      <w:spacing w:before="100" w:beforeAutospacing="1" w:after="100" w:afterAutospacing="1"/>
    </w:pPr>
  </w:style>
  <w:style w:type="character" w:customStyle="1" w:styleId="11">
    <w:name w:val="Неразрешенное упоминание1"/>
    <w:uiPriority w:val="99"/>
    <w:semiHidden/>
    <w:unhideWhenUsed/>
    <w:rsid w:val="00B30BFE"/>
    <w:rPr>
      <w:color w:val="605E5C"/>
      <w:shd w:val="clear" w:color="auto" w:fill="E1DFDD"/>
    </w:rPr>
  </w:style>
  <w:style w:type="character" w:styleId="af7">
    <w:name w:val="FollowedHyperlink"/>
    <w:rsid w:val="00B30BFE"/>
    <w:rPr>
      <w:color w:val="954F72"/>
      <w:u w:val="single"/>
    </w:rPr>
  </w:style>
  <w:style w:type="character" w:customStyle="1" w:styleId="matches">
    <w:name w:val="matches"/>
    <w:rsid w:val="00B30BFE"/>
  </w:style>
  <w:style w:type="paragraph" w:customStyle="1" w:styleId="s1">
    <w:name w:val="s_1"/>
    <w:basedOn w:val="a0"/>
    <w:rsid w:val="00B30BFE"/>
    <w:pPr>
      <w:spacing w:before="100" w:beforeAutospacing="1" w:after="100" w:afterAutospacing="1"/>
    </w:pPr>
  </w:style>
  <w:style w:type="paragraph" w:styleId="af8">
    <w:name w:val="Body Text"/>
    <w:basedOn w:val="a0"/>
    <w:link w:val="af9"/>
    <w:uiPriority w:val="99"/>
    <w:rsid w:val="00B30BFE"/>
    <w:pPr>
      <w:spacing w:after="120"/>
    </w:pPr>
    <w:rPr>
      <w:lang w:val="x-none" w:eastAsia="x-none"/>
    </w:rPr>
  </w:style>
  <w:style w:type="character" w:customStyle="1" w:styleId="af9">
    <w:name w:val="Основной текст Знак"/>
    <w:basedOn w:val="a1"/>
    <w:link w:val="af8"/>
    <w:uiPriority w:val="99"/>
    <w:rsid w:val="00B30BFE"/>
    <w:rPr>
      <w:rFonts w:ascii="Times New Roman" w:eastAsia="Times New Roman" w:hAnsi="Times New Roman" w:cs="Times New Roman"/>
      <w:sz w:val="24"/>
      <w:szCs w:val="24"/>
      <w:lang w:val="x-none" w:eastAsia="x-none"/>
    </w:rPr>
  </w:style>
  <w:style w:type="character" w:customStyle="1" w:styleId="afa">
    <w:name w:val="Заголовок Знак"/>
    <w:uiPriority w:val="10"/>
    <w:rsid w:val="00B30BFE"/>
    <w:rPr>
      <w:rFonts w:eastAsia="Times New Roman"/>
      <w:b/>
      <w:color w:val="auto"/>
      <w:sz w:val="24"/>
      <w:szCs w:val="20"/>
    </w:rPr>
  </w:style>
  <w:style w:type="paragraph" w:customStyle="1" w:styleId="stjus">
    <w:name w:val="stjus"/>
    <w:basedOn w:val="a0"/>
    <w:rsid w:val="00B30BFE"/>
    <w:pPr>
      <w:spacing w:before="100" w:beforeAutospacing="1" w:after="100" w:afterAutospacing="1"/>
    </w:pPr>
  </w:style>
  <w:style w:type="paragraph" w:styleId="afb">
    <w:name w:val="header"/>
    <w:basedOn w:val="a0"/>
    <w:link w:val="afc"/>
    <w:unhideWhenUsed/>
    <w:rsid w:val="00B30BFE"/>
    <w:pPr>
      <w:tabs>
        <w:tab w:val="center" w:pos="4677"/>
        <w:tab w:val="right" w:pos="9355"/>
      </w:tabs>
    </w:pPr>
    <w:rPr>
      <w:lang w:val="x-none" w:eastAsia="x-none"/>
    </w:rPr>
  </w:style>
  <w:style w:type="character" w:customStyle="1" w:styleId="afc">
    <w:name w:val="Верхний колонтитул Знак"/>
    <w:basedOn w:val="a1"/>
    <w:link w:val="afb"/>
    <w:rsid w:val="00B30BFE"/>
    <w:rPr>
      <w:rFonts w:ascii="Times New Roman" w:eastAsia="Times New Roman" w:hAnsi="Times New Roman" w:cs="Times New Roman"/>
      <w:sz w:val="24"/>
      <w:szCs w:val="24"/>
      <w:lang w:val="x-none" w:eastAsia="x-none"/>
    </w:rPr>
  </w:style>
  <w:style w:type="paragraph" w:styleId="afd">
    <w:name w:val="footer"/>
    <w:basedOn w:val="a0"/>
    <w:link w:val="afe"/>
    <w:uiPriority w:val="99"/>
    <w:unhideWhenUsed/>
    <w:rsid w:val="00B30BFE"/>
    <w:pPr>
      <w:tabs>
        <w:tab w:val="center" w:pos="4677"/>
        <w:tab w:val="right" w:pos="9355"/>
      </w:tabs>
    </w:pPr>
    <w:rPr>
      <w:lang w:val="x-none" w:eastAsia="x-none"/>
    </w:rPr>
  </w:style>
  <w:style w:type="character" w:customStyle="1" w:styleId="afe">
    <w:name w:val="Нижний колонтитул Знак"/>
    <w:basedOn w:val="a1"/>
    <w:link w:val="afd"/>
    <w:uiPriority w:val="99"/>
    <w:rsid w:val="00B30BFE"/>
    <w:rPr>
      <w:rFonts w:ascii="Times New Roman" w:eastAsia="Times New Roman" w:hAnsi="Times New Roman" w:cs="Times New Roman"/>
      <w:sz w:val="24"/>
      <w:szCs w:val="24"/>
      <w:lang w:val="x-none" w:eastAsia="x-none"/>
    </w:rPr>
  </w:style>
  <w:style w:type="character" w:customStyle="1" w:styleId="-">
    <w:name w:val="Интернет-ссылка"/>
    <w:rsid w:val="00B30BFE"/>
    <w:rPr>
      <w:color w:val="000080"/>
      <w:u w:val="single"/>
    </w:rPr>
  </w:style>
  <w:style w:type="character" w:customStyle="1" w:styleId="ac">
    <w:name w:val="Без интервала Знак"/>
    <w:link w:val="ab"/>
    <w:qFormat/>
    <w:rsid w:val="00B30BFE"/>
    <w:rPr>
      <w:rFonts w:ascii="Calibri" w:eastAsia="Arial" w:hAnsi="Calibri" w:cs="Times New Roman"/>
      <w:lang w:eastAsia="zh-CN"/>
    </w:rPr>
  </w:style>
  <w:style w:type="paragraph" w:customStyle="1" w:styleId="p61">
    <w:name w:val="p61"/>
    <w:basedOn w:val="a0"/>
    <w:rsid w:val="00B30BFE"/>
    <w:pPr>
      <w:spacing w:before="280" w:after="280"/>
    </w:pPr>
    <w:rPr>
      <w:lang w:eastAsia="zh-CN"/>
    </w:rPr>
  </w:style>
  <w:style w:type="paragraph" w:customStyle="1" w:styleId="p25">
    <w:name w:val="p25"/>
    <w:basedOn w:val="a0"/>
    <w:rsid w:val="00B30BFE"/>
    <w:pPr>
      <w:spacing w:before="280" w:after="280"/>
    </w:pPr>
    <w:rPr>
      <w:lang w:eastAsia="zh-CN"/>
    </w:rPr>
  </w:style>
  <w:style w:type="paragraph" w:customStyle="1" w:styleId="p64">
    <w:name w:val="p64"/>
    <w:basedOn w:val="a0"/>
    <w:rsid w:val="00B30BFE"/>
    <w:pPr>
      <w:spacing w:before="280" w:after="280"/>
    </w:pPr>
    <w:rPr>
      <w:lang w:eastAsia="zh-CN"/>
    </w:rPr>
  </w:style>
  <w:style w:type="paragraph" w:customStyle="1" w:styleId="p4">
    <w:name w:val="p4"/>
    <w:basedOn w:val="a0"/>
    <w:rsid w:val="00B30BFE"/>
    <w:pPr>
      <w:spacing w:before="280" w:after="280"/>
    </w:pPr>
    <w:rPr>
      <w:lang w:eastAsia="zh-CN"/>
    </w:rPr>
  </w:style>
  <w:style w:type="paragraph" w:customStyle="1" w:styleId="p65">
    <w:name w:val="p65"/>
    <w:basedOn w:val="a0"/>
    <w:rsid w:val="00B30BFE"/>
    <w:pPr>
      <w:spacing w:before="280" w:after="280"/>
    </w:pPr>
    <w:rPr>
      <w:lang w:eastAsia="zh-CN"/>
    </w:rPr>
  </w:style>
  <w:style w:type="character" w:customStyle="1" w:styleId="s10">
    <w:name w:val="s1"/>
    <w:rsid w:val="00B30BFE"/>
  </w:style>
  <w:style w:type="character" w:customStyle="1" w:styleId="s6">
    <w:name w:val="s6"/>
    <w:rsid w:val="00B30BFE"/>
  </w:style>
  <w:style w:type="paragraph" w:customStyle="1" w:styleId="12">
    <w:name w:val="Обычный1"/>
    <w:rsid w:val="00B30BFE"/>
    <w:pPr>
      <w:widowControl w:val="0"/>
      <w:spacing w:after="0" w:line="240" w:lineRule="auto"/>
    </w:pPr>
    <w:rPr>
      <w:rFonts w:ascii="Times New Roman" w:eastAsia="Times New Roman" w:hAnsi="Times New Roman" w:cs="Times New Roman"/>
      <w:sz w:val="20"/>
      <w:szCs w:val="20"/>
      <w:lang w:eastAsia="ru-RU"/>
    </w:rPr>
  </w:style>
  <w:style w:type="character" w:customStyle="1" w:styleId="13">
    <w:name w:val="Заголовок Знак1"/>
    <w:rsid w:val="00B30BFE"/>
    <w:rPr>
      <w:rFonts w:ascii="Times New Roman" w:eastAsia="Times New Roman" w:hAnsi="Times New Roman" w:cs="Times New Roman"/>
      <w:b/>
      <w:sz w:val="24"/>
      <w:szCs w:val="20"/>
    </w:rPr>
  </w:style>
  <w:style w:type="paragraph" w:customStyle="1" w:styleId="14">
    <w:name w:val="Абзац списка1"/>
    <w:basedOn w:val="a0"/>
    <w:rsid w:val="00B30BFE"/>
    <w:pPr>
      <w:widowControl w:val="0"/>
      <w:autoSpaceDE w:val="0"/>
      <w:autoSpaceDN w:val="0"/>
      <w:adjustRightInd w:val="0"/>
      <w:ind w:left="720"/>
      <w:contextualSpacing/>
    </w:pPr>
    <w:rPr>
      <w:rFonts w:eastAsia="Calibri"/>
      <w:sz w:val="20"/>
      <w:szCs w:val="20"/>
    </w:rPr>
  </w:style>
  <w:style w:type="paragraph" w:customStyle="1" w:styleId="15">
    <w:name w:val="Знак Знак1 Знак Знак Знак Знак"/>
    <w:basedOn w:val="a0"/>
    <w:rsid w:val="00B30BFE"/>
    <w:pPr>
      <w:spacing w:after="160" w:line="240" w:lineRule="exact"/>
    </w:pPr>
    <w:rPr>
      <w:rFonts w:ascii="Verdana" w:hAnsi="Verdana"/>
      <w:lang w:val="en-US" w:eastAsia="en-US"/>
    </w:rPr>
  </w:style>
  <w:style w:type="character" w:customStyle="1" w:styleId="ConsPlusNormal1">
    <w:name w:val="ConsPlusNormal Знак Знак"/>
    <w:uiPriority w:val="99"/>
    <w:locked/>
    <w:rsid w:val="00B30BFE"/>
    <w:rPr>
      <w:rFonts w:ascii="Arial" w:eastAsia="Calibri" w:hAnsi="Arial" w:cs="Arial"/>
      <w:sz w:val="22"/>
      <w:szCs w:val="22"/>
    </w:rPr>
  </w:style>
  <w:style w:type="character" w:customStyle="1" w:styleId="apple-style-span">
    <w:name w:val="apple-style-span"/>
    <w:rsid w:val="00B30BFE"/>
  </w:style>
  <w:style w:type="paragraph" w:styleId="31">
    <w:name w:val="Body Text 3"/>
    <w:basedOn w:val="a0"/>
    <w:link w:val="32"/>
    <w:rsid w:val="00B30BFE"/>
    <w:pPr>
      <w:spacing w:after="120"/>
    </w:pPr>
    <w:rPr>
      <w:sz w:val="16"/>
      <w:szCs w:val="16"/>
      <w:lang w:val="x-none" w:eastAsia="x-none"/>
    </w:rPr>
  </w:style>
  <w:style w:type="character" w:customStyle="1" w:styleId="32">
    <w:name w:val="Основной текст 3 Знак"/>
    <w:basedOn w:val="a1"/>
    <w:link w:val="31"/>
    <w:qFormat/>
    <w:rsid w:val="00B30BFE"/>
    <w:rPr>
      <w:rFonts w:ascii="Times New Roman" w:eastAsia="Times New Roman" w:hAnsi="Times New Roman" w:cs="Times New Roman"/>
      <w:sz w:val="16"/>
      <w:szCs w:val="16"/>
      <w:lang w:val="x-none" w:eastAsia="x-none"/>
    </w:rPr>
  </w:style>
  <w:style w:type="character" w:customStyle="1" w:styleId="postbody1">
    <w:name w:val="postbody1"/>
    <w:rsid w:val="00B30BFE"/>
    <w:rPr>
      <w:sz w:val="20"/>
      <w:szCs w:val="20"/>
    </w:rPr>
  </w:style>
  <w:style w:type="character" w:customStyle="1" w:styleId="apple-converted-space">
    <w:name w:val="apple-converted-space"/>
    <w:rsid w:val="00B30BFE"/>
  </w:style>
  <w:style w:type="character" w:customStyle="1" w:styleId="WW8Num1z8">
    <w:name w:val="WW8Num1z8"/>
    <w:rsid w:val="00B30BFE"/>
  </w:style>
  <w:style w:type="paragraph" w:customStyle="1" w:styleId="msonormal0">
    <w:name w:val="msonormal"/>
    <w:basedOn w:val="a0"/>
    <w:rsid w:val="00B30BFE"/>
    <w:pPr>
      <w:spacing w:before="100" w:beforeAutospacing="1" w:after="100" w:afterAutospacing="1"/>
    </w:pPr>
  </w:style>
  <w:style w:type="paragraph" w:customStyle="1" w:styleId="xl63">
    <w:name w:val="xl63"/>
    <w:basedOn w:val="a0"/>
    <w:rsid w:val="00B30BF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64">
    <w:name w:val="xl64"/>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6">
    <w:name w:val="xl66"/>
    <w:basedOn w:val="a0"/>
    <w:rsid w:val="00B30BFE"/>
    <w:pPr>
      <w:spacing w:before="100" w:beforeAutospacing="1" w:after="100" w:afterAutospacing="1"/>
    </w:pPr>
  </w:style>
  <w:style w:type="paragraph" w:customStyle="1" w:styleId="xl67">
    <w:name w:val="xl67"/>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8">
    <w:name w:val="xl68"/>
    <w:basedOn w:val="a0"/>
    <w:rsid w:val="00B30BF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69">
    <w:name w:val="xl69"/>
    <w:basedOn w:val="a0"/>
    <w:rsid w:val="00B30BF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0"/>
    <w:rsid w:val="00B30BFE"/>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71">
    <w:name w:val="xl71"/>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72">
    <w:name w:val="xl72"/>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73">
    <w:name w:val="xl73"/>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0"/>
    <w:rsid w:val="00B30BFE"/>
    <w:pPr>
      <w:pBdr>
        <w:top w:val="single" w:sz="4" w:space="0" w:color="auto"/>
        <w:bottom w:val="single" w:sz="4" w:space="0" w:color="auto"/>
      </w:pBdr>
      <w:spacing w:before="100" w:beforeAutospacing="1" w:after="100" w:afterAutospacing="1"/>
      <w:textAlignment w:val="center"/>
    </w:pPr>
  </w:style>
  <w:style w:type="paragraph" w:customStyle="1" w:styleId="xl75">
    <w:name w:val="xl75"/>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7">
    <w:name w:val="xl77"/>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
    <w:name w:val="xl78"/>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
    <w:name w:val="xl80"/>
    <w:basedOn w:val="a0"/>
    <w:rsid w:val="00B30BFE"/>
    <w:pPr>
      <w:pBdr>
        <w:top w:val="single" w:sz="4" w:space="0" w:color="auto"/>
        <w:left w:val="single" w:sz="4" w:space="0" w:color="auto"/>
        <w:bottom w:val="single" w:sz="4" w:space="0" w:color="auto"/>
      </w:pBdr>
      <w:spacing w:before="100" w:beforeAutospacing="1" w:after="100" w:afterAutospacing="1"/>
    </w:pPr>
  </w:style>
  <w:style w:type="paragraph" w:customStyle="1" w:styleId="xl81">
    <w:name w:val="xl81"/>
    <w:basedOn w:val="a0"/>
    <w:rsid w:val="00B30BF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0"/>
    <w:rsid w:val="00B30BFE"/>
    <w:pPr>
      <w:pBdr>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0"/>
    <w:rsid w:val="00B30BF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0"/>
    <w:rsid w:val="00B30BFE"/>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85">
    <w:name w:val="xl85"/>
    <w:basedOn w:val="a0"/>
    <w:rsid w:val="00B30BFE"/>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0"/>
    <w:rsid w:val="00B30BFE"/>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7">
    <w:name w:val="xl87"/>
    <w:basedOn w:val="a0"/>
    <w:rsid w:val="00B30BFE"/>
    <w:pPr>
      <w:pBdr>
        <w:top w:val="single" w:sz="4" w:space="0" w:color="auto"/>
      </w:pBdr>
      <w:spacing w:before="100" w:beforeAutospacing="1" w:after="100" w:afterAutospacing="1"/>
      <w:textAlignment w:val="center"/>
    </w:pPr>
    <w:rPr>
      <w:b/>
      <w:bCs/>
    </w:rPr>
  </w:style>
  <w:style w:type="paragraph" w:customStyle="1" w:styleId="xl88">
    <w:name w:val="xl88"/>
    <w:basedOn w:val="a0"/>
    <w:rsid w:val="00B30BFE"/>
    <w:pPr>
      <w:pBdr>
        <w:top w:val="single" w:sz="4" w:space="0" w:color="auto"/>
      </w:pBdr>
      <w:spacing w:before="100" w:beforeAutospacing="1" w:after="100" w:afterAutospacing="1"/>
      <w:textAlignment w:val="center"/>
    </w:pPr>
    <w:rPr>
      <w:b/>
      <w:bCs/>
    </w:rPr>
  </w:style>
  <w:style w:type="paragraph" w:customStyle="1" w:styleId="xl89">
    <w:name w:val="xl89"/>
    <w:basedOn w:val="a0"/>
    <w:rsid w:val="00B30BFE"/>
    <w:pPr>
      <w:pBdr>
        <w:top w:val="single" w:sz="4" w:space="0" w:color="auto"/>
        <w:right w:val="single" w:sz="4" w:space="0" w:color="auto"/>
      </w:pBdr>
      <w:spacing w:before="100" w:beforeAutospacing="1" w:after="100" w:afterAutospacing="1"/>
      <w:textAlignment w:val="center"/>
    </w:pPr>
    <w:rPr>
      <w:b/>
      <w:bCs/>
    </w:rPr>
  </w:style>
  <w:style w:type="paragraph" w:customStyle="1" w:styleId="xl90">
    <w:name w:val="xl90"/>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
    <w:name w:val="xl91"/>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2">
    <w:name w:val="xl92"/>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0"/>
    <w:rsid w:val="00B30BFE"/>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style>
  <w:style w:type="paragraph" w:customStyle="1" w:styleId="xl94">
    <w:name w:val="xl94"/>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95">
    <w:name w:val="xl95"/>
    <w:basedOn w:val="a0"/>
    <w:rsid w:val="00B30BF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6">
    <w:name w:val="xl96"/>
    <w:basedOn w:val="a0"/>
    <w:rsid w:val="00B30BFE"/>
    <w:pPr>
      <w:pBdr>
        <w:left w:val="single" w:sz="4" w:space="0" w:color="auto"/>
        <w:bottom w:val="single" w:sz="4" w:space="0" w:color="auto"/>
      </w:pBdr>
      <w:spacing w:before="100" w:beforeAutospacing="1" w:after="100" w:afterAutospacing="1"/>
      <w:textAlignment w:val="center"/>
    </w:pPr>
    <w:rPr>
      <w:b/>
      <w:bCs/>
    </w:rPr>
  </w:style>
  <w:style w:type="paragraph" w:customStyle="1" w:styleId="xl97">
    <w:name w:val="xl97"/>
    <w:basedOn w:val="a0"/>
    <w:rsid w:val="00B30BFE"/>
    <w:pPr>
      <w:pBdr>
        <w:top w:val="single" w:sz="4" w:space="0" w:color="auto"/>
        <w:left w:val="single" w:sz="4" w:space="0" w:color="auto"/>
        <w:right w:val="single" w:sz="4" w:space="0" w:color="auto"/>
      </w:pBdr>
      <w:spacing w:before="100" w:beforeAutospacing="1" w:after="100" w:afterAutospacing="1"/>
    </w:pPr>
  </w:style>
  <w:style w:type="paragraph" w:customStyle="1" w:styleId="xl98">
    <w:name w:val="xl98"/>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9">
    <w:name w:val="xl99"/>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00">
    <w:name w:val="xl100"/>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i/>
      <w:iCs/>
    </w:rPr>
  </w:style>
  <w:style w:type="paragraph" w:customStyle="1" w:styleId="xl102">
    <w:name w:val="xl102"/>
    <w:basedOn w:val="a0"/>
    <w:rsid w:val="00B30BFE"/>
    <w:pPr>
      <w:pBdr>
        <w:top w:val="single" w:sz="4" w:space="0" w:color="auto"/>
        <w:bottom w:val="single" w:sz="4" w:space="0" w:color="auto"/>
      </w:pBdr>
      <w:spacing w:before="100" w:beforeAutospacing="1" w:after="100" w:afterAutospacing="1"/>
      <w:textAlignment w:val="center"/>
    </w:pPr>
    <w:rPr>
      <w:i/>
      <w:iCs/>
    </w:rPr>
  </w:style>
  <w:style w:type="paragraph" w:customStyle="1" w:styleId="xl103">
    <w:name w:val="xl103"/>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04">
    <w:name w:val="xl104"/>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i/>
      <w:iCs/>
    </w:rPr>
  </w:style>
  <w:style w:type="paragraph" w:customStyle="1" w:styleId="xl105">
    <w:name w:val="xl105"/>
    <w:basedOn w:val="a0"/>
    <w:rsid w:val="00B30BFE"/>
    <w:pPr>
      <w:pBdr>
        <w:top w:val="single" w:sz="4" w:space="0" w:color="auto"/>
        <w:bottom w:val="single" w:sz="4" w:space="0" w:color="auto"/>
      </w:pBdr>
      <w:spacing w:before="100" w:beforeAutospacing="1" w:after="100" w:afterAutospacing="1"/>
      <w:textAlignment w:val="center"/>
    </w:pPr>
    <w:rPr>
      <w:i/>
      <w:iCs/>
    </w:rPr>
  </w:style>
  <w:style w:type="paragraph" w:customStyle="1" w:styleId="xl106">
    <w:name w:val="xl106"/>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07">
    <w:name w:val="xl107"/>
    <w:basedOn w:val="a0"/>
    <w:rsid w:val="00B30BFE"/>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108">
    <w:name w:val="xl108"/>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9">
    <w:name w:val="xl109"/>
    <w:basedOn w:val="a0"/>
    <w:rsid w:val="00B30BFE"/>
    <w:pPr>
      <w:pBdr>
        <w:top w:val="single" w:sz="4" w:space="0" w:color="auto"/>
        <w:bottom w:val="single" w:sz="4" w:space="0" w:color="auto"/>
      </w:pBdr>
      <w:spacing w:before="100" w:beforeAutospacing="1" w:after="100" w:afterAutospacing="1"/>
      <w:textAlignment w:val="center"/>
    </w:pPr>
    <w:rPr>
      <w:b/>
      <w:bCs/>
    </w:rPr>
  </w:style>
  <w:style w:type="paragraph" w:customStyle="1" w:styleId="xl110">
    <w:name w:val="xl110"/>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11">
    <w:name w:val="xl111"/>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12">
    <w:name w:val="xl112"/>
    <w:basedOn w:val="a0"/>
    <w:rsid w:val="00B30BFE"/>
    <w:pPr>
      <w:pBdr>
        <w:top w:val="single" w:sz="4" w:space="0" w:color="auto"/>
        <w:bottom w:val="single" w:sz="4" w:space="0" w:color="auto"/>
      </w:pBdr>
      <w:spacing w:before="100" w:beforeAutospacing="1" w:after="100" w:afterAutospacing="1"/>
      <w:textAlignment w:val="center"/>
    </w:pPr>
    <w:rPr>
      <w:b/>
      <w:bCs/>
    </w:rPr>
  </w:style>
  <w:style w:type="paragraph" w:customStyle="1" w:styleId="xl113">
    <w:name w:val="xl113"/>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16">
    <w:name w:val="1"/>
    <w:basedOn w:val="a0"/>
    <w:next w:val="af0"/>
    <w:qFormat/>
    <w:rsid w:val="00B30BFE"/>
    <w:pPr>
      <w:jc w:val="center"/>
    </w:pPr>
    <w:rPr>
      <w:b/>
      <w:szCs w:val="20"/>
    </w:rPr>
  </w:style>
  <w:style w:type="character" w:customStyle="1" w:styleId="disclist">
    <w:name w:val="disc_list"/>
    <w:rsid w:val="00B30BFE"/>
  </w:style>
  <w:style w:type="character" w:customStyle="1" w:styleId="termin">
    <w:name w:val="termin"/>
    <w:rsid w:val="00B30BFE"/>
  </w:style>
  <w:style w:type="paragraph" w:customStyle="1" w:styleId="22">
    <w:name w:val="Абзац списка2"/>
    <w:basedOn w:val="a0"/>
    <w:rsid w:val="00B30BFE"/>
    <w:pPr>
      <w:widowControl w:val="0"/>
      <w:autoSpaceDE w:val="0"/>
      <w:autoSpaceDN w:val="0"/>
      <w:adjustRightInd w:val="0"/>
      <w:ind w:left="720"/>
      <w:contextualSpacing/>
    </w:pPr>
    <w:rPr>
      <w:rFonts w:eastAsia="Calibri"/>
      <w:sz w:val="20"/>
      <w:szCs w:val="20"/>
    </w:rPr>
  </w:style>
  <w:style w:type="paragraph" w:customStyle="1" w:styleId="headertext">
    <w:name w:val="headertext"/>
    <w:basedOn w:val="a0"/>
    <w:rsid w:val="00B30BFE"/>
    <w:pPr>
      <w:spacing w:before="100" w:beforeAutospacing="1" w:after="100" w:afterAutospacing="1"/>
    </w:pPr>
  </w:style>
  <w:style w:type="character" w:customStyle="1" w:styleId="optionname">
    <w:name w:val="option_name"/>
    <w:rsid w:val="00B30BFE"/>
  </w:style>
  <w:style w:type="character" w:customStyle="1" w:styleId="right">
    <w:name w:val="right"/>
    <w:rsid w:val="00B30BFE"/>
  </w:style>
  <w:style w:type="character" w:customStyle="1" w:styleId="n-product-specname-inner">
    <w:name w:val="n-product-spec__name-inner"/>
    <w:rsid w:val="00B30BFE"/>
  </w:style>
  <w:style w:type="character" w:customStyle="1" w:styleId="n-product-specvalue-inner">
    <w:name w:val="n-product-spec__value-inner"/>
    <w:rsid w:val="00B30BFE"/>
  </w:style>
  <w:style w:type="character" w:customStyle="1" w:styleId="b-charslist-ikey">
    <w:name w:val="b-chars__list-i__key"/>
    <w:rsid w:val="00B30BFE"/>
  </w:style>
  <w:style w:type="character" w:customStyle="1" w:styleId="b-charslist-ivalue">
    <w:name w:val="b-chars__list-i__value"/>
    <w:rsid w:val="00B30BFE"/>
  </w:style>
  <w:style w:type="paragraph" w:customStyle="1" w:styleId="xl114">
    <w:name w:val="xl114"/>
    <w:basedOn w:val="a0"/>
    <w:rsid w:val="00B30BFE"/>
    <w:pPr>
      <w:pBdr>
        <w:top w:val="single" w:sz="4" w:space="0" w:color="auto"/>
        <w:bottom w:val="single" w:sz="4" w:space="0" w:color="auto"/>
      </w:pBdr>
      <w:spacing w:before="100" w:beforeAutospacing="1" w:after="100" w:afterAutospacing="1"/>
      <w:textAlignment w:val="center"/>
    </w:pPr>
    <w:rPr>
      <w:i/>
      <w:iCs/>
      <w:color w:val="FF0000"/>
    </w:rPr>
  </w:style>
  <w:style w:type="paragraph" w:customStyle="1" w:styleId="xl115">
    <w:name w:val="xl115"/>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6">
    <w:name w:val="xl116"/>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0"/>
    <w:rsid w:val="00B30BFE"/>
    <w:pPr>
      <w:pBdr>
        <w:top w:val="single" w:sz="4" w:space="0" w:color="auto"/>
        <w:bottom w:val="single" w:sz="4" w:space="0" w:color="auto"/>
      </w:pBdr>
      <w:spacing w:before="100" w:beforeAutospacing="1" w:after="100" w:afterAutospacing="1"/>
      <w:jc w:val="center"/>
      <w:textAlignment w:val="center"/>
    </w:pPr>
  </w:style>
  <w:style w:type="paragraph" w:customStyle="1" w:styleId="xl118">
    <w:name w:val="xl118"/>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9">
    <w:name w:val="xl119"/>
    <w:basedOn w:val="a0"/>
    <w:rsid w:val="00B30BF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0"/>
    <w:rsid w:val="00B30BFE"/>
    <w:pPr>
      <w:pBdr>
        <w:top w:val="single" w:sz="4" w:space="0" w:color="auto"/>
        <w:left w:val="single" w:sz="4" w:space="0" w:color="auto"/>
      </w:pBdr>
      <w:spacing w:before="100" w:beforeAutospacing="1" w:after="100" w:afterAutospacing="1"/>
      <w:textAlignment w:val="center"/>
    </w:pPr>
  </w:style>
  <w:style w:type="paragraph" w:customStyle="1" w:styleId="xl121">
    <w:name w:val="xl121"/>
    <w:basedOn w:val="a0"/>
    <w:rsid w:val="00B30BFE"/>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22">
    <w:name w:val="xl122"/>
    <w:basedOn w:val="a0"/>
    <w:rsid w:val="00B30B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0"/>
    <w:rsid w:val="00B30BF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124">
    <w:name w:val="xl124"/>
    <w:basedOn w:val="a0"/>
    <w:rsid w:val="00B30BFE"/>
    <w:pPr>
      <w:spacing w:before="100" w:beforeAutospacing="1" w:after="100" w:afterAutospacing="1"/>
      <w:jc w:val="center"/>
      <w:textAlignment w:val="center"/>
    </w:pPr>
  </w:style>
  <w:style w:type="paragraph" w:customStyle="1" w:styleId="xl125">
    <w:name w:val="xl125"/>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
    <w:name w:val="xl126"/>
    <w:basedOn w:val="a0"/>
    <w:rsid w:val="00B30BFE"/>
    <w:pPr>
      <w:spacing w:before="100" w:beforeAutospacing="1" w:after="100" w:afterAutospacing="1"/>
    </w:pPr>
  </w:style>
  <w:style w:type="paragraph" w:customStyle="1" w:styleId="xl127">
    <w:name w:val="xl127"/>
    <w:basedOn w:val="a0"/>
    <w:rsid w:val="00B30BFE"/>
    <w:pPr>
      <w:pBdr>
        <w:top w:val="single" w:sz="4" w:space="0" w:color="auto"/>
        <w:bottom w:val="single" w:sz="4" w:space="0" w:color="auto"/>
      </w:pBdr>
      <w:spacing w:before="100" w:beforeAutospacing="1" w:after="100" w:afterAutospacing="1"/>
      <w:textAlignment w:val="center"/>
    </w:pPr>
    <w:rPr>
      <w:i/>
      <w:iCs/>
    </w:rPr>
  </w:style>
  <w:style w:type="paragraph" w:customStyle="1" w:styleId="xl128">
    <w:name w:val="xl128"/>
    <w:basedOn w:val="a0"/>
    <w:rsid w:val="00B30BFE"/>
    <w:pPr>
      <w:pBdr>
        <w:left w:val="single" w:sz="4" w:space="0" w:color="auto"/>
        <w:bottom w:val="single" w:sz="4" w:space="0" w:color="auto"/>
      </w:pBdr>
      <w:spacing w:before="100" w:beforeAutospacing="1" w:after="100" w:afterAutospacing="1"/>
      <w:textAlignment w:val="center"/>
    </w:pPr>
  </w:style>
  <w:style w:type="paragraph" w:customStyle="1" w:styleId="xl129">
    <w:name w:val="xl129"/>
    <w:basedOn w:val="a0"/>
    <w:rsid w:val="00B30BFE"/>
    <w:pPr>
      <w:spacing w:before="100" w:beforeAutospacing="1" w:after="100" w:afterAutospacing="1"/>
    </w:pPr>
    <w:rPr>
      <w:i/>
      <w:iCs/>
    </w:rPr>
  </w:style>
  <w:style w:type="paragraph" w:customStyle="1" w:styleId="xl130">
    <w:name w:val="xl130"/>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1">
    <w:name w:val="xl131"/>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
    <w:name w:val="xl132"/>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3">
    <w:name w:val="xl133"/>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4">
    <w:name w:val="xl134"/>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a0"/>
    <w:rsid w:val="00B30BFE"/>
    <w:pPr>
      <w:pBdr>
        <w:left w:val="single" w:sz="4" w:space="0" w:color="auto"/>
        <w:bottom w:val="single" w:sz="4" w:space="0" w:color="auto"/>
        <w:right w:val="single" w:sz="4" w:space="0" w:color="auto"/>
      </w:pBdr>
      <w:spacing w:before="100" w:beforeAutospacing="1" w:after="100" w:afterAutospacing="1"/>
    </w:pPr>
  </w:style>
  <w:style w:type="paragraph" w:customStyle="1" w:styleId="xl136">
    <w:name w:val="xl136"/>
    <w:basedOn w:val="a0"/>
    <w:rsid w:val="00B30BFE"/>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137">
    <w:name w:val="xl137"/>
    <w:basedOn w:val="a0"/>
    <w:rsid w:val="00B30BFE"/>
    <w:pPr>
      <w:pBdr>
        <w:top w:val="single" w:sz="4" w:space="0" w:color="auto"/>
        <w:bottom w:val="single" w:sz="4" w:space="0" w:color="auto"/>
      </w:pBdr>
      <w:spacing w:before="100" w:beforeAutospacing="1" w:after="100" w:afterAutospacing="1"/>
      <w:jc w:val="center"/>
      <w:textAlignment w:val="center"/>
    </w:pPr>
    <w:rPr>
      <w:i/>
      <w:iCs/>
    </w:rPr>
  </w:style>
  <w:style w:type="paragraph" w:customStyle="1" w:styleId="xl138">
    <w:name w:val="xl138"/>
    <w:basedOn w:val="a0"/>
    <w:rsid w:val="00B30BFE"/>
    <w:pPr>
      <w:pBdr>
        <w:top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39">
    <w:name w:val="xl139"/>
    <w:basedOn w:val="a0"/>
    <w:rsid w:val="00B30BFE"/>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140">
    <w:name w:val="xl140"/>
    <w:basedOn w:val="a0"/>
    <w:rsid w:val="00B30BFE"/>
    <w:pPr>
      <w:pBdr>
        <w:top w:val="single" w:sz="4" w:space="0" w:color="auto"/>
        <w:bottom w:val="single" w:sz="4" w:space="0" w:color="auto"/>
      </w:pBdr>
      <w:spacing w:before="100" w:beforeAutospacing="1" w:after="100" w:afterAutospacing="1"/>
      <w:jc w:val="center"/>
      <w:textAlignment w:val="center"/>
    </w:pPr>
    <w:rPr>
      <w:i/>
      <w:iCs/>
    </w:rPr>
  </w:style>
  <w:style w:type="paragraph" w:customStyle="1" w:styleId="xl141">
    <w:name w:val="xl141"/>
    <w:basedOn w:val="a0"/>
    <w:rsid w:val="00B30BFE"/>
    <w:pPr>
      <w:pBdr>
        <w:top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42">
    <w:name w:val="xl142"/>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i/>
      <w:iCs/>
    </w:rPr>
  </w:style>
  <w:style w:type="paragraph" w:customStyle="1" w:styleId="xl143">
    <w:name w:val="xl143"/>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44">
    <w:name w:val="xl144"/>
    <w:basedOn w:val="a0"/>
    <w:rsid w:val="00B30BF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i/>
      <w:iCs/>
    </w:rPr>
  </w:style>
  <w:style w:type="paragraph" w:customStyle="1" w:styleId="xl145">
    <w:name w:val="xl145"/>
    <w:basedOn w:val="a0"/>
    <w:rsid w:val="00B30BFE"/>
    <w:pPr>
      <w:pBdr>
        <w:top w:val="single" w:sz="4" w:space="0" w:color="auto"/>
        <w:bottom w:val="single" w:sz="4" w:space="0" w:color="auto"/>
      </w:pBdr>
      <w:shd w:val="clear" w:color="000000" w:fill="FFFFFF"/>
      <w:spacing w:before="100" w:beforeAutospacing="1" w:after="100" w:afterAutospacing="1"/>
      <w:jc w:val="center"/>
      <w:textAlignment w:val="center"/>
    </w:pPr>
    <w:rPr>
      <w:i/>
      <w:iCs/>
    </w:rPr>
  </w:style>
  <w:style w:type="paragraph" w:customStyle="1" w:styleId="xl146">
    <w:name w:val="xl146"/>
    <w:basedOn w:val="a0"/>
    <w:rsid w:val="00B30BF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47">
    <w:name w:val="xl147"/>
    <w:basedOn w:val="a0"/>
    <w:rsid w:val="00B30BFE"/>
    <w:pPr>
      <w:pBdr>
        <w:top w:val="single" w:sz="4" w:space="0" w:color="auto"/>
        <w:left w:val="single" w:sz="4" w:space="0" w:color="auto"/>
        <w:bottom w:val="single" w:sz="4" w:space="0" w:color="auto"/>
      </w:pBdr>
      <w:spacing w:before="100" w:beforeAutospacing="1" w:after="100" w:afterAutospacing="1"/>
    </w:pPr>
    <w:rPr>
      <w:i/>
      <w:iCs/>
      <w:color w:val="FF0000"/>
    </w:rPr>
  </w:style>
  <w:style w:type="paragraph" w:customStyle="1" w:styleId="xl148">
    <w:name w:val="xl148"/>
    <w:basedOn w:val="a0"/>
    <w:rsid w:val="00B30BFE"/>
    <w:pPr>
      <w:pBdr>
        <w:top w:val="single" w:sz="4" w:space="0" w:color="auto"/>
        <w:bottom w:val="single" w:sz="4" w:space="0" w:color="auto"/>
      </w:pBdr>
      <w:spacing w:before="100" w:beforeAutospacing="1" w:after="100" w:afterAutospacing="1"/>
    </w:pPr>
    <w:rPr>
      <w:i/>
      <w:iCs/>
      <w:color w:val="FF0000"/>
    </w:rPr>
  </w:style>
  <w:style w:type="paragraph" w:customStyle="1" w:styleId="xl149">
    <w:name w:val="xl149"/>
    <w:basedOn w:val="a0"/>
    <w:rsid w:val="00B30BFE"/>
    <w:pPr>
      <w:pBdr>
        <w:top w:val="single" w:sz="4" w:space="0" w:color="auto"/>
        <w:bottom w:val="single" w:sz="4" w:space="0" w:color="auto"/>
        <w:right w:val="single" w:sz="4" w:space="0" w:color="auto"/>
      </w:pBdr>
      <w:spacing w:before="100" w:beforeAutospacing="1" w:after="100" w:afterAutospacing="1"/>
    </w:pPr>
    <w:rPr>
      <w:i/>
      <w:iCs/>
      <w:color w:val="FF0000"/>
    </w:rPr>
  </w:style>
  <w:style w:type="paragraph" w:customStyle="1" w:styleId="xl150">
    <w:name w:val="xl150"/>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i/>
      <w:iCs/>
      <w:color w:val="FF0000"/>
    </w:rPr>
  </w:style>
  <w:style w:type="paragraph" w:customStyle="1" w:styleId="xl151">
    <w:name w:val="xl151"/>
    <w:basedOn w:val="a0"/>
    <w:rsid w:val="00B30BFE"/>
    <w:pPr>
      <w:pBdr>
        <w:top w:val="single" w:sz="4" w:space="0" w:color="auto"/>
        <w:bottom w:val="single" w:sz="4" w:space="0" w:color="auto"/>
      </w:pBdr>
      <w:spacing w:before="100" w:beforeAutospacing="1" w:after="100" w:afterAutospacing="1"/>
      <w:textAlignment w:val="center"/>
    </w:pPr>
    <w:rPr>
      <w:b/>
      <w:bCs/>
    </w:rPr>
  </w:style>
  <w:style w:type="paragraph" w:customStyle="1" w:styleId="xl152">
    <w:name w:val="xl152"/>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3">
    <w:name w:val="xl153"/>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54">
    <w:name w:val="xl154"/>
    <w:basedOn w:val="a0"/>
    <w:rsid w:val="00B30BFE"/>
    <w:pPr>
      <w:pBdr>
        <w:top w:val="single" w:sz="4" w:space="0" w:color="auto"/>
        <w:bottom w:val="single" w:sz="4" w:space="0" w:color="auto"/>
      </w:pBdr>
      <w:spacing w:before="100" w:beforeAutospacing="1" w:after="100" w:afterAutospacing="1"/>
      <w:textAlignment w:val="center"/>
    </w:pPr>
    <w:rPr>
      <w:b/>
      <w:bCs/>
    </w:rPr>
  </w:style>
  <w:style w:type="paragraph" w:customStyle="1" w:styleId="xl155">
    <w:name w:val="xl155"/>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6">
    <w:name w:val="xl156"/>
    <w:basedOn w:val="a0"/>
    <w:rsid w:val="00B30BFE"/>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157">
    <w:name w:val="xl157"/>
    <w:basedOn w:val="a0"/>
    <w:rsid w:val="00B30BFE"/>
    <w:pPr>
      <w:pBdr>
        <w:top w:val="single" w:sz="4" w:space="0" w:color="auto"/>
        <w:bottom w:val="single" w:sz="4" w:space="0" w:color="auto"/>
      </w:pBdr>
      <w:spacing w:before="100" w:beforeAutospacing="1" w:after="100" w:afterAutospacing="1"/>
      <w:jc w:val="center"/>
      <w:textAlignment w:val="center"/>
    </w:pPr>
    <w:rPr>
      <w:i/>
      <w:iCs/>
    </w:rPr>
  </w:style>
  <w:style w:type="paragraph" w:customStyle="1" w:styleId="xl158">
    <w:name w:val="xl158"/>
    <w:basedOn w:val="a0"/>
    <w:rsid w:val="00B30BFE"/>
    <w:pPr>
      <w:pBdr>
        <w:top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33">
    <w:name w:val="Абзац списка3"/>
    <w:basedOn w:val="a0"/>
    <w:rsid w:val="00B30BFE"/>
    <w:pPr>
      <w:widowControl w:val="0"/>
      <w:autoSpaceDE w:val="0"/>
      <w:autoSpaceDN w:val="0"/>
      <w:adjustRightInd w:val="0"/>
      <w:ind w:left="720"/>
      <w:contextualSpacing/>
    </w:pPr>
    <w:rPr>
      <w:rFonts w:eastAsia="Calibri"/>
      <w:sz w:val="20"/>
      <w:szCs w:val="20"/>
    </w:rPr>
  </w:style>
  <w:style w:type="character" w:styleId="aff">
    <w:name w:val="annotation reference"/>
    <w:uiPriority w:val="99"/>
    <w:unhideWhenUsed/>
    <w:rsid w:val="00B30BFE"/>
    <w:rPr>
      <w:sz w:val="16"/>
      <w:szCs w:val="16"/>
    </w:rPr>
  </w:style>
  <w:style w:type="paragraph" w:styleId="aff0">
    <w:name w:val="annotation text"/>
    <w:basedOn w:val="a0"/>
    <w:link w:val="aff1"/>
    <w:uiPriority w:val="99"/>
    <w:unhideWhenUsed/>
    <w:rsid w:val="00B30BFE"/>
    <w:rPr>
      <w:sz w:val="20"/>
      <w:szCs w:val="20"/>
    </w:rPr>
  </w:style>
  <w:style w:type="character" w:customStyle="1" w:styleId="aff1">
    <w:name w:val="Текст примечания Знак"/>
    <w:basedOn w:val="a1"/>
    <w:link w:val="aff0"/>
    <w:uiPriority w:val="99"/>
    <w:rsid w:val="00B30BFE"/>
    <w:rPr>
      <w:rFonts w:ascii="Times New Roman" w:eastAsia="Times New Roman" w:hAnsi="Times New Roman" w:cs="Times New Roman"/>
      <w:sz w:val="20"/>
      <w:szCs w:val="20"/>
      <w:lang w:eastAsia="ru-RU"/>
    </w:rPr>
  </w:style>
  <w:style w:type="paragraph" w:styleId="aff2">
    <w:name w:val="annotation subject"/>
    <w:basedOn w:val="aff0"/>
    <w:next w:val="aff0"/>
    <w:link w:val="aff3"/>
    <w:uiPriority w:val="99"/>
    <w:unhideWhenUsed/>
    <w:rsid w:val="00B30BFE"/>
    <w:rPr>
      <w:b/>
      <w:bCs/>
      <w:lang w:val="x-none" w:eastAsia="x-none"/>
    </w:rPr>
  </w:style>
  <w:style w:type="character" w:customStyle="1" w:styleId="aff3">
    <w:name w:val="Тема примечания Знак"/>
    <w:basedOn w:val="aff1"/>
    <w:link w:val="aff2"/>
    <w:uiPriority w:val="99"/>
    <w:rsid w:val="00B30BFE"/>
    <w:rPr>
      <w:rFonts w:ascii="Times New Roman" w:eastAsia="Times New Roman" w:hAnsi="Times New Roman" w:cs="Times New Roman"/>
      <w:b/>
      <w:bCs/>
      <w:sz w:val="20"/>
      <w:szCs w:val="20"/>
      <w:lang w:val="x-none" w:eastAsia="x-none"/>
    </w:rPr>
  </w:style>
  <w:style w:type="paragraph" w:customStyle="1" w:styleId="17">
    <w:name w:val="Без интервала1"/>
    <w:uiPriority w:val="99"/>
    <w:rsid w:val="00B30BFE"/>
    <w:pPr>
      <w:spacing w:after="0" w:line="240" w:lineRule="auto"/>
    </w:pPr>
    <w:rPr>
      <w:rFonts w:ascii="Calibri" w:eastAsia="Times New Roman" w:hAnsi="Calibri" w:cs="Calibri"/>
      <w:lang w:eastAsia="ru-RU"/>
    </w:rPr>
  </w:style>
  <w:style w:type="character" w:customStyle="1" w:styleId="a5">
    <w:name w:val="Абзац списка Знак"/>
    <w:aliases w:val="Bullet 1 Знак,Use Case List Paragraph Знак,ТЗ список Знак,List Paragraph Знак,Bullet List Знак,FooterText Знак,numbered Знак,Заголовок2 Знак,Подпись рисунка Знак,Список дефисный Знак"/>
    <w:link w:val="a4"/>
    <w:uiPriority w:val="34"/>
    <w:qFormat/>
    <w:locked/>
    <w:rsid w:val="00B30BFE"/>
    <w:rPr>
      <w:rFonts w:ascii="Times New Roman" w:eastAsia="Times New Roman" w:hAnsi="Times New Roman" w:cs="Times New Roman"/>
      <w:sz w:val="24"/>
      <w:szCs w:val="24"/>
      <w:lang w:eastAsia="ru-RU"/>
    </w:rPr>
  </w:style>
  <w:style w:type="character" w:customStyle="1" w:styleId="iceouttxt6">
    <w:name w:val="iceouttxt6"/>
    <w:rsid w:val="00B30BFE"/>
    <w:rPr>
      <w:rFonts w:ascii="Arial" w:hAnsi="Arial" w:cs="Arial" w:hint="default"/>
      <w:color w:val="666666"/>
      <w:sz w:val="18"/>
      <w:szCs w:val="18"/>
    </w:rPr>
  </w:style>
  <w:style w:type="paragraph" w:customStyle="1" w:styleId="a">
    <w:name w:val="Текст ТД"/>
    <w:basedOn w:val="Standard"/>
    <w:rsid w:val="00B30BFE"/>
    <w:pPr>
      <w:widowControl/>
      <w:numPr>
        <w:numId w:val="3"/>
      </w:numPr>
      <w:autoSpaceDE w:val="0"/>
      <w:spacing w:after="200"/>
      <w:jc w:val="both"/>
    </w:pPr>
    <w:rPr>
      <w:rFonts w:eastAsia="Calibri" w:cs="Times New Roman"/>
      <w:lang w:val="ru-RU" w:eastAsia="zh-CN" w:bidi="ar-SA"/>
    </w:rPr>
  </w:style>
  <w:style w:type="numbering" w:customStyle="1" w:styleId="WW8Num3">
    <w:name w:val="WW8Num3"/>
    <w:basedOn w:val="a3"/>
    <w:rsid w:val="00B30BFE"/>
    <w:pPr>
      <w:numPr>
        <w:numId w:val="3"/>
      </w:numPr>
    </w:pPr>
  </w:style>
  <w:style w:type="paragraph" w:customStyle="1" w:styleId="aff4">
    <w:name w:val="Свободная форма"/>
    <w:rsid w:val="00B30BFE"/>
    <w:pPr>
      <w:spacing w:after="0" w:line="240" w:lineRule="auto"/>
    </w:pPr>
    <w:rPr>
      <w:rFonts w:ascii="Times New Roman" w:eastAsia="ヒラギノ角ゴ Pro W3" w:hAnsi="Times New Roman" w:cs="Times New Roman"/>
      <w:color w:val="000000"/>
      <w:sz w:val="20"/>
      <w:szCs w:val="20"/>
      <w:lang w:eastAsia="ru-RU"/>
    </w:rPr>
  </w:style>
  <w:style w:type="paragraph" w:customStyle="1" w:styleId="Textbody">
    <w:name w:val="Text body"/>
    <w:basedOn w:val="Standard"/>
    <w:rsid w:val="00B30BFE"/>
    <w:pPr>
      <w:widowControl/>
      <w:spacing w:after="120" w:line="276" w:lineRule="auto"/>
    </w:pPr>
    <w:rPr>
      <w:rFonts w:ascii="Calibri" w:eastAsia="Calibri" w:hAnsi="Calibri" w:cs="Calibri"/>
      <w:sz w:val="22"/>
      <w:szCs w:val="22"/>
      <w:lang w:val="ru-RU" w:eastAsia="zh-CN" w:bidi="ar-SA"/>
    </w:rPr>
  </w:style>
  <w:style w:type="paragraph" w:customStyle="1" w:styleId="ConsNormal">
    <w:name w:val="ConsNormal"/>
    <w:rsid w:val="00B30BFE"/>
    <w:pPr>
      <w:widowControl w:val="0"/>
      <w:suppressAutoHyphens/>
      <w:autoSpaceDE w:val="0"/>
      <w:autoSpaceDN w:val="0"/>
      <w:spacing w:after="0" w:line="240" w:lineRule="auto"/>
      <w:ind w:right="19772" w:firstLine="720"/>
      <w:textAlignment w:val="baseline"/>
    </w:pPr>
    <w:rPr>
      <w:rFonts w:ascii="Arial" w:eastAsia="Arial" w:hAnsi="Arial" w:cs="Arial"/>
      <w:kern w:val="3"/>
      <w:sz w:val="20"/>
      <w:szCs w:val="20"/>
      <w:lang w:eastAsia="zh-CN"/>
    </w:rPr>
  </w:style>
  <w:style w:type="paragraph" w:customStyle="1" w:styleId="Textbodyindent">
    <w:name w:val="Text body indent"/>
    <w:basedOn w:val="Standard"/>
    <w:rsid w:val="00B30BFE"/>
    <w:pPr>
      <w:widowControl/>
      <w:spacing w:after="120" w:line="276" w:lineRule="auto"/>
      <w:ind w:left="283"/>
    </w:pPr>
    <w:rPr>
      <w:rFonts w:ascii="Calibri" w:eastAsia="Calibri" w:hAnsi="Calibri" w:cs="Calibri"/>
      <w:sz w:val="22"/>
      <w:szCs w:val="22"/>
      <w:lang w:val="ru-RU" w:eastAsia="zh-CN" w:bidi="ar-SA"/>
    </w:rPr>
  </w:style>
  <w:style w:type="character" w:customStyle="1" w:styleId="FontStyle69">
    <w:name w:val="Font Style69"/>
    <w:rsid w:val="00B30BFE"/>
    <w:rPr>
      <w:rFonts w:ascii="Times New Roman" w:hAnsi="Times New Roman" w:cs="Times New Roman"/>
      <w:sz w:val="22"/>
      <w:szCs w:val="22"/>
    </w:rPr>
  </w:style>
  <w:style w:type="numbering" w:customStyle="1" w:styleId="WW8Num2">
    <w:name w:val="WW8Num2"/>
    <w:basedOn w:val="a3"/>
    <w:rsid w:val="00B30BFE"/>
    <w:pPr>
      <w:numPr>
        <w:numId w:val="4"/>
      </w:numPr>
    </w:pPr>
  </w:style>
  <w:style w:type="numbering" w:customStyle="1" w:styleId="WW8Num5">
    <w:name w:val="WW8Num5"/>
    <w:basedOn w:val="a3"/>
    <w:rsid w:val="00B30BFE"/>
    <w:pPr>
      <w:numPr>
        <w:numId w:val="5"/>
      </w:numPr>
    </w:pPr>
  </w:style>
  <w:style w:type="paragraph" w:customStyle="1" w:styleId="aff5">
    <w:name w:val="Таблицы (моноширинный)"/>
    <w:basedOn w:val="a0"/>
    <w:next w:val="a0"/>
    <w:link w:val="aff6"/>
    <w:rsid w:val="00B30BFE"/>
    <w:pPr>
      <w:widowControl w:val="0"/>
      <w:autoSpaceDE w:val="0"/>
      <w:autoSpaceDN w:val="0"/>
      <w:adjustRightInd w:val="0"/>
      <w:jc w:val="both"/>
    </w:pPr>
    <w:rPr>
      <w:rFonts w:ascii="Courier New" w:hAnsi="Courier New"/>
      <w:sz w:val="22"/>
      <w:szCs w:val="22"/>
      <w:lang w:val="x-none" w:eastAsia="x-none"/>
    </w:rPr>
  </w:style>
  <w:style w:type="character" w:customStyle="1" w:styleId="aff6">
    <w:name w:val="Таблицы (моноширинный) Знак"/>
    <w:link w:val="aff5"/>
    <w:locked/>
    <w:rsid w:val="00B30BFE"/>
    <w:rPr>
      <w:rFonts w:ascii="Courier New" w:eastAsia="Times New Roman" w:hAnsi="Courier New" w:cs="Times New Roman"/>
      <w:lang w:val="x-none" w:eastAsia="x-none"/>
    </w:rPr>
  </w:style>
  <w:style w:type="paragraph" w:customStyle="1" w:styleId="font5">
    <w:name w:val="font5"/>
    <w:basedOn w:val="a0"/>
    <w:rsid w:val="00B30BFE"/>
    <w:pPr>
      <w:spacing w:before="100" w:beforeAutospacing="1" w:after="100" w:afterAutospacing="1"/>
    </w:pPr>
    <w:rPr>
      <w:rFonts w:ascii="Verdana" w:hAnsi="Verdana"/>
      <w:sz w:val="16"/>
      <w:szCs w:val="16"/>
    </w:rPr>
  </w:style>
  <w:style w:type="paragraph" w:customStyle="1" w:styleId="xl59">
    <w:name w:val="xl59"/>
    <w:basedOn w:val="a0"/>
    <w:rsid w:val="00B30BFE"/>
    <w:pPr>
      <w:spacing w:before="100" w:beforeAutospacing="1" w:after="100" w:afterAutospacing="1"/>
      <w:jc w:val="right"/>
      <w:textAlignment w:val="top"/>
    </w:pPr>
  </w:style>
  <w:style w:type="paragraph" w:customStyle="1" w:styleId="xl60">
    <w:name w:val="xl60"/>
    <w:basedOn w:val="a0"/>
    <w:rsid w:val="00B30BFE"/>
    <w:pPr>
      <w:pBdr>
        <w:top w:val="single" w:sz="4" w:space="0" w:color="auto"/>
      </w:pBdr>
      <w:spacing w:before="100" w:beforeAutospacing="1" w:after="100" w:afterAutospacing="1"/>
      <w:jc w:val="right"/>
      <w:textAlignment w:val="top"/>
    </w:pPr>
  </w:style>
  <w:style w:type="paragraph" w:customStyle="1" w:styleId="xl61">
    <w:name w:val="xl61"/>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2">
    <w:name w:val="xl62"/>
    <w:basedOn w:val="a0"/>
    <w:rsid w:val="00B30BFE"/>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59">
    <w:name w:val="xl159"/>
    <w:basedOn w:val="a0"/>
    <w:rsid w:val="00B30BF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i/>
      <w:iCs/>
    </w:rPr>
  </w:style>
  <w:style w:type="paragraph" w:customStyle="1" w:styleId="xl160">
    <w:name w:val="xl160"/>
    <w:basedOn w:val="a0"/>
    <w:rsid w:val="00B30BFE"/>
    <w:pPr>
      <w:pBdr>
        <w:top w:val="single" w:sz="4" w:space="0" w:color="auto"/>
        <w:bottom w:val="single" w:sz="4" w:space="0" w:color="auto"/>
      </w:pBdr>
      <w:shd w:val="clear" w:color="000000" w:fill="FFFFFF"/>
      <w:spacing w:before="100" w:beforeAutospacing="1" w:after="100" w:afterAutospacing="1"/>
      <w:jc w:val="center"/>
      <w:textAlignment w:val="center"/>
    </w:pPr>
    <w:rPr>
      <w:i/>
      <w:iCs/>
    </w:rPr>
  </w:style>
  <w:style w:type="paragraph" w:customStyle="1" w:styleId="xl161">
    <w:name w:val="xl161"/>
    <w:basedOn w:val="a0"/>
    <w:rsid w:val="00B30BF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62">
    <w:name w:val="xl162"/>
    <w:basedOn w:val="a0"/>
    <w:rsid w:val="00B30BFE"/>
    <w:pPr>
      <w:pBdr>
        <w:top w:val="single" w:sz="4" w:space="0" w:color="auto"/>
        <w:bottom w:val="single" w:sz="4" w:space="0" w:color="auto"/>
      </w:pBdr>
      <w:spacing w:before="100" w:beforeAutospacing="1" w:after="100" w:afterAutospacing="1"/>
      <w:textAlignment w:val="center"/>
    </w:pPr>
    <w:rPr>
      <w:b/>
      <w:bCs/>
    </w:rPr>
  </w:style>
  <w:style w:type="paragraph" w:customStyle="1" w:styleId="xl163">
    <w:name w:val="xl163"/>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64">
    <w:name w:val="xl164"/>
    <w:basedOn w:val="a0"/>
    <w:rsid w:val="00B30BFE"/>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165">
    <w:name w:val="xl165"/>
    <w:basedOn w:val="a0"/>
    <w:rsid w:val="00B30BFE"/>
    <w:pPr>
      <w:pBdr>
        <w:top w:val="single" w:sz="4" w:space="0" w:color="auto"/>
        <w:bottom w:val="single" w:sz="4" w:space="0" w:color="auto"/>
      </w:pBdr>
      <w:spacing w:before="100" w:beforeAutospacing="1" w:after="100" w:afterAutospacing="1"/>
      <w:jc w:val="center"/>
      <w:textAlignment w:val="center"/>
    </w:pPr>
    <w:rPr>
      <w:i/>
      <w:iCs/>
    </w:rPr>
  </w:style>
  <w:style w:type="paragraph" w:customStyle="1" w:styleId="xl166">
    <w:name w:val="xl166"/>
    <w:basedOn w:val="a0"/>
    <w:rsid w:val="00B30BFE"/>
    <w:pPr>
      <w:pBdr>
        <w:top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67">
    <w:name w:val="xl167"/>
    <w:basedOn w:val="a0"/>
    <w:rsid w:val="00B30BFE"/>
    <w:pPr>
      <w:pBdr>
        <w:top w:val="single" w:sz="4" w:space="0" w:color="auto"/>
        <w:right w:val="single" w:sz="4" w:space="0" w:color="auto"/>
      </w:pBdr>
      <w:spacing w:before="100" w:beforeAutospacing="1" w:after="100" w:afterAutospacing="1"/>
      <w:jc w:val="center"/>
      <w:textAlignment w:val="center"/>
    </w:pPr>
  </w:style>
  <w:style w:type="paragraph" w:customStyle="1" w:styleId="xl168">
    <w:name w:val="xl168"/>
    <w:basedOn w:val="a0"/>
    <w:rsid w:val="00B30BFE"/>
    <w:pPr>
      <w:pBdr>
        <w:right w:val="single" w:sz="4" w:space="0" w:color="auto"/>
      </w:pBdr>
      <w:spacing w:before="100" w:beforeAutospacing="1" w:after="100" w:afterAutospacing="1"/>
      <w:jc w:val="center"/>
      <w:textAlignment w:val="center"/>
    </w:pPr>
  </w:style>
  <w:style w:type="paragraph" w:customStyle="1" w:styleId="xl169">
    <w:name w:val="xl169"/>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70">
    <w:name w:val="xl170"/>
    <w:basedOn w:val="a0"/>
    <w:rsid w:val="00B30BFE"/>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171">
    <w:name w:val="xl171"/>
    <w:basedOn w:val="a0"/>
    <w:rsid w:val="00B30BFE"/>
    <w:pPr>
      <w:pBdr>
        <w:top w:val="single" w:sz="4" w:space="0" w:color="auto"/>
        <w:bottom w:val="single" w:sz="4" w:space="0" w:color="auto"/>
      </w:pBdr>
      <w:spacing w:before="100" w:beforeAutospacing="1" w:after="100" w:afterAutospacing="1"/>
      <w:jc w:val="center"/>
      <w:textAlignment w:val="center"/>
    </w:pPr>
    <w:rPr>
      <w:i/>
      <w:iCs/>
    </w:rPr>
  </w:style>
  <w:style w:type="paragraph" w:customStyle="1" w:styleId="xl172">
    <w:name w:val="xl172"/>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73">
    <w:name w:val="xl173"/>
    <w:basedOn w:val="a0"/>
    <w:rsid w:val="00B30BFE"/>
    <w:pPr>
      <w:pBdr>
        <w:top w:val="single" w:sz="4" w:space="0" w:color="auto"/>
        <w:bottom w:val="single" w:sz="4" w:space="0" w:color="auto"/>
      </w:pBdr>
      <w:spacing w:before="100" w:beforeAutospacing="1" w:after="100" w:afterAutospacing="1"/>
      <w:textAlignment w:val="center"/>
    </w:pPr>
    <w:rPr>
      <w:b/>
      <w:bCs/>
    </w:rPr>
  </w:style>
  <w:style w:type="paragraph" w:customStyle="1" w:styleId="xl174">
    <w:name w:val="xl174"/>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75">
    <w:name w:val="xl175"/>
    <w:basedOn w:val="a0"/>
    <w:rsid w:val="00B30BFE"/>
    <w:pPr>
      <w:pBdr>
        <w:left w:val="single" w:sz="4" w:space="0" w:color="auto"/>
        <w:right w:val="single" w:sz="4" w:space="0" w:color="auto"/>
      </w:pBdr>
      <w:spacing w:before="100" w:beforeAutospacing="1" w:after="100" w:afterAutospacing="1"/>
      <w:jc w:val="center"/>
      <w:textAlignment w:val="center"/>
    </w:pPr>
  </w:style>
  <w:style w:type="paragraph" w:styleId="aff7">
    <w:name w:val="endnote text"/>
    <w:basedOn w:val="a0"/>
    <w:link w:val="aff8"/>
    <w:rsid w:val="00B30BFE"/>
    <w:rPr>
      <w:sz w:val="20"/>
      <w:szCs w:val="20"/>
    </w:rPr>
  </w:style>
  <w:style w:type="character" w:customStyle="1" w:styleId="aff8">
    <w:name w:val="Текст концевой сноски Знак"/>
    <w:basedOn w:val="a1"/>
    <w:link w:val="aff7"/>
    <w:rsid w:val="00B30BFE"/>
    <w:rPr>
      <w:rFonts w:ascii="Times New Roman" w:eastAsia="Times New Roman" w:hAnsi="Times New Roman" w:cs="Times New Roman"/>
      <w:sz w:val="20"/>
      <w:szCs w:val="20"/>
      <w:lang w:eastAsia="ru-RU"/>
    </w:rPr>
  </w:style>
  <w:style w:type="character" w:styleId="aff9">
    <w:name w:val="endnote reference"/>
    <w:rsid w:val="00B30BFE"/>
    <w:rPr>
      <w:vertAlign w:val="superscript"/>
    </w:rPr>
  </w:style>
  <w:style w:type="paragraph" w:styleId="af0">
    <w:name w:val="Title"/>
    <w:basedOn w:val="a0"/>
    <w:next w:val="a0"/>
    <w:link w:val="18"/>
    <w:uiPriority w:val="10"/>
    <w:qFormat/>
    <w:rsid w:val="00B30BFE"/>
    <w:pPr>
      <w:contextualSpacing/>
    </w:pPr>
    <w:rPr>
      <w:rFonts w:asciiTheme="majorHAnsi" w:eastAsiaTheme="majorEastAsia" w:hAnsiTheme="majorHAnsi" w:cstheme="majorBidi"/>
      <w:spacing w:val="-10"/>
      <w:kern w:val="28"/>
      <w:sz w:val="56"/>
      <w:szCs w:val="56"/>
    </w:rPr>
  </w:style>
  <w:style w:type="character" w:customStyle="1" w:styleId="18">
    <w:name w:val="Название Знак1"/>
    <w:basedOn w:val="a1"/>
    <w:link w:val="af0"/>
    <w:uiPriority w:val="10"/>
    <w:rsid w:val="00B30BFE"/>
    <w:rPr>
      <w:rFonts w:asciiTheme="majorHAnsi" w:eastAsiaTheme="majorEastAsia" w:hAnsiTheme="majorHAnsi" w:cstheme="majorBidi"/>
      <w:spacing w:val="-10"/>
      <w:kern w:val="28"/>
      <w:sz w:val="56"/>
      <w:szCs w:val="56"/>
      <w:lang w:eastAsia="ru-RU"/>
    </w:rPr>
  </w:style>
  <w:style w:type="character" w:customStyle="1" w:styleId="23">
    <w:name w:val="Неразрешенное упоминание2"/>
    <w:basedOn w:val="a1"/>
    <w:uiPriority w:val="99"/>
    <w:semiHidden/>
    <w:unhideWhenUsed/>
    <w:rsid w:val="00737BC5"/>
    <w:rPr>
      <w:color w:val="605E5C"/>
      <w:shd w:val="clear" w:color="auto" w:fill="E1DFDD"/>
    </w:rPr>
  </w:style>
  <w:style w:type="character" w:customStyle="1" w:styleId="34">
    <w:name w:val="Неразрешенное упоминание3"/>
    <w:basedOn w:val="a1"/>
    <w:uiPriority w:val="99"/>
    <w:semiHidden/>
    <w:unhideWhenUsed/>
    <w:rsid w:val="006322AA"/>
    <w:rPr>
      <w:color w:val="605E5C"/>
      <w:shd w:val="clear" w:color="auto" w:fill="E1DFDD"/>
    </w:rPr>
  </w:style>
  <w:style w:type="character" w:customStyle="1" w:styleId="41">
    <w:name w:val="Неразрешенное упоминание4"/>
    <w:basedOn w:val="a1"/>
    <w:uiPriority w:val="99"/>
    <w:semiHidden/>
    <w:unhideWhenUsed/>
    <w:rsid w:val="00FE5B05"/>
    <w:rPr>
      <w:color w:val="605E5C"/>
      <w:shd w:val="clear" w:color="auto" w:fill="E1DFDD"/>
    </w:rPr>
  </w:style>
  <w:style w:type="paragraph" w:customStyle="1" w:styleId="35">
    <w:name w:val="Стиль3 Знак Знак"/>
    <w:basedOn w:val="24"/>
    <w:rsid w:val="00A021FB"/>
    <w:pPr>
      <w:widowControl w:val="0"/>
      <w:tabs>
        <w:tab w:val="num" w:pos="2160"/>
      </w:tabs>
      <w:spacing w:after="0" w:line="240" w:lineRule="auto"/>
      <w:ind w:left="2160" w:hanging="360"/>
      <w:jc w:val="both"/>
    </w:pPr>
    <w:rPr>
      <w:rFonts w:eastAsia="Calibri"/>
      <w:szCs w:val="20"/>
    </w:rPr>
  </w:style>
  <w:style w:type="paragraph" w:styleId="24">
    <w:name w:val="Body Text Indent 2"/>
    <w:basedOn w:val="a0"/>
    <w:link w:val="25"/>
    <w:rsid w:val="00A021FB"/>
    <w:pPr>
      <w:spacing w:after="120" w:line="480" w:lineRule="auto"/>
      <w:ind w:left="283"/>
    </w:pPr>
  </w:style>
  <w:style w:type="character" w:customStyle="1" w:styleId="25">
    <w:name w:val="Основной текст с отступом 2 Знак"/>
    <w:basedOn w:val="a1"/>
    <w:link w:val="24"/>
    <w:rsid w:val="00A021FB"/>
    <w:rPr>
      <w:rFonts w:ascii="Times New Roman" w:eastAsia="Times New Roman" w:hAnsi="Times New Roman" w:cs="Times New Roman"/>
      <w:sz w:val="24"/>
      <w:szCs w:val="24"/>
      <w:lang w:eastAsia="ru-RU"/>
    </w:rPr>
  </w:style>
  <w:style w:type="paragraph" w:styleId="affa">
    <w:name w:val="Revision"/>
    <w:hidden/>
    <w:uiPriority w:val="99"/>
    <w:semiHidden/>
    <w:rsid w:val="00A021FB"/>
    <w:pPr>
      <w:spacing w:after="0" w:line="240" w:lineRule="auto"/>
    </w:pPr>
  </w:style>
  <w:style w:type="character" w:customStyle="1" w:styleId="js-phone-number">
    <w:name w:val="js-phone-number"/>
    <w:rsid w:val="00A46D7D"/>
  </w:style>
  <w:style w:type="character" w:customStyle="1" w:styleId="51">
    <w:name w:val="Неразрешенное упоминание5"/>
    <w:basedOn w:val="a1"/>
    <w:uiPriority w:val="99"/>
    <w:semiHidden/>
    <w:unhideWhenUsed/>
    <w:rsid w:val="00032B74"/>
    <w:rPr>
      <w:color w:val="605E5C"/>
      <w:shd w:val="clear" w:color="auto" w:fill="E1DFDD"/>
    </w:rPr>
  </w:style>
  <w:style w:type="character" w:customStyle="1" w:styleId="19">
    <w:name w:val="Гиперссылка1"/>
    <w:rsid w:val="00AF6699"/>
    <w:rPr>
      <w:color w:val="000080"/>
      <w:u w:val="single"/>
    </w:rPr>
  </w:style>
  <w:style w:type="character" w:customStyle="1" w:styleId="affb">
    <w:name w:val="Символ сноски"/>
    <w:uiPriority w:val="99"/>
    <w:unhideWhenUsed/>
    <w:qFormat/>
    <w:rsid w:val="00AF66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89561">
      <w:bodyDiv w:val="1"/>
      <w:marLeft w:val="0"/>
      <w:marRight w:val="0"/>
      <w:marTop w:val="0"/>
      <w:marBottom w:val="0"/>
      <w:divBdr>
        <w:top w:val="none" w:sz="0" w:space="0" w:color="auto"/>
        <w:left w:val="none" w:sz="0" w:space="0" w:color="auto"/>
        <w:bottom w:val="none" w:sz="0" w:space="0" w:color="auto"/>
        <w:right w:val="none" w:sz="0" w:space="0" w:color="auto"/>
      </w:divBdr>
    </w:div>
    <w:div w:id="46148336">
      <w:bodyDiv w:val="1"/>
      <w:marLeft w:val="0"/>
      <w:marRight w:val="0"/>
      <w:marTop w:val="0"/>
      <w:marBottom w:val="0"/>
      <w:divBdr>
        <w:top w:val="none" w:sz="0" w:space="0" w:color="auto"/>
        <w:left w:val="none" w:sz="0" w:space="0" w:color="auto"/>
        <w:bottom w:val="none" w:sz="0" w:space="0" w:color="auto"/>
        <w:right w:val="none" w:sz="0" w:space="0" w:color="auto"/>
      </w:divBdr>
    </w:div>
    <w:div w:id="90470668">
      <w:bodyDiv w:val="1"/>
      <w:marLeft w:val="0"/>
      <w:marRight w:val="0"/>
      <w:marTop w:val="0"/>
      <w:marBottom w:val="0"/>
      <w:divBdr>
        <w:top w:val="none" w:sz="0" w:space="0" w:color="auto"/>
        <w:left w:val="none" w:sz="0" w:space="0" w:color="auto"/>
        <w:bottom w:val="none" w:sz="0" w:space="0" w:color="auto"/>
        <w:right w:val="none" w:sz="0" w:space="0" w:color="auto"/>
      </w:divBdr>
    </w:div>
    <w:div w:id="113447692">
      <w:bodyDiv w:val="1"/>
      <w:marLeft w:val="0"/>
      <w:marRight w:val="0"/>
      <w:marTop w:val="0"/>
      <w:marBottom w:val="0"/>
      <w:divBdr>
        <w:top w:val="none" w:sz="0" w:space="0" w:color="auto"/>
        <w:left w:val="none" w:sz="0" w:space="0" w:color="auto"/>
        <w:bottom w:val="none" w:sz="0" w:space="0" w:color="auto"/>
        <w:right w:val="none" w:sz="0" w:space="0" w:color="auto"/>
      </w:divBdr>
    </w:div>
    <w:div w:id="118499484">
      <w:bodyDiv w:val="1"/>
      <w:marLeft w:val="0"/>
      <w:marRight w:val="0"/>
      <w:marTop w:val="0"/>
      <w:marBottom w:val="0"/>
      <w:divBdr>
        <w:top w:val="none" w:sz="0" w:space="0" w:color="auto"/>
        <w:left w:val="none" w:sz="0" w:space="0" w:color="auto"/>
        <w:bottom w:val="none" w:sz="0" w:space="0" w:color="auto"/>
        <w:right w:val="none" w:sz="0" w:space="0" w:color="auto"/>
      </w:divBdr>
    </w:div>
    <w:div w:id="191497473">
      <w:bodyDiv w:val="1"/>
      <w:marLeft w:val="0"/>
      <w:marRight w:val="0"/>
      <w:marTop w:val="0"/>
      <w:marBottom w:val="0"/>
      <w:divBdr>
        <w:top w:val="none" w:sz="0" w:space="0" w:color="auto"/>
        <w:left w:val="none" w:sz="0" w:space="0" w:color="auto"/>
        <w:bottom w:val="none" w:sz="0" w:space="0" w:color="auto"/>
        <w:right w:val="none" w:sz="0" w:space="0" w:color="auto"/>
      </w:divBdr>
    </w:div>
    <w:div w:id="254479444">
      <w:bodyDiv w:val="1"/>
      <w:marLeft w:val="0"/>
      <w:marRight w:val="0"/>
      <w:marTop w:val="0"/>
      <w:marBottom w:val="0"/>
      <w:divBdr>
        <w:top w:val="none" w:sz="0" w:space="0" w:color="auto"/>
        <w:left w:val="none" w:sz="0" w:space="0" w:color="auto"/>
        <w:bottom w:val="none" w:sz="0" w:space="0" w:color="auto"/>
        <w:right w:val="none" w:sz="0" w:space="0" w:color="auto"/>
      </w:divBdr>
    </w:div>
    <w:div w:id="262155632">
      <w:bodyDiv w:val="1"/>
      <w:marLeft w:val="0"/>
      <w:marRight w:val="0"/>
      <w:marTop w:val="0"/>
      <w:marBottom w:val="0"/>
      <w:divBdr>
        <w:top w:val="none" w:sz="0" w:space="0" w:color="auto"/>
        <w:left w:val="none" w:sz="0" w:space="0" w:color="auto"/>
        <w:bottom w:val="none" w:sz="0" w:space="0" w:color="auto"/>
        <w:right w:val="none" w:sz="0" w:space="0" w:color="auto"/>
      </w:divBdr>
    </w:div>
    <w:div w:id="294870826">
      <w:bodyDiv w:val="1"/>
      <w:marLeft w:val="0"/>
      <w:marRight w:val="0"/>
      <w:marTop w:val="0"/>
      <w:marBottom w:val="0"/>
      <w:divBdr>
        <w:top w:val="none" w:sz="0" w:space="0" w:color="auto"/>
        <w:left w:val="none" w:sz="0" w:space="0" w:color="auto"/>
        <w:bottom w:val="none" w:sz="0" w:space="0" w:color="auto"/>
        <w:right w:val="none" w:sz="0" w:space="0" w:color="auto"/>
      </w:divBdr>
    </w:div>
    <w:div w:id="300310937">
      <w:bodyDiv w:val="1"/>
      <w:marLeft w:val="0"/>
      <w:marRight w:val="0"/>
      <w:marTop w:val="0"/>
      <w:marBottom w:val="0"/>
      <w:divBdr>
        <w:top w:val="none" w:sz="0" w:space="0" w:color="auto"/>
        <w:left w:val="none" w:sz="0" w:space="0" w:color="auto"/>
        <w:bottom w:val="none" w:sz="0" w:space="0" w:color="auto"/>
        <w:right w:val="none" w:sz="0" w:space="0" w:color="auto"/>
      </w:divBdr>
    </w:div>
    <w:div w:id="302388629">
      <w:bodyDiv w:val="1"/>
      <w:marLeft w:val="0"/>
      <w:marRight w:val="0"/>
      <w:marTop w:val="0"/>
      <w:marBottom w:val="0"/>
      <w:divBdr>
        <w:top w:val="none" w:sz="0" w:space="0" w:color="auto"/>
        <w:left w:val="none" w:sz="0" w:space="0" w:color="auto"/>
        <w:bottom w:val="none" w:sz="0" w:space="0" w:color="auto"/>
        <w:right w:val="none" w:sz="0" w:space="0" w:color="auto"/>
      </w:divBdr>
    </w:div>
    <w:div w:id="310600807">
      <w:bodyDiv w:val="1"/>
      <w:marLeft w:val="0"/>
      <w:marRight w:val="0"/>
      <w:marTop w:val="0"/>
      <w:marBottom w:val="0"/>
      <w:divBdr>
        <w:top w:val="none" w:sz="0" w:space="0" w:color="auto"/>
        <w:left w:val="none" w:sz="0" w:space="0" w:color="auto"/>
        <w:bottom w:val="none" w:sz="0" w:space="0" w:color="auto"/>
        <w:right w:val="none" w:sz="0" w:space="0" w:color="auto"/>
      </w:divBdr>
    </w:div>
    <w:div w:id="356974992">
      <w:bodyDiv w:val="1"/>
      <w:marLeft w:val="0"/>
      <w:marRight w:val="0"/>
      <w:marTop w:val="0"/>
      <w:marBottom w:val="0"/>
      <w:divBdr>
        <w:top w:val="none" w:sz="0" w:space="0" w:color="auto"/>
        <w:left w:val="none" w:sz="0" w:space="0" w:color="auto"/>
        <w:bottom w:val="none" w:sz="0" w:space="0" w:color="auto"/>
        <w:right w:val="none" w:sz="0" w:space="0" w:color="auto"/>
      </w:divBdr>
    </w:div>
    <w:div w:id="365715236">
      <w:bodyDiv w:val="1"/>
      <w:marLeft w:val="0"/>
      <w:marRight w:val="0"/>
      <w:marTop w:val="0"/>
      <w:marBottom w:val="0"/>
      <w:divBdr>
        <w:top w:val="none" w:sz="0" w:space="0" w:color="auto"/>
        <w:left w:val="none" w:sz="0" w:space="0" w:color="auto"/>
        <w:bottom w:val="none" w:sz="0" w:space="0" w:color="auto"/>
        <w:right w:val="none" w:sz="0" w:space="0" w:color="auto"/>
      </w:divBdr>
    </w:div>
    <w:div w:id="379741982">
      <w:bodyDiv w:val="1"/>
      <w:marLeft w:val="0"/>
      <w:marRight w:val="0"/>
      <w:marTop w:val="0"/>
      <w:marBottom w:val="0"/>
      <w:divBdr>
        <w:top w:val="none" w:sz="0" w:space="0" w:color="auto"/>
        <w:left w:val="none" w:sz="0" w:space="0" w:color="auto"/>
        <w:bottom w:val="none" w:sz="0" w:space="0" w:color="auto"/>
        <w:right w:val="none" w:sz="0" w:space="0" w:color="auto"/>
      </w:divBdr>
    </w:div>
    <w:div w:id="380061400">
      <w:bodyDiv w:val="1"/>
      <w:marLeft w:val="0"/>
      <w:marRight w:val="0"/>
      <w:marTop w:val="0"/>
      <w:marBottom w:val="0"/>
      <w:divBdr>
        <w:top w:val="none" w:sz="0" w:space="0" w:color="auto"/>
        <w:left w:val="none" w:sz="0" w:space="0" w:color="auto"/>
        <w:bottom w:val="none" w:sz="0" w:space="0" w:color="auto"/>
        <w:right w:val="none" w:sz="0" w:space="0" w:color="auto"/>
      </w:divBdr>
    </w:div>
    <w:div w:id="385494714">
      <w:bodyDiv w:val="1"/>
      <w:marLeft w:val="0"/>
      <w:marRight w:val="0"/>
      <w:marTop w:val="0"/>
      <w:marBottom w:val="0"/>
      <w:divBdr>
        <w:top w:val="none" w:sz="0" w:space="0" w:color="auto"/>
        <w:left w:val="none" w:sz="0" w:space="0" w:color="auto"/>
        <w:bottom w:val="none" w:sz="0" w:space="0" w:color="auto"/>
        <w:right w:val="none" w:sz="0" w:space="0" w:color="auto"/>
      </w:divBdr>
    </w:div>
    <w:div w:id="430929953">
      <w:bodyDiv w:val="1"/>
      <w:marLeft w:val="0"/>
      <w:marRight w:val="0"/>
      <w:marTop w:val="0"/>
      <w:marBottom w:val="0"/>
      <w:divBdr>
        <w:top w:val="none" w:sz="0" w:space="0" w:color="auto"/>
        <w:left w:val="none" w:sz="0" w:space="0" w:color="auto"/>
        <w:bottom w:val="none" w:sz="0" w:space="0" w:color="auto"/>
        <w:right w:val="none" w:sz="0" w:space="0" w:color="auto"/>
      </w:divBdr>
    </w:div>
    <w:div w:id="431515322">
      <w:bodyDiv w:val="1"/>
      <w:marLeft w:val="0"/>
      <w:marRight w:val="0"/>
      <w:marTop w:val="0"/>
      <w:marBottom w:val="0"/>
      <w:divBdr>
        <w:top w:val="none" w:sz="0" w:space="0" w:color="auto"/>
        <w:left w:val="none" w:sz="0" w:space="0" w:color="auto"/>
        <w:bottom w:val="none" w:sz="0" w:space="0" w:color="auto"/>
        <w:right w:val="none" w:sz="0" w:space="0" w:color="auto"/>
      </w:divBdr>
    </w:div>
    <w:div w:id="477500648">
      <w:bodyDiv w:val="1"/>
      <w:marLeft w:val="0"/>
      <w:marRight w:val="0"/>
      <w:marTop w:val="0"/>
      <w:marBottom w:val="0"/>
      <w:divBdr>
        <w:top w:val="none" w:sz="0" w:space="0" w:color="auto"/>
        <w:left w:val="none" w:sz="0" w:space="0" w:color="auto"/>
        <w:bottom w:val="none" w:sz="0" w:space="0" w:color="auto"/>
        <w:right w:val="none" w:sz="0" w:space="0" w:color="auto"/>
      </w:divBdr>
    </w:div>
    <w:div w:id="509954920">
      <w:bodyDiv w:val="1"/>
      <w:marLeft w:val="0"/>
      <w:marRight w:val="0"/>
      <w:marTop w:val="0"/>
      <w:marBottom w:val="0"/>
      <w:divBdr>
        <w:top w:val="none" w:sz="0" w:space="0" w:color="auto"/>
        <w:left w:val="none" w:sz="0" w:space="0" w:color="auto"/>
        <w:bottom w:val="none" w:sz="0" w:space="0" w:color="auto"/>
        <w:right w:val="none" w:sz="0" w:space="0" w:color="auto"/>
      </w:divBdr>
    </w:div>
    <w:div w:id="512645702">
      <w:bodyDiv w:val="1"/>
      <w:marLeft w:val="0"/>
      <w:marRight w:val="0"/>
      <w:marTop w:val="0"/>
      <w:marBottom w:val="0"/>
      <w:divBdr>
        <w:top w:val="none" w:sz="0" w:space="0" w:color="auto"/>
        <w:left w:val="none" w:sz="0" w:space="0" w:color="auto"/>
        <w:bottom w:val="none" w:sz="0" w:space="0" w:color="auto"/>
        <w:right w:val="none" w:sz="0" w:space="0" w:color="auto"/>
      </w:divBdr>
    </w:div>
    <w:div w:id="520439570">
      <w:bodyDiv w:val="1"/>
      <w:marLeft w:val="0"/>
      <w:marRight w:val="0"/>
      <w:marTop w:val="0"/>
      <w:marBottom w:val="0"/>
      <w:divBdr>
        <w:top w:val="none" w:sz="0" w:space="0" w:color="auto"/>
        <w:left w:val="none" w:sz="0" w:space="0" w:color="auto"/>
        <w:bottom w:val="none" w:sz="0" w:space="0" w:color="auto"/>
        <w:right w:val="none" w:sz="0" w:space="0" w:color="auto"/>
      </w:divBdr>
    </w:div>
    <w:div w:id="569855017">
      <w:bodyDiv w:val="1"/>
      <w:marLeft w:val="0"/>
      <w:marRight w:val="0"/>
      <w:marTop w:val="0"/>
      <w:marBottom w:val="0"/>
      <w:divBdr>
        <w:top w:val="none" w:sz="0" w:space="0" w:color="auto"/>
        <w:left w:val="none" w:sz="0" w:space="0" w:color="auto"/>
        <w:bottom w:val="none" w:sz="0" w:space="0" w:color="auto"/>
        <w:right w:val="none" w:sz="0" w:space="0" w:color="auto"/>
      </w:divBdr>
    </w:div>
    <w:div w:id="608395708">
      <w:bodyDiv w:val="1"/>
      <w:marLeft w:val="0"/>
      <w:marRight w:val="0"/>
      <w:marTop w:val="0"/>
      <w:marBottom w:val="0"/>
      <w:divBdr>
        <w:top w:val="none" w:sz="0" w:space="0" w:color="auto"/>
        <w:left w:val="none" w:sz="0" w:space="0" w:color="auto"/>
        <w:bottom w:val="none" w:sz="0" w:space="0" w:color="auto"/>
        <w:right w:val="none" w:sz="0" w:space="0" w:color="auto"/>
      </w:divBdr>
    </w:div>
    <w:div w:id="627784129">
      <w:bodyDiv w:val="1"/>
      <w:marLeft w:val="0"/>
      <w:marRight w:val="0"/>
      <w:marTop w:val="0"/>
      <w:marBottom w:val="0"/>
      <w:divBdr>
        <w:top w:val="none" w:sz="0" w:space="0" w:color="auto"/>
        <w:left w:val="none" w:sz="0" w:space="0" w:color="auto"/>
        <w:bottom w:val="none" w:sz="0" w:space="0" w:color="auto"/>
        <w:right w:val="none" w:sz="0" w:space="0" w:color="auto"/>
      </w:divBdr>
    </w:div>
    <w:div w:id="642932213">
      <w:bodyDiv w:val="1"/>
      <w:marLeft w:val="0"/>
      <w:marRight w:val="0"/>
      <w:marTop w:val="0"/>
      <w:marBottom w:val="0"/>
      <w:divBdr>
        <w:top w:val="none" w:sz="0" w:space="0" w:color="auto"/>
        <w:left w:val="none" w:sz="0" w:space="0" w:color="auto"/>
        <w:bottom w:val="none" w:sz="0" w:space="0" w:color="auto"/>
        <w:right w:val="none" w:sz="0" w:space="0" w:color="auto"/>
      </w:divBdr>
    </w:div>
    <w:div w:id="677662342">
      <w:bodyDiv w:val="1"/>
      <w:marLeft w:val="0"/>
      <w:marRight w:val="0"/>
      <w:marTop w:val="0"/>
      <w:marBottom w:val="0"/>
      <w:divBdr>
        <w:top w:val="none" w:sz="0" w:space="0" w:color="auto"/>
        <w:left w:val="none" w:sz="0" w:space="0" w:color="auto"/>
        <w:bottom w:val="none" w:sz="0" w:space="0" w:color="auto"/>
        <w:right w:val="none" w:sz="0" w:space="0" w:color="auto"/>
      </w:divBdr>
    </w:div>
    <w:div w:id="700785723">
      <w:bodyDiv w:val="1"/>
      <w:marLeft w:val="0"/>
      <w:marRight w:val="0"/>
      <w:marTop w:val="0"/>
      <w:marBottom w:val="0"/>
      <w:divBdr>
        <w:top w:val="none" w:sz="0" w:space="0" w:color="auto"/>
        <w:left w:val="none" w:sz="0" w:space="0" w:color="auto"/>
        <w:bottom w:val="none" w:sz="0" w:space="0" w:color="auto"/>
        <w:right w:val="none" w:sz="0" w:space="0" w:color="auto"/>
      </w:divBdr>
    </w:div>
    <w:div w:id="703217862">
      <w:bodyDiv w:val="1"/>
      <w:marLeft w:val="0"/>
      <w:marRight w:val="0"/>
      <w:marTop w:val="0"/>
      <w:marBottom w:val="0"/>
      <w:divBdr>
        <w:top w:val="none" w:sz="0" w:space="0" w:color="auto"/>
        <w:left w:val="none" w:sz="0" w:space="0" w:color="auto"/>
        <w:bottom w:val="none" w:sz="0" w:space="0" w:color="auto"/>
        <w:right w:val="none" w:sz="0" w:space="0" w:color="auto"/>
      </w:divBdr>
    </w:div>
    <w:div w:id="715278587">
      <w:bodyDiv w:val="1"/>
      <w:marLeft w:val="0"/>
      <w:marRight w:val="0"/>
      <w:marTop w:val="0"/>
      <w:marBottom w:val="0"/>
      <w:divBdr>
        <w:top w:val="none" w:sz="0" w:space="0" w:color="auto"/>
        <w:left w:val="none" w:sz="0" w:space="0" w:color="auto"/>
        <w:bottom w:val="none" w:sz="0" w:space="0" w:color="auto"/>
        <w:right w:val="none" w:sz="0" w:space="0" w:color="auto"/>
      </w:divBdr>
    </w:div>
    <w:div w:id="816411554">
      <w:bodyDiv w:val="1"/>
      <w:marLeft w:val="0"/>
      <w:marRight w:val="0"/>
      <w:marTop w:val="0"/>
      <w:marBottom w:val="0"/>
      <w:divBdr>
        <w:top w:val="none" w:sz="0" w:space="0" w:color="auto"/>
        <w:left w:val="none" w:sz="0" w:space="0" w:color="auto"/>
        <w:bottom w:val="none" w:sz="0" w:space="0" w:color="auto"/>
        <w:right w:val="none" w:sz="0" w:space="0" w:color="auto"/>
      </w:divBdr>
    </w:div>
    <w:div w:id="822310257">
      <w:bodyDiv w:val="1"/>
      <w:marLeft w:val="0"/>
      <w:marRight w:val="0"/>
      <w:marTop w:val="0"/>
      <w:marBottom w:val="0"/>
      <w:divBdr>
        <w:top w:val="none" w:sz="0" w:space="0" w:color="auto"/>
        <w:left w:val="none" w:sz="0" w:space="0" w:color="auto"/>
        <w:bottom w:val="none" w:sz="0" w:space="0" w:color="auto"/>
        <w:right w:val="none" w:sz="0" w:space="0" w:color="auto"/>
      </w:divBdr>
    </w:div>
    <w:div w:id="822702577">
      <w:bodyDiv w:val="1"/>
      <w:marLeft w:val="0"/>
      <w:marRight w:val="0"/>
      <w:marTop w:val="0"/>
      <w:marBottom w:val="0"/>
      <w:divBdr>
        <w:top w:val="none" w:sz="0" w:space="0" w:color="auto"/>
        <w:left w:val="none" w:sz="0" w:space="0" w:color="auto"/>
        <w:bottom w:val="none" w:sz="0" w:space="0" w:color="auto"/>
        <w:right w:val="none" w:sz="0" w:space="0" w:color="auto"/>
      </w:divBdr>
    </w:div>
    <w:div w:id="830607694">
      <w:bodyDiv w:val="1"/>
      <w:marLeft w:val="0"/>
      <w:marRight w:val="0"/>
      <w:marTop w:val="0"/>
      <w:marBottom w:val="0"/>
      <w:divBdr>
        <w:top w:val="none" w:sz="0" w:space="0" w:color="auto"/>
        <w:left w:val="none" w:sz="0" w:space="0" w:color="auto"/>
        <w:bottom w:val="none" w:sz="0" w:space="0" w:color="auto"/>
        <w:right w:val="none" w:sz="0" w:space="0" w:color="auto"/>
      </w:divBdr>
    </w:div>
    <w:div w:id="831868019">
      <w:bodyDiv w:val="1"/>
      <w:marLeft w:val="0"/>
      <w:marRight w:val="0"/>
      <w:marTop w:val="0"/>
      <w:marBottom w:val="0"/>
      <w:divBdr>
        <w:top w:val="none" w:sz="0" w:space="0" w:color="auto"/>
        <w:left w:val="none" w:sz="0" w:space="0" w:color="auto"/>
        <w:bottom w:val="none" w:sz="0" w:space="0" w:color="auto"/>
        <w:right w:val="none" w:sz="0" w:space="0" w:color="auto"/>
      </w:divBdr>
    </w:div>
    <w:div w:id="833835596">
      <w:bodyDiv w:val="1"/>
      <w:marLeft w:val="0"/>
      <w:marRight w:val="0"/>
      <w:marTop w:val="0"/>
      <w:marBottom w:val="0"/>
      <w:divBdr>
        <w:top w:val="none" w:sz="0" w:space="0" w:color="auto"/>
        <w:left w:val="none" w:sz="0" w:space="0" w:color="auto"/>
        <w:bottom w:val="none" w:sz="0" w:space="0" w:color="auto"/>
        <w:right w:val="none" w:sz="0" w:space="0" w:color="auto"/>
      </w:divBdr>
    </w:div>
    <w:div w:id="855386334">
      <w:bodyDiv w:val="1"/>
      <w:marLeft w:val="0"/>
      <w:marRight w:val="0"/>
      <w:marTop w:val="0"/>
      <w:marBottom w:val="0"/>
      <w:divBdr>
        <w:top w:val="none" w:sz="0" w:space="0" w:color="auto"/>
        <w:left w:val="none" w:sz="0" w:space="0" w:color="auto"/>
        <w:bottom w:val="none" w:sz="0" w:space="0" w:color="auto"/>
        <w:right w:val="none" w:sz="0" w:space="0" w:color="auto"/>
      </w:divBdr>
    </w:div>
    <w:div w:id="865867081">
      <w:bodyDiv w:val="1"/>
      <w:marLeft w:val="0"/>
      <w:marRight w:val="0"/>
      <w:marTop w:val="0"/>
      <w:marBottom w:val="0"/>
      <w:divBdr>
        <w:top w:val="none" w:sz="0" w:space="0" w:color="auto"/>
        <w:left w:val="none" w:sz="0" w:space="0" w:color="auto"/>
        <w:bottom w:val="none" w:sz="0" w:space="0" w:color="auto"/>
        <w:right w:val="none" w:sz="0" w:space="0" w:color="auto"/>
      </w:divBdr>
    </w:div>
    <w:div w:id="882911284">
      <w:bodyDiv w:val="1"/>
      <w:marLeft w:val="0"/>
      <w:marRight w:val="0"/>
      <w:marTop w:val="0"/>
      <w:marBottom w:val="0"/>
      <w:divBdr>
        <w:top w:val="none" w:sz="0" w:space="0" w:color="auto"/>
        <w:left w:val="none" w:sz="0" w:space="0" w:color="auto"/>
        <w:bottom w:val="none" w:sz="0" w:space="0" w:color="auto"/>
        <w:right w:val="none" w:sz="0" w:space="0" w:color="auto"/>
      </w:divBdr>
    </w:div>
    <w:div w:id="897857060">
      <w:bodyDiv w:val="1"/>
      <w:marLeft w:val="0"/>
      <w:marRight w:val="0"/>
      <w:marTop w:val="0"/>
      <w:marBottom w:val="0"/>
      <w:divBdr>
        <w:top w:val="none" w:sz="0" w:space="0" w:color="auto"/>
        <w:left w:val="none" w:sz="0" w:space="0" w:color="auto"/>
        <w:bottom w:val="none" w:sz="0" w:space="0" w:color="auto"/>
        <w:right w:val="none" w:sz="0" w:space="0" w:color="auto"/>
      </w:divBdr>
    </w:div>
    <w:div w:id="948438035">
      <w:bodyDiv w:val="1"/>
      <w:marLeft w:val="0"/>
      <w:marRight w:val="0"/>
      <w:marTop w:val="0"/>
      <w:marBottom w:val="0"/>
      <w:divBdr>
        <w:top w:val="none" w:sz="0" w:space="0" w:color="auto"/>
        <w:left w:val="none" w:sz="0" w:space="0" w:color="auto"/>
        <w:bottom w:val="none" w:sz="0" w:space="0" w:color="auto"/>
        <w:right w:val="none" w:sz="0" w:space="0" w:color="auto"/>
      </w:divBdr>
    </w:div>
    <w:div w:id="962537895">
      <w:bodyDiv w:val="1"/>
      <w:marLeft w:val="0"/>
      <w:marRight w:val="0"/>
      <w:marTop w:val="0"/>
      <w:marBottom w:val="0"/>
      <w:divBdr>
        <w:top w:val="none" w:sz="0" w:space="0" w:color="auto"/>
        <w:left w:val="none" w:sz="0" w:space="0" w:color="auto"/>
        <w:bottom w:val="none" w:sz="0" w:space="0" w:color="auto"/>
        <w:right w:val="none" w:sz="0" w:space="0" w:color="auto"/>
      </w:divBdr>
    </w:div>
    <w:div w:id="985743992">
      <w:bodyDiv w:val="1"/>
      <w:marLeft w:val="0"/>
      <w:marRight w:val="0"/>
      <w:marTop w:val="0"/>
      <w:marBottom w:val="0"/>
      <w:divBdr>
        <w:top w:val="none" w:sz="0" w:space="0" w:color="auto"/>
        <w:left w:val="none" w:sz="0" w:space="0" w:color="auto"/>
        <w:bottom w:val="none" w:sz="0" w:space="0" w:color="auto"/>
        <w:right w:val="none" w:sz="0" w:space="0" w:color="auto"/>
      </w:divBdr>
    </w:div>
    <w:div w:id="999037553">
      <w:bodyDiv w:val="1"/>
      <w:marLeft w:val="0"/>
      <w:marRight w:val="0"/>
      <w:marTop w:val="0"/>
      <w:marBottom w:val="0"/>
      <w:divBdr>
        <w:top w:val="none" w:sz="0" w:space="0" w:color="auto"/>
        <w:left w:val="none" w:sz="0" w:space="0" w:color="auto"/>
        <w:bottom w:val="none" w:sz="0" w:space="0" w:color="auto"/>
        <w:right w:val="none" w:sz="0" w:space="0" w:color="auto"/>
      </w:divBdr>
    </w:div>
    <w:div w:id="1036782046">
      <w:bodyDiv w:val="1"/>
      <w:marLeft w:val="0"/>
      <w:marRight w:val="0"/>
      <w:marTop w:val="0"/>
      <w:marBottom w:val="0"/>
      <w:divBdr>
        <w:top w:val="none" w:sz="0" w:space="0" w:color="auto"/>
        <w:left w:val="none" w:sz="0" w:space="0" w:color="auto"/>
        <w:bottom w:val="none" w:sz="0" w:space="0" w:color="auto"/>
        <w:right w:val="none" w:sz="0" w:space="0" w:color="auto"/>
      </w:divBdr>
    </w:div>
    <w:div w:id="1056590537">
      <w:bodyDiv w:val="1"/>
      <w:marLeft w:val="0"/>
      <w:marRight w:val="0"/>
      <w:marTop w:val="0"/>
      <w:marBottom w:val="0"/>
      <w:divBdr>
        <w:top w:val="none" w:sz="0" w:space="0" w:color="auto"/>
        <w:left w:val="none" w:sz="0" w:space="0" w:color="auto"/>
        <w:bottom w:val="none" w:sz="0" w:space="0" w:color="auto"/>
        <w:right w:val="none" w:sz="0" w:space="0" w:color="auto"/>
      </w:divBdr>
    </w:div>
    <w:div w:id="1124809664">
      <w:bodyDiv w:val="1"/>
      <w:marLeft w:val="0"/>
      <w:marRight w:val="0"/>
      <w:marTop w:val="0"/>
      <w:marBottom w:val="0"/>
      <w:divBdr>
        <w:top w:val="none" w:sz="0" w:space="0" w:color="auto"/>
        <w:left w:val="none" w:sz="0" w:space="0" w:color="auto"/>
        <w:bottom w:val="none" w:sz="0" w:space="0" w:color="auto"/>
        <w:right w:val="none" w:sz="0" w:space="0" w:color="auto"/>
      </w:divBdr>
    </w:div>
    <w:div w:id="1157457038">
      <w:bodyDiv w:val="1"/>
      <w:marLeft w:val="0"/>
      <w:marRight w:val="0"/>
      <w:marTop w:val="0"/>
      <w:marBottom w:val="0"/>
      <w:divBdr>
        <w:top w:val="none" w:sz="0" w:space="0" w:color="auto"/>
        <w:left w:val="none" w:sz="0" w:space="0" w:color="auto"/>
        <w:bottom w:val="none" w:sz="0" w:space="0" w:color="auto"/>
        <w:right w:val="none" w:sz="0" w:space="0" w:color="auto"/>
      </w:divBdr>
    </w:div>
    <w:div w:id="1175607671">
      <w:bodyDiv w:val="1"/>
      <w:marLeft w:val="0"/>
      <w:marRight w:val="0"/>
      <w:marTop w:val="0"/>
      <w:marBottom w:val="0"/>
      <w:divBdr>
        <w:top w:val="none" w:sz="0" w:space="0" w:color="auto"/>
        <w:left w:val="none" w:sz="0" w:space="0" w:color="auto"/>
        <w:bottom w:val="none" w:sz="0" w:space="0" w:color="auto"/>
        <w:right w:val="none" w:sz="0" w:space="0" w:color="auto"/>
      </w:divBdr>
    </w:div>
    <w:div w:id="1212183197">
      <w:bodyDiv w:val="1"/>
      <w:marLeft w:val="0"/>
      <w:marRight w:val="0"/>
      <w:marTop w:val="0"/>
      <w:marBottom w:val="0"/>
      <w:divBdr>
        <w:top w:val="none" w:sz="0" w:space="0" w:color="auto"/>
        <w:left w:val="none" w:sz="0" w:space="0" w:color="auto"/>
        <w:bottom w:val="none" w:sz="0" w:space="0" w:color="auto"/>
        <w:right w:val="none" w:sz="0" w:space="0" w:color="auto"/>
      </w:divBdr>
    </w:div>
    <w:div w:id="1233808708">
      <w:bodyDiv w:val="1"/>
      <w:marLeft w:val="0"/>
      <w:marRight w:val="0"/>
      <w:marTop w:val="0"/>
      <w:marBottom w:val="0"/>
      <w:divBdr>
        <w:top w:val="none" w:sz="0" w:space="0" w:color="auto"/>
        <w:left w:val="none" w:sz="0" w:space="0" w:color="auto"/>
        <w:bottom w:val="none" w:sz="0" w:space="0" w:color="auto"/>
        <w:right w:val="none" w:sz="0" w:space="0" w:color="auto"/>
      </w:divBdr>
    </w:div>
    <w:div w:id="1245185560">
      <w:bodyDiv w:val="1"/>
      <w:marLeft w:val="0"/>
      <w:marRight w:val="0"/>
      <w:marTop w:val="0"/>
      <w:marBottom w:val="0"/>
      <w:divBdr>
        <w:top w:val="none" w:sz="0" w:space="0" w:color="auto"/>
        <w:left w:val="none" w:sz="0" w:space="0" w:color="auto"/>
        <w:bottom w:val="none" w:sz="0" w:space="0" w:color="auto"/>
        <w:right w:val="none" w:sz="0" w:space="0" w:color="auto"/>
      </w:divBdr>
    </w:div>
    <w:div w:id="1250429523">
      <w:bodyDiv w:val="1"/>
      <w:marLeft w:val="0"/>
      <w:marRight w:val="0"/>
      <w:marTop w:val="0"/>
      <w:marBottom w:val="0"/>
      <w:divBdr>
        <w:top w:val="none" w:sz="0" w:space="0" w:color="auto"/>
        <w:left w:val="none" w:sz="0" w:space="0" w:color="auto"/>
        <w:bottom w:val="none" w:sz="0" w:space="0" w:color="auto"/>
        <w:right w:val="none" w:sz="0" w:space="0" w:color="auto"/>
      </w:divBdr>
    </w:div>
    <w:div w:id="1285620270">
      <w:bodyDiv w:val="1"/>
      <w:marLeft w:val="0"/>
      <w:marRight w:val="0"/>
      <w:marTop w:val="0"/>
      <w:marBottom w:val="0"/>
      <w:divBdr>
        <w:top w:val="none" w:sz="0" w:space="0" w:color="auto"/>
        <w:left w:val="none" w:sz="0" w:space="0" w:color="auto"/>
        <w:bottom w:val="none" w:sz="0" w:space="0" w:color="auto"/>
        <w:right w:val="none" w:sz="0" w:space="0" w:color="auto"/>
      </w:divBdr>
    </w:div>
    <w:div w:id="1352999587">
      <w:bodyDiv w:val="1"/>
      <w:marLeft w:val="0"/>
      <w:marRight w:val="0"/>
      <w:marTop w:val="0"/>
      <w:marBottom w:val="0"/>
      <w:divBdr>
        <w:top w:val="none" w:sz="0" w:space="0" w:color="auto"/>
        <w:left w:val="none" w:sz="0" w:space="0" w:color="auto"/>
        <w:bottom w:val="none" w:sz="0" w:space="0" w:color="auto"/>
        <w:right w:val="none" w:sz="0" w:space="0" w:color="auto"/>
      </w:divBdr>
    </w:div>
    <w:div w:id="1386683145">
      <w:bodyDiv w:val="1"/>
      <w:marLeft w:val="0"/>
      <w:marRight w:val="0"/>
      <w:marTop w:val="0"/>
      <w:marBottom w:val="0"/>
      <w:divBdr>
        <w:top w:val="none" w:sz="0" w:space="0" w:color="auto"/>
        <w:left w:val="none" w:sz="0" w:space="0" w:color="auto"/>
        <w:bottom w:val="none" w:sz="0" w:space="0" w:color="auto"/>
        <w:right w:val="none" w:sz="0" w:space="0" w:color="auto"/>
      </w:divBdr>
    </w:div>
    <w:div w:id="1396010152">
      <w:bodyDiv w:val="1"/>
      <w:marLeft w:val="0"/>
      <w:marRight w:val="0"/>
      <w:marTop w:val="0"/>
      <w:marBottom w:val="0"/>
      <w:divBdr>
        <w:top w:val="none" w:sz="0" w:space="0" w:color="auto"/>
        <w:left w:val="none" w:sz="0" w:space="0" w:color="auto"/>
        <w:bottom w:val="none" w:sz="0" w:space="0" w:color="auto"/>
        <w:right w:val="none" w:sz="0" w:space="0" w:color="auto"/>
      </w:divBdr>
    </w:div>
    <w:div w:id="1424761206">
      <w:bodyDiv w:val="1"/>
      <w:marLeft w:val="0"/>
      <w:marRight w:val="0"/>
      <w:marTop w:val="0"/>
      <w:marBottom w:val="0"/>
      <w:divBdr>
        <w:top w:val="none" w:sz="0" w:space="0" w:color="auto"/>
        <w:left w:val="none" w:sz="0" w:space="0" w:color="auto"/>
        <w:bottom w:val="none" w:sz="0" w:space="0" w:color="auto"/>
        <w:right w:val="none" w:sz="0" w:space="0" w:color="auto"/>
      </w:divBdr>
    </w:div>
    <w:div w:id="1440681559">
      <w:bodyDiv w:val="1"/>
      <w:marLeft w:val="0"/>
      <w:marRight w:val="0"/>
      <w:marTop w:val="0"/>
      <w:marBottom w:val="0"/>
      <w:divBdr>
        <w:top w:val="none" w:sz="0" w:space="0" w:color="auto"/>
        <w:left w:val="none" w:sz="0" w:space="0" w:color="auto"/>
        <w:bottom w:val="none" w:sz="0" w:space="0" w:color="auto"/>
        <w:right w:val="none" w:sz="0" w:space="0" w:color="auto"/>
      </w:divBdr>
    </w:div>
    <w:div w:id="1451125349">
      <w:bodyDiv w:val="1"/>
      <w:marLeft w:val="0"/>
      <w:marRight w:val="0"/>
      <w:marTop w:val="0"/>
      <w:marBottom w:val="0"/>
      <w:divBdr>
        <w:top w:val="none" w:sz="0" w:space="0" w:color="auto"/>
        <w:left w:val="none" w:sz="0" w:space="0" w:color="auto"/>
        <w:bottom w:val="none" w:sz="0" w:space="0" w:color="auto"/>
        <w:right w:val="none" w:sz="0" w:space="0" w:color="auto"/>
      </w:divBdr>
    </w:div>
    <w:div w:id="1476409140">
      <w:bodyDiv w:val="1"/>
      <w:marLeft w:val="0"/>
      <w:marRight w:val="0"/>
      <w:marTop w:val="0"/>
      <w:marBottom w:val="0"/>
      <w:divBdr>
        <w:top w:val="none" w:sz="0" w:space="0" w:color="auto"/>
        <w:left w:val="none" w:sz="0" w:space="0" w:color="auto"/>
        <w:bottom w:val="none" w:sz="0" w:space="0" w:color="auto"/>
        <w:right w:val="none" w:sz="0" w:space="0" w:color="auto"/>
      </w:divBdr>
    </w:div>
    <w:div w:id="1480346432">
      <w:bodyDiv w:val="1"/>
      <w:marLeft w:val="0"/>
      <w:marRight w:val="0"/>
      <w:marTop w:val="0"/>
      <w:marBottom w:val="0"/>
      <w:divBdr>
        <w:top w:val="none" w:sz="0" w:space="0" w:color="auto"/>
        <w:left w:val="none" w:sz="0" w:space="0" w:color="auto"/>
        <w:bottom w:val="none" w:sz="0" w:space="0" w:color="auto"/>
        <w:right w:val="none" w:sz="0" w:space="0" w:color="auto"/>
      </w:divBdr>
    </w:div>
    <w:div w:id="1533303327">
      <w:bodyDiv w:val="1"/>
      <w:marLeft w:val="0"/>
      <w:marRight w:val="0"/>
      <w:marTop w:val="0"/>
      <w:marBottom w:val="0"/>
      <w:divBdr>
        <w:top w:val="none" w:sz="0" w:space="0" w:color="auto"/>
        <w:left w:val="none" w:sz="0" w:space="0" w:color="auto"/>
        <w:bottom w:val="none" w:sz="0" w:space="0" w:color="auto"/>
        <w:right w:val="none" w:sz="0" w:space="0" w:color="auto"/>
      </w:divBdr>
    </w:div>
    <w:div w:id="1565723000">
      <w:bodyDiv w:val="1"/>
      <w:marLeft w:val="0"/>
      <w:marRight w:val="0"/>
      <w:marTop w:val="0"/>
      <w:marBottom w:val="0"/>
      <w:divBdr>
        <w:top w:val="none" w:sz="0" w:space="0" w:color="auto"/>
        <w:left w:val="none" w:sz="0" w:space="0" w:color="auto"/>
        <w:bottom w:val="none" w:sz="0" w:space="0" w:color="auto"/>
        <w:right w:val="none" w:sz="0" w:space="0" w:color="auto"/>
      </w:divBdr>
    </w:div>
    <w:div w:id="1584486753">
      <w:bodyDiv w:val="1"/>
      <w:marLeft w:val="0"/>
      <w:marRight w:val="0"/>
      <w:marTop w:val="0"/>
      <w:marBottom w:val="0"/>
      <w:divBdr>
        <w:top w:val="none" w:sz="0" w:space="0" w:color="auto"/>
        <w:left w:val="none" w:sz="0" w:space="0" w:color="auto"/>
        <w:bottom w:val="none" w:sz="0" w:space="0" w:color="auto"/>
        <w:right w:val="none" w:sz="0" w:space="0" w:color="auto"/>
      </w:divBdr>
    </w:div>
    <w:div w:id="1595087456">
      <w:bodyDiv w:val="1"/>
      <w:marLeft w:val="0"/>
      <w:marRight w:val="0"/>
      <w:marTop w:val="0"/>
      <w:marBottom w:val="0"/>
      <w:divBdr>
        <w:top w:val="none" w:sz="0" w:space="0" w:color="auto"/>
        <w:left w:val="none" w:sz="0" w:space="0" w:color="auto"/>
        <w:bottom w:val="none" w:sz="0" w:space="0" w:color="auto"/>
        <w:right w:val="none" w:sz="0" w:space="0" w:color="auto"/>
      </w:divBdr>
    </w:div>
    <w:div w:id="1595287083">
      <w:bodyDiv w:val="1"/>
      <w:marLeft w:val="0"/>
      <w:marRight w:val="0"/>
      <w:marTop w:val="0"/>
      <w:marBottom w:val="0"/>
      <w:divBdr>
        <w:top w:val="none" w:sz="0" w:space="0" w:color="auto"/>
        <w:left w:val="none" w:sz="0" w:space="0" w:color="auto"/>
        <w:bottom w:val="none" w:sz="0" w:space="0" w:color="auto"/>
        <w:right w:val="none" w:sz="0" w:space="0" w:color="auto"/>
      </w:divBdr>
    </w:div>
    <w:div w:id="1598443471">
      <w:bodyDiv w:val="1"/>
      <w:marLeft w:val="0"/>
      <w:marRight w:val="0"/>
      <w:marTop w:val="0"/>
      <w:marBottom w:val="0"/>
      <w:divBdr>
        <w:top w:val="none" w:sz="0" w:space="0" w:color="auto"/>
        <w:left w:val="none" w:sz="0" w:space="0" w:color="auto"/>
        <w:bottom w:val="none" w:sz="0" w:space="0" w:color="auto"/>
        <w:right w:val="none" w:sz="0" w:space="0" w:color="auto"/>
      </w:divBdr>
    </w:div>
    <w:div w:id="1613125964">
      <w:bodyDiv w:val="1"/>
      <w:marLeft w:val="0"/>
      <w:marRight w:val="0"/>
      <w:marTop w:val="0"/>
      <w:marBottom w:val="0"/>
      <w:divBdr>
        <w:top w:val="none" w:sz="0" w:space="0" w:color="auto"/>
        <w:left w:val="none" w:sz="0" w:space="0" w:color="auto"/>
        <w:bottom w:val="none" w:sz="0" w:space="0" w:color="auto"/>
        <w:right w:val="none" w:sz="0" w:space="0" w:color="auto"/>
      </w:divBdr>
    </w:div>
    <w:div w:id="1621110790">
      <w:bodyDiv w:val="1"/>
      <w:marLeft w:val="0"/>
      <w:marRight w:val="0"/>
      <w:marTop w:val="0"/>
      <w:marBottom w:val="0"/>
      <w:divBdr>
        <w:top w:val="none" w:sz="0" w:space="0" w:color="auto"/>
        <w:left w:val="none" w:sz="0" w:space="0" w:color="auto"/>
        <w:bottom w:val="none" w:sz="0" w:space="0" w:color="auto"/>
        <w:right w:val="none" w:sz="0" w:space="0" w:color="auto"/>
      </w:divBdr>
    </w:div>
    <w:div w:id="1624071840">
      <w:bodyDiv w:val="1"/>
      <w:marLeft w:val="0"/>
      <w:marRight w:val="0"/>
      <w:marTop w:val="0"/>
      <w:marBottom w:val="0"/>
      <w:divBdr>
        <w:top w:val="none" w:sz="0" w:space="0" w:color="auto"/>
        <w:left w:val="none" w:sz="0" w:space="0" w:color="auto"/>
        <w:bottom w:val="none" w:sz="0" w:space="0" w:color="auto"/>
        <w:right w:val="none" w:sz="0" w:space="0" w:color="auto"/>
      </w:divBdr>
    </w:div>
    <w:div w:id="1645155097">
      <w:bodyDiv w:val="1"/>
      <w:marLeft w:val="0"/>
      <w:marRight w:val="0"/>
      <w:marTop w:val="0"/>
      <w:marBottom w:val="0"/>
      <w:divBdr>
        <w:top w:val="none" w:sz="0" w:space="0" w:color="auto"/>
        <w:left w:val="none" w:sz="0" w:space="0" w:color="auto"/>
        <w:bottom w:val="none" w:sz="0" w:space="0" w:color="auto"/>
        <w:right w:val="none" w:sz="0" w:space="0" w:color="auto"/>
      </w:divBdr>
    </w:div>
    <w:div w:id="1664746317">
      <w:bodyDiv w:val="1"/>
      <w:marLeft w:val="0"/>
      <w:marRight w:val="0"/>
      <w:marTop w:val="0"/>
      <w:marBottom w:val="0"/>
      <w:divBdr>
        <w:top w:val="none" w:sz="0" w:space="0" w:color="auto"/>
        <w:left w:val="none" w:sz="0" w:space="0" w:color="auto"/>
        <w:bottom w:val="none" w:sz="0" w:space="0" w:color="auto"/>
        <w:right w:val="none" w:sz="0" w:space="0" w:color="auto"/>
      </w:divBdr>
    </w:div>
    <w:div w:id="1671443141">
      <w:bodyDiv w:val="1"/>
      <w:marLeft w:val="0"/>
      <w:marRight w:val="0"/>
      <w:marTop w:val="0"/>
      <w:marBottom w:val="0"/>
      <w:divBdr>
        <w:top w:val="none" w:sz="0" w:space="0" w:color="auto"/>
        <w:left w:val="none" w:sz="0" w:space="0" w:color="auto"/>
        <w:bottom w:val="none" w:sz="0" w:space="0" w:color="auto"/>
        <w:right w:val="none" w:sz="0" w:space="0" w:color="auto"/>
      </w:divBdr>
    </w:div>
    <w:div w:id="1697383571">
      <w:bodyDiv w:val="1"/>
      <w:marLeft w:val="0"/>
      <w:marRight w:val="0"/>
      <w:marTop w:val="0"/>
      <w:marBottom w:val="0"/>
      <w:divBdr>
        <w:top w:val="none" w:sz="0" w:space="0" w:color="auto"/>
        <w:left w:val="none" w:sz="0" w:space="0" w:color="auto"/>
        <w:bottom w:val="none" w:sz="0" w:space="0" w:color="auto"/>
        <w:right w:val="none" w:sz="0" w:space="0" w:color="auto"/>
      </w:divBdr>
    </w:div>
    <w:div w:id="1717506153">
      <w:bodyDiv w:val="1"/>
      <w:marLeft w:val="0"/>
      <w:marRight w:val="0"/>
      <w:marTop w:val="0"/>
      <w:marBottom w:val="0"/>
      <w:divBdr>
        <w:top w:val="none" w:sz="0" w:space="0" w:color="auto"/>
        <w:left w:val="none" w:sz="0" w:space="0" w:color="auto"/>
        <w:bottom w:val="none" w:sz="0" w:space="0" w:color="auto"/>
        <w:right w:val="none" w:sz="0" w:space="0" w:color="auto"/>
      </w:divBdr>
    </w:div>
    <w:div w:id="1737973015">
      <w:bodyDiv w:val="1"/>
      <w:marLeft w:val="0"/>
      <w:marRight w:val="0"/>
      <w:marTop w:val="0"/>
      <w:marBottom w:val="0"/>
      <w:divBdr>
        <w:top w:val="none" w:sz="0" w:space="0" w:color="auto"/>
        <w:left w:val="none" w:sz="0" w:space="0" w:color="auto"/>
        <w:bottom w:val="none" w:sz="0" w:space="0" w:color="auto"/>
        <w:right w:val="none" w:sz="0" w:space="0" w:color="auto"/>
      </w:divBdr>
    </w:div>
    <w:div w:id="1741832382">
      <w:bodyDiv w:val="1"/>
      <w:marLeft w:val="0"/>
      <w:marRight w:val="0"/>
      <w:marTop w:val="0"/>
      <w:marBottom w:val="0"/>
      <w:divBdr>
        <w:top w:val="none" w:sz="0" w:space="0" w:color="auto"/>
        <w:left w:val="none" w:sz="0" w:space="0" w:color="auto"/>
        <w:bottom w:val="none" w:sz="0" w:space="0" w:color="auto"/>
        <w:right w:val="none" w:sz="0" w:space="0" w:color="auto"/>
      </w:divBdr>
    </w:div>
    <w:div w:id="1746217709">
      <w:bodyDiv w:val="1"/>
      <w:marLeft w:val="0"/>
      <w:marRight w:val="0"/>
      <w:marTop w:val="0"/>
      <w:marBottom w:val="0"/>
      <w:divBdr>
        <w:top w:val="none" w:sz="0" w:space="0" w:color="auto"/>
        <w:left w:val="none" w:sz="0" w:space="0" w:color="auto"/>
        <w:bottom w:val="none" w:sz="0" w:space="0" w:color="auto"/>
        <w:right w:val="none" w:sz="0" w:space="0" w:color="auto"/>
      </w:divBdr>
    </w:div>
    <w:div w:id="1749695200">
      <w:bodyDiv w:val="1"/>
      <w:marLeft w:val="0"/>
      <w:marRight w:val="0"/>
      <w:marTop w:val="0"/>
      <w:marBottom w:val="0"/>
      <w:divBdr>
        <w:top w:val="none" w:sz="0" w:space="0" w:color="auto"/>
        <w:left w:val="none" w:sz="0" w:space="0" w:color="auto"/>
        <w:bottom w:val="none" w:sz="0" w:space="0" w:color="auto"/>
        <w:right w:val="none" w:sz="0" w:space="0" w:color="auto"/>
      </w:divBdr>
    </w:div>
    <w:div w:id="1757901342">
      <w:bodyDiv w:val="1"/>
      <w:marLeft w:val="0"/>
      <w:marRight w:val="0"/>
      <w:marTop w:val="0"/>
      <w:marBottom w:val="0"/>
      <w:divBdr>
        <w:top w:val="none" w:sz="0" w:space="0" w:color="auto"/>
        <w:left w:val="none" w:sz="0" w:space="0" w:color="auto"/>
        <w:bottom w:val="none" w:sz="0" w:space="0" w:color="auto"/>
        <w:right w:val="none" w:sz="0" w:space="0" w:color="auto"/>
      </w:divBdr>
    </w:div>
    <w:div w:id="1859269716">
      <w:bodyDiv w:val="1"/>
      <w:marLeft w:val="0"/>
      <w:marRight w:val="0"/>
      <w:marTop w:val="0"/>
      <w:marBottom w:val="0"/>
      <w:divBdr>
        <w:top w:val="none" w:sz="0" w:space="0" w:color="auto"/>
        <w:left w:val="none" w:sz="0" w:space="0" w:color="auto"/>
        <w:bottom w:val="none" w:sz="0" w:space="0" w:color="auto"/>
        <w:right w:val="none" w:sz="0" w:space="0" w:color="auto"/>
      </w:divBdr>
    </w:div>
    <w:div w:id="1880194084">
      <w:bodyDiv w:val="1"/>
      <w:marLeft w:val="0"/>
      <w:marRight w:val="0"/>
      <w:marTop w:val="0"/>
      <w:marBottom w:val="0"/>
      <w:divBdr>
        <w:top w:val="none" w:sz="0" w:space="0" w:color="auto"/>
        <w:left w:val="none" w:sz="0" w:space="0" w:color="auto"/>
        <w:bottom w:val="none" w:sz="0" w:space="0" w:color="auto"/>
        <w:right w:val="none" w:sz="0" w:space="0" w:color="auto"/>
      </w:divBdr>
    </w:div>
    <w:div w:id="1891115905">
      <w:bodyDiv w:val="1"/>
      <w:marLeft w:val="0"/>
      <w:marRight w:val="0"/>
      <w:marTop w:val="0"/>
      <w:marBottom w:val="0"/>
      <w:divBdr>
        <w:top w:val="none" w:sz="0" w:space="0" w:color="auto"/>
        <w:left w:val="none" w:sz="0" w:space="0" w:color="auto"/>
        <w:bottom w:val="none" w:sz="0" w:space="0" w:color="auto"/>
        <w:right w:val="none" w:sz="0" w:space="0" w:color="auto"/>
      </w:divBdr>
    </w:div>
    <w:div w:id="1912428894">
      <w:bodyDiv w:val="1"/>
      <w:marLeft w:val="0"/>
      <w:marRight w:val="0"/>
      <w:marTop w:val="0"/>
      <w:marBottom w:val="0"/>
      <w:divBdr>
        <w:top w:val="none" w:sz="0" w:space="0" w:color="auto"/>
        <w:left w:val="none" w:sz="0" w:space="0" w:color="auto"/>
        <w:bottom w:val="none" w:sz="0" w:space="0" w:color="auto"/>
        <w:right w:val="none" w:sz="0" w:space="0" w:color="auto"/>
      </w:divBdr>
    </w:div>
    <w:div w:id="1918174053">
      <w:bodyDiv w:val="1"/>
      <w:marLeft w:val="0"/>
      <w:marRight w:val="0"/>
      <w:marTop w:val="0"/>
      <w:marBottom w:val="0"/>
      <w:divBdr>
        <w:top w:val="none" w:sz="0" w:space="0" w:color="auto"/>
        <w:left w:val="none" w:sz="0" w:space="0" w:color="auto"/>
        <w:bottom w:val="none" w:sz="0" w:space="0" w:color="auto"/>
        <w:right w:val="none" w:sz="0" w:space="0" w:color="auto"/>
      </w:divBdr>
    </w:div>
    <w:div w:id="1990665678">
      <w:bodyDiv w:val="1"/>
      <w:marLeft w:val="0"/>
      <w:marRight w:val="0"/>
      <w:marTop w:val="0"/>
      <w:marBottom w:val="0"/>
      <w:divBdr>
        <w:top w:val="none" w:sz="0" w:space="0" w:color="auto"/>
        <w:left w:val="none" w:sz="0" w:space="0" w:color="auto"/>
        <w:bottom w:val="none" w:sz="0" w:space="0" w:color="auto"/>
        <w:right w:val="none" w:sz="0" w:space="0" w:color="auto"/>
      </w:divBdr>
    </w:div>
    <w:div w:id="2012635562">
      <w:bodyDiv w:val="1"/>
      <w:marLeft w:val="0"/>
      <w:marRight w:val="0"/>
      <w:marTop w:val="0"/>
      <w:marBottom w:val="0"/>
      <w:divBdr>
        <w:top w:val="none" w:sz="0" w:space="0" w:color="auto"/>
        <w:left w:val="none" w:sz="0" w:space="0" w:color="auto"/>
        <w:bottom w:val="none" w:sz="0" w:space="0" w:color="auto"/>
        <w:right w:val="none" w:sz="0" w:space="0" w:color="auto"/>
      </w:divBdr>
    </w:div>
    <w:div w:id="210279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44B32BE33C109FD064C144269984588D2E639DD9AE3AAD7983356028136284C44D8078BE98678E33D0818A0A5492D4A5A92711B9049TDFBN" TargetMode="External"/><Relationship Id="rId18" Type="http://schemas.openxmlformats.org/officeDocument/2006/relationships/hyperlink" Target="https://login.consultant.ru/link/?req=doc&amp;base=LAW&amp;n=451123&amp;dst=100011&amp;field=134&amp;date=17.10.2023" TargetMode="External"/><Relationship Id="rId26" Type="http://schemas.openxmlformats.org/officeDocument/2006/relationships/hyperlink" Target="http://www.consultant.ru/document/cons_doc_LAW_144624/e6d09a24099ed226f3b921d848be00753a3c3208/" TargetMode="External"/><Relationship Id="rId3" Type="http://schemas.openxmlformats.org/officeDocument/2006/relationships/styles" Target="styles.xml"/><Relationship Id="rId21" Type="http://schemas.openxmlformats.org/officeDocument/2006/relationships/hyperlink" Target="http://www.consultant.ru/document/cons_doc_LAW_144624/de5cd3096c9ee62e2f4e4a63009e6c00e845e0fc/" TargetMode="External"/><Relationship Id="rId7" Type="http://schemas.openxmlformats.org/officeDocument/2006/relationships/footnotes" Target="footnotes.xml"/><Relationship Id="rId12" Type="http://schemas.openxmlformats.org/officeDocument/2006/relationships/hyperlink" Target="consultantplus://offline/ref=544B32BE33C109FD064C144269984588D2E639DD9AE3AAD7983356028136284C44D8078BE88E7DE33D0818A0A5492D4A5A92711B9049TDFBN" TargetMode="External"/><Relationship Id="rId17" Type="http://schemas.openxmlformats.org/officeDocument/2006/relationships/hyperlink" Target="consultantplus://offline/ref=544B32BE33C109FD064C144269984588D5E13DDB9FE5AAD7983356028136284C44D8078CEF8E79E9695208A4EC1F21575B8D6F188E49D90BTCFDN" TargetMode="External"/><Relationship Id="rId25" Type="http://schemas.openxmlformats.org/officeDocument/2006/relationships/hyperlink" Target="consultantplus://offline/ref=376D6803B1B4BC072C074176AB37D63787B7396A2ADF2C18701162D63C4ACAA839B2228ADCD0186192711C632843421CB632917AE5tEo2P" TargetMode="External"/><Relationship Id="rId2" Type="http://schemas.openxmlformats.org/officeDocument/2006/relationships/numbering" Target="numbering.xml"/><Relationship Id="rId16" Type="http://schemas.openxmlformats.org/officeDocument/2006/relationships/hyperlink" Target="consultantplus://offline/ref=544B32BE33C109FD064C144269984588D5E13BDC9BEDAAD7983356028136284C44D8078CEF8E79E9685208A4EC1F21575B8D6F188E49D90BTCFDN" TargetMode="External"/><Relationship Id="rId20" Type="http://schemas.openxmlformats.org/officeDocument/2006/relationships/hyperlink" Target="http://www.consultant.ru/document/cons_doc_LAW_144624/c5cbc4acc59ffed792a3921dbc18900d2d0f7eb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44B32BE33C109FD064C144269984588D2E639DD9AE3AAD7983356028136284C44D8078BE88E79E33D0818A0A5492D4A5A92711B9049TDFBN" TargetMode="External"/><Relationship Id="rId24" Type="http://schemas.openxmlformats.org/officeDocument/2006/relationships/hyperlink" Target="http://www.consultant.ru/document/cons_doc_LAW_144624/de5cd3096c9ee62e2f4e4a63009e6c00e845e0fc/" TargetMode="External"/><Relationship Id="rId5" Type="http://schemas.openxmlformats.org/officeDocument/2006/relationships/settings" Target="settings.xml"/><Relationship Id="rId15" Type="http://schemas.openxmlformats.org/officeDocument/2006/relationships/hyperlink" Target="consultantplus://offline/ref=544B32BE33C109FD064C144269984588D5E13BDC9BEDAAD7983356028136284C44D8078CEF8E79E9685208A4EC1F21575B8D6F188E49D90BTCFDN" TargetMode="External"/><Relationship Id="rId23" Type="http://schemas.openxmlformats.org/officeDocument/2006/relationships/hyperlink" Target="consultantplus://offline/ref=376D6803B1B4BC072C074176AB37D63787B6386B2FD12C18701162D63C4ACAA839B2228FDED4123DC33E1D3F6E17511EB232937FFAE9EE50tBo3P" TargetMode="External"/><Relationship Id="rId28" Type="http://schemas.openxmlformats.org/officeDocument/2006/relationships/fontTable" Target="fontTable.xml"/><Relationship Id="rId10" Type="http://schemas.openxmlformats.org/officeDocument/2006/relationships/hyperlink" Target="file:///Z:\&#1054;&#1090;&#1076;&#1077;&#1083;%20&#1075;&#1086;&#1089;&#1091;&#1076;&#1072;&#1088;&#1089;&#1090;&#1074;&#1077;&#1085;&#1085;&#1099;&#1093;%20&#1079;&#1072;&#1082;&#1091;&#1087;&#1086;&#1082;\&#1044;&#1086;&#1082;&#1091;&#1084;&#1077;&#1085;&#1090;&#1099;%20&#1086;&#1090;&#1076;&#1077;&#1083;&#1072;\2023\!&#1054;&#1073;&#1088;&#1072;&#1097;&#1077;&#1085;&#1080;&#1103;\&#1055;&#1088;&#1086;&#1092;&#1089;&#1086;&#1102;&#1079;&#1085;&#1072;&#1103;,%208%20&#1060;&#1040;&#1057;&#1040;&#1044;\&#1055;&#1088;&#1086;&#1077;&#1082;&#1090;%20&#1082;&#1086;&#1085;&#1090;&#1088;&#1072;&#1082;&#1090;&#1072;%20&#1055;&#1088;&#1086;&#1092;&#1089;&#1086;&#1102;&#1079;&#1085;&#1072;&#1103;%20(&#1092;&#1072;&#1089;&#1072;&#1076;)%20&#1089;%20&#1090;&#1080;&#1087;&#1086;&#1074;&#1099;&#1084;&#1080;%20&#1080;&#1079;&#1084;&#1077;&#1085;&#1077;&#1085;&#1080;&#1103;&#1084;&#1080;.doc" TargetMode="External"/><Relationship Id="rId19" Type="http://schemas.openxmlformats.org/officeDocument/2006/relationships/hyperlink" Target="http://www.consultant.ru/document/cons_doc_LAW_93978/" TargetMode="External"/><Relationship Id="rId4" Type="http://schemas.microsoft.com/office/2007/relationships/stylesWithEffects" Target="stylesWithEffects.xml"/><Relationship Id="rId9" Type="http://schemas.openxmlformats.org/officeDocument/2006/relationships/hyperlink" Target="file:///Z:\&#1054;&#1090;&#1076;&#1077;&#1083;%20&#1075;&#1086;&#1089;&#1091;&#1076;&#1072;&#1088;&#1089;&#1090;&#1074;&#1077;&#1085;&#1085;&#1099;&#1093;%20&#1079;&#1072;&#1082;&#1091;&#1087;&#1086;&#1082;\&#1044;&#1086;&#1082;&#1091;&#1084;&#1077;&#1085;&#1090;&#1099;%20&#1086;&#1090;&#1076;&#1077;&#1083;&#1072;\2023\!&#1054;&#1073;&#1088;&#1072;&#1097;&#1077;&#1085;&#1080;&#1103;\&#1055;&#1088;&#1086;&#1092;&#1089;&#1086;&#1102;&#1079;&#1085;&#1072;&#1103;,%208%20&#1060;&#1040;&#1057;&#1040;&#1044;\&#1055;&#1088;&#1086;&#1077;&#1082;&#1090;%20&#1082;&#1086;&#1085;&#1090;&#1088;&#1072;&#1082;&#1090;&#1072;%20&#1055;&#1088;&#1086;&#1092;&#1089;&#1086;&#1102;&#1079;&#1085;&#1072;&#1103;%20(&#1092;&#1072;&#1089;&#1072;&#1076;)%20&#1089;%20&#1090;&#1080;&#1087;&#1086;&#1074;&#1099;&#1084;&#1080;%20&#1080;&#1079;&#1084;&#1077;&#1085;&#1077;&#1085;&#1080;&#1103;&#1084;&#1080;.doc" TargetMode="External"/><Relationship Id="rId14" Type="http://schemas.openxmlformats.org/officeDocument/2006/relationships/hyperlink" Target="consultantplus://offline/ref=544B32BE33C109FD064C144269984588D5E13BDC90E5AAD7983356028136284C44D8078CEF8E79E9695208A4EC1F21575B8D6F188E49D90BTCFDN" TargetMode="External"/><Relationship Id="rId22" Type="http://schemas.openxmlformats.org/officeDocument/2006/relationships/hyperlink" Target="http://www.consultant.ru/document/cons_doc_LAW_144624/f4823c3311874efd0ecdfa668c9705968edbc47c/" TargetMode="External"/><Relationship Id="rId27" Type="http://schemas.openxmlformats.org/officeDocument/2006/relationships/hyperlink" Target="http://www.consultant.ru/document/cons_doc_LAW_144624/f4823c3311874efd0ecdfa668c9705968edbc47c/" TargetMode="External"/><Relationship Id="rId30"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CA841-D5C2-4480-BC8F-4F9C753C3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41</Pages>
  <Words>19825</Words>
  <Characters>113005</Characters>
  <Application>Microsoft Office Word</Application>
  <DocSecurity>0</DocSecurity>
  <Lines>941</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141028</cp:lastModifiedBy>
  <cp:revision>11</cp:revision>
  <cp:lastPrinted>2025-05-27T11:15:00Z</cp:lastPrinted>
  <dcterms:created xsi:type="dcterms:W3CDTF">2025-06-20T13:22:00Z</dcterms:created>
  <dcterms:modified xsi:type="dcterms:W3CDTF">2025-07-29T14:01:00Z</dcterms:modified>
</cp:coreProperties>
</file>